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FE2" w:rsidRDefault="00B02FE2" w:rsidP="00B02FE2">
      <w:pPr>
        <w:pStyle w:val="Normal"/>
        <w:jc w:val="center"/>
        <w:rPr>
          <w:b/>
          <w:bCs/>
          <w:sz w:val="28"/>
          <w:szCs w:val="28"/>
        </w:rPr>
      </w:pPr>
    </w:p>
    <w:p w:rsidR="00B02FE2" w:rsidRDefault="00B02FE2" w:rsidP="00B02FE2">
      <w:pPr>
        <w:pStyle w:val="Normal"/>
        <w:jc w:val="center"/>
        <w:rPr>
          <w:b/>
          <w:bCs/>
          <w:sz w:val="28"/>
          <w:szCs w:val="28"/>
        </w:rPr>
      </w:pPr>
    </w:p>
    <w:p w:rsidR="00B02FE2" w:rsidRDefault="00B02FE2" w:rsidP="00B02FE2">
      <w:pPr>
        <w:pStyle w:val="Normal"/>
        <w:jc w:val="center"/>
        <w:rPr>
          <w:b/>
          <w:bCs/>
          <w:sz w:val="28"/>
          <w:szCs w:val="28"/>
        </w:rPr>
      </w:pPr>
      <w:r w:rsidRPr="001E3FFC">
        <w:rPr>
          <w:b/>
          <w:bCs/>
          <w:sz w:val="28"/>
          <w:szCs w:val="28"/>
        </w:rPr>
        <w:t>Л.В. Довыденко</w:t>
      </w:r>
    </w:p>
    <w:p w:rsidR="00B02FE2" w:rsidRPr="001E3FFC" w:rsidRDefault="00B02FE2" w:rsidP="00B02FE2">
      <w:pPr>
        <w:pStyle w:val="Normal"/>
        <w:jc w:val="center"/>
        <w:rPr>
          <w:b/>
          <w:bCs/>
          <w:sz w:val="44"/>
          <w:szCs w:val="44"/>
        </w:rPr>
      </w:pPr>
    </w:p>
    <w:p w:rsidR="00B02FE2" w:rsidRPr="001E3FFC" w:rsidRDefault="00B02FE2" w:rsidP="00B02FE2">
      <w:pPr>
        <w:pStyle w:val="Normal"/>
        <w:jc w:val="center"/>
        <w:rPr>
          <w:b/>
          <w:bCs/>
          <w:sz w:val="44"/>
          <w:szCs w:val="44"/>
        </w:rPr>
      </w:pPr>
      <w:r w:rsidRPr="001E3FFC">
        <w:rPr>
          <w:b/>
          <w:bCs/>
          <w:sz w:val="44"/>
          <w:szCs w:val="44"/>
        </w:rPr>
        <w:t>Кенигсберг - русское зарубежье</w:t>
      </w:r>
      <w:r>
        <w:rPr>
          <w:b/>
          <w:bCs/>
          <w:sz w:val="44"/>
          <w:szCs w:val="44"/>
        </w:rPr>
        <w:t>.</w:t>
      </w:r>
    </w:p>
    <w:p w:rsidR="00B02FE2" w:rsidRPr="00C32292" w:rsidRDefault="00B02FE2" w:rsidP="00B02FE2">
      <w:pPr>
        <w:pStyle w:val="Normal"/>
        <w:jc w:val="center"/>
        <w:rPr>
          <w:b/>
          <w:bCs/>
          <w:sz w:val="32"/>
          <w:szCs w:val="32"/>
        </w:rPr>
      </w:pPr>
      <w:r w:rsidRPr="00C32292">
        <w:rPr>
          <w:b/>
          <w:bCs/>
          <w:sz w:val="32"/>
          <w:szCs w:val="32"/>
        </w:rPr>
        <w:t>Николай Сергеевич Арсеньев</w:t>
      </w:r>
    </w:p>
    <w:p w:rsidR="00B02FE2" w:rsidRPr="001E3FFC" w:rsidRDefault="00B02FE2" w:rsidP="00B02FE2">
      <w:pPr>
        <w:pStyle w:val="Normal"/>
        <w:jc w:val="center"/>
        <w:rPr>
          <w:b/>
          <w:bCs/>
          <w:szCs w:val="24"/>
        </w:rPr>
      </w:pPr>
      <w:r w:rsidRPr="001E3FFC">
        <w:rPr>
          <w:b/>
          <w:bCs/>
          <w:szCs w:val="24"/>
        </w:rPr>
        <w:t>(1888–1977)</w:t>
      </w:r>
    </w:p>
    <w:p w:rsidR="00B02FE2" w:rsidRDefault="00B02FE2" w:rsidP="00B02FE2">
      <w:pPr>
        <w:pStyle w:val="Normal"/>
        <w:jc w:val="center"/>
        <w:rPr>
          <w:sz w:val="28"/>
          <w:szCs w:val="28"/>
        </w:rPr>
      </w:pPr>
    </w:p>
    <w:p w:rsidR="00B02FE2" w:rsidRDefault="00B02FE2" w:rsidP="00B02FE2">
      <w:pPr>
        <w:pStyle w:val="Normal"/>
        <w:jc w:val="center"/>
        <w:rPr>
          <w:sz w:val="28"/>
          <w:szCs w:val="28"/>
        </w:rPr>
      </w:pPr>
      <w:r>
        <w:rPr>
          <w:sz w:val="28"/>
          <w:szCs w:val="28"/>
        </w:rPr>
        <w:t>Калининград</w:t>
      </w:r>
    </w:p>
    <w:p w:rsidR="00B02FE2" w:rsidRDefault="00B02FE2" w:rsidP="00B02FE2">
      <w:pPr>
        <w:pStyle w:val="Normal"/>
        <w:jc w:val="center"/>
        <w:rPr>
          <w:sz w:val="28"/>
          <w:szCs w:val="28"/>
        </w:rPr>
      </w:pPr>
      <w:r>
        <w:rPr>
          <w:sz w:val="28"/>
          <w:szCs w:val="28"/>
        </w:rPr>
        <w:t>2008</w:t>
      </w:r>
    </w:p>
    <w:p w:rsidR="00B02FE2" w:rsidRDefault="00B02FE2" w:rsidP="00B02FE2">
      <w:pPr>
        <w:pStyle w:val="Normal"/>
        <w:ind w:left="900"/>
        <w:jc w:val="center"/>
        <w:rPr>
          <w:b/>
          <w:bCs/>
          <w:sz w:val="28"/>
          <w:szCs w:val="28"/>
        </w:rPr>
      </w:pPr>
    </w:p>
    <w:p w:rsidR="00B02FE2" w:rsidRDefault="00B02FE2" w:rsidP="00B02FE2">
      <w:pPr>
        <w:pStyle w:val="Normal"/>
        <w:ind w:left="900"/>
        <w:jc w:val="center"/>
        <w:rPr>
          <w:b/>
          <w:bCs/>
          <w:sz w:val="28"/>
          <w:szCs w:val="28"/>
        </w:rPr>
      </w:pPr>
    </w:p>
    <w:p w:rsidR="00B02FE2" w:rsidRPr="001E3FFC" w:rsidRDefault="00B02FE2" w:rsidP="00B02FE2">
      <w:pPr>
        <w:pStyle w:val="Normal"/>
        <w:ind w:left="900"/>
        <w:jc w:val="center"/>
        <w:rPr>
          <w:b/>
          <w:bCs/>
          <w:sz w:val="28"/>
          <w:szCs w:val="28"/>
        </w:rPr>
      </w:pPr>
      <w:r w:rsidRPr="001E3FFC">
        <w:rPr>
          <w:b/>
          <w:bCs/>
          <w:sz w:val="28"/>
          <w:szCs w:val="28"/>
        </w:rPr>
        <w:t>Содержание</w:t>
      </w:r>
    </w:p>
    <w:p w:rsidR="00B02FE2" w:rsidRPr="00522B9B" w:rsidRDefault="00B02FE2" w:rsidP="00B02FE2">
      <w:pPr>
        <w:pStyle w:val="Normal"/>
        <w:numPr>
          <w:ilvl w:val="0"/>
          <w:numId w:val="21"/>
        </w:numPr>
        <w:rPr>
          <w:szCs w:val="24"/>
        </w:rPr>
      </w:pPr>
      <w:r w:rsidRPr="00522B9B">
        <w:rPr>
          <w:szCs w:val="24"/>
        </w:rPr>
        <w:t>Введение</w:t>
      </w:r>
    </w:p>
    <w:p w:rsidR="00B02FE2" w:rsidRPr="00522B9B" w:rsidRDefault="00B02FE2" w:rsidP="00B02FE2">
      <w:pPr>
        <w:pStyle w:val="Normal"/>
        <w:numPr>
          <w:ilvl w:val="0"/>
          <w:numId w:val="21"/>
        </w:numPr>
        <w:rPr>
          <w:szCs w:val="24"/>
        </w:rPr>
      </w:pPr>
      <w:r w:rsidRPr="00522B9B">
        <w:rPr>
          <w:szCs w:val="24"/>
        </w:rPr>
        <w:t>Рукопожатие через века</w:t>
      </w:r>
    </w:p>
    <w:p w:rsidR="00B02FE2" w:rsidRPr="00522B9B" w:rsidRDefault="00B02FE2" w:rsidP="00B02FE2">
      <w:pPr>
        <w:pStyle w:val="Normal"/>
        <w:numPr>
          <w:ilvl w:val="0"/>
          <w:numId w:val="21"/>
        </w:numPr>
        <w:rPr>
          <w:szCs w:val="24"/>
        </w:rPr>
      </w:pPr>
      <w:r w:rsidRPr="00522B9B">
        <w:rPr>
          <w:szCs w:val="24"/>
        </w:rPr>
        <w:t>Род Арсеньевых</w:t>
      </w:r>
    </w:p>
    <w:p w:rsidR="00B02FE2" w:rsidRPr="00522B9B" w:rsidRDefault="00B02FE2" w:rsidP="00B02FE2">
      <w:pPr>
        <w:pStyle w:val="Normal"/>
        <w:numPr>
          <w:ilvl w:val="0"/>
          <w:numId w:val="21"/>
        </w:numPr>
        <w:rPr>
          <w:szCs w:val="24"/>
        </w:rPr>
      </w:pPr>
      <w:r w:rsidRPr="00522B9B">
        <w:rPr>
          <w:szCs w:val="24"/>
        </w:rPr>
        <w:t>Московский дом</w:t>
      </w:r>
    </w:p>
    <w:p w:rsidR="00B02FE2" w:rsidRPr="00522B9B" w:rsidRDefault="00B02FE2" w:rsidP="00B02FE2">
      <w:pPr>
        <w:pStyle w:val="Normal"/>
        <w:numPr>
          <w:ilvl w:val="0"/>
          <w:numId w:val="21"/>
        </w:numPr>
        <w:rPr>
          <w:szCs w:val="24"/>
        </w:rPr>
      </w:pPr>
      <w:r w:rsidRPr="00522B9B">
        <w:rPr>
          <w:szCs w:val="24"/>
        </w:rPr>
        <w:t>Родители Н.С. Арсеньева</w:t>
      </w:r>
    </w:p>
    <w:p w:rsidR="00B02FE2" w:rsidRPr="00522B9B" w:rsidRDefault="00B02FE2" w:rsidP="00B02FE2">
      <w:pPr>
        <w:pStyle w:val="Normal"/>
        <w:numPr>
          <w:ilvl w:val="0"/>
          <w:numId w:val="21"/>
        </w:numPr>
        <w:rPr>
          <w:szCs w:val="24"/>
        </w:rPr>
      </w:pPr>
      <w:r w:rsidRPr="00522B9B">
        <w:rPr>
          <w:szCs w:val="24"/>
        </w:rPr>
        <w:t>Фрейлина Великой Княгини</w:t>
      </w:r>
    </w:p>
    <w:p w:rsidR="00B02FE2" w:rsidRPr="00522B9B" w:rsidRDefault="00B02FE2" w:rsidP="00B02FE2">
      <w:pPr>
        <w:pStyle w:val="Normal"/>
        <w:numPr>
          <w:ilvl w:val="0"/>
          <w:numId w:val="21"/>
        </w:numPr>
        <w:rPr>
          <w:szCs w:val="24"/>
        </w:rPr>
      </w:pPr>
      <w:r w:rsidRPr="00522B9B">
        <w:rPr>
          <w:szCs w:val="24"/>
        </w:rPr>
        <w:t>Русский историк Василий Арсеньев</w:t>
      </w:r>
    </w:p>
    <w:p w:rsidR="00B02FE2" w:rsidRPr="00522B9B" w:rsidRDefault="00B02FE2" w:rsidP="00B02FE2">
      <w:pPr>
        <w:pStyle w:val="Normal"/>
        <w:numPr>
          <w:ilvl w:val="0"/>
          <w:numId w:val="21"/>
        </w:numPr>
        <w:rPr>
          <w:szCs w:val="24"/>
        </w:rPr>
      </w:pPr>
      <w:r w:rsidRPr="00522B9B">
        <w:rPr>
          <w:szCs w:val="24"/>
        </w:rPr>
        <w:t>«Товарищ моей жизни»</w:t>
      </w:r>
    </w:p>
    <w:p w:rsidR="00B02FE2" w:rsidRPr="00522B9B" w:rsidRDefault="00B02FE2" w:rsidP="00B02FE2">
      <w:pPr>
        <w:pStyle w:val="Normal"/>
        <w:numPr>
          <w:ilvl w:val="0"/>
          <w:numId w:val="21"/>
        </w:numPr>
        <w:rPr>
          <w:szCs w:val="24"/>
        </w:rPr>
      </w:pPr>
      <w:r w:rsidRPr="00522B9B">
        <w:rPr>
          <w:szCs w:val="24"/>
        </w:rPr>
        <w:t>Вера Сергеевна</w:t>
      </w:r>
    </w:p>
    <w:p w:rsidR="00B02FE2" w:rsidRPr="00522B9B" w:rsidRDefault="00B02FE2" w:rsidP="00B02FE2">
      <w:pPr>
        <w:pStyle w:val="Normal"/>
        <w:numPr>
          <w:ilvl w:val="0"/>
          <w:numId w:val="21"/>
        </w:numPr>
        <w:rPr>
          <w:szCs w:val="24"/>
        </w:rPr>
      </w:pPr>
      <w:r w:rsidRPr="00522B9B">
        <w:rPr>
          <w:szCs w:val="24"/>
        </w:rPr>
        <w:t xml:space="preserve"> Анна Сергеевна</w:t>
      </w:r>
    </w:p>
    <w:p w:rsidR="00B02FE2" w:rsidRPr="00522B9B" w:rsidRDefault="00B02FE2" w:rsidP="00B02FE2">
      <w:pPr>
        <w:pStyle w:val="Normal"/>
        <w:numPr>
          <w:ilvl w:val="0"/>
          <w:numId w:val="21"/>
        </w:numPr>
        <w:rPr>
          <w:szCs w:val="24"/>
        </w:rPr>
      </w:pPr>
      <w:r>
        <w:rPr>
          <w:szCs w:val="24"/>
        </w:rPr>
        <w:t>Ю</w:t>
      </w:r>
      <w:r w:rsidRPr="00522B9B">
        <w:rPr>
          <w:szCs w:val="24"/>
        </w:rPr>
        <w:t>ность</w:t>
      </w:r>
    </w:p>
    <w:p w:rsidR="00B02FE2" w:rsidRPr="00522B9B" w:rsidRDefault="00B02FE2" w:rsidP="00B02FE2">
      <w:pPr>
        <w:pStyle w:val="Normal"/>
        <w:numPr>
          <w:ilvl w:val="0"/>
          <w:numId w:val="21"/>
        </w:numPr>
        <w:rPr>
          <w:szCs w:val="24"/>
        </w:rPr>
      </w:pPr>
      <w:r w:rsidRPr="00522B9B">
        <w:rPr>
          <w:szCs w:val="24"/>
        </w:rPr>
        <w:t>Московский университет</w:t>
      </w:r>
    </w:p>
    <w:p w:rsidR="00B02FE2" w:rsidRPr="00522B9B" w:rsidRDefault="00B02FE2" w:rsidP="00B02FE2">
      <w:pPr>
        <w:pStyle w:val="Normal"/>
        <w:numPr>
          <w:ilvl w:val="0"/>
          <w:numId w:val="21"/>
        </w:numPr>
        <w:rPr>
          <w:szCs w:val="24"/>
        </w:rPr>
      </w:pPr>
      <w:r w:rsidRPr="00522B9B">
        <w:rPr>
          <w:szCs w:val="24"/>
        </w:rPr>
        <w:t>Преподавательская и научная деятельность</w:t>
      </w:r>
    </w:p>
    <w:p w:rsidR="00B02FE2" w:rsidRPr="00522B9B" w:rsidRDefault="00B02FE2" w:rsidP="00B02FE2">
      <w:pPr>
        <w:pStyle w:val="Normal"/>
        <w:numPr>
          <w:ilvl w:val="0"/>
          <w:numId w:val="21"/>
        </w:numPr>
        <w:rPr>
          <w:szCs w:val="24"/>
        </w:rPr>
      </w:pPr>
      <w:r w:rsidRPr="00522B9B">
        <w:rPr>
          <w:szCs w:val="24"/>
        </w:rPr>
        <w:t>Альбертина</w:t>
      </w:r>
    </w:p>
    <w:p w:rsidR="00B02FE2" w:rsidRPr="00522B9B" w:rsidRDefault="00B02FE2" w:rsidP="00B02FE2">
      <w:pPr>
        <w:pStyle w:val="Normal"/>
        <w:numPr>
          <w:ilvl w:val="0"/>
          <w:numId w:val="21"/>
        </w:numPr>
        <w:rPr>
          <w:szCs w:val="24"/>
        </w:rPr>
      </w:pPr>
      <w:r w:rsidRPr="00522B9B">
        <w:rPr>
          <w:szCs w:val="24"/>
        </w:rPr>
        <w:t>О смысле эмиграции</w:t>
      </w:r>
    </w:p>
    <w:p w:rsidR="00B02FE2" w:rsidRPr="00522B9B" w:rsidRDefault="00B02FE2" w:rsidP="00B02FE2">
      <w:pPr>
        <w:pStyle w:val="Normal"/>
        <w:numPr>
          <w:ilvl w:val="0"/>
          <w:numId w:val="21"/>
        </w:numPr>
        <w:rPr>
          <w:szCs w:val="24"/>
        </w:rPr>
      </w:pPr>
      <w:r w:rsidRPr="00522B9B">
        <w:rPr>
          <w:szCs w:val="24"/>
        </w:rPr>
        <w:t>Париж</w:t>
      </w:r>
    </w:p>
    <w:p w:rsidR="00B02FE2" w:rsidRPr="00522B9B" w:rsidRDefault="00B02FE2" w:rsidP="00B02FE2">
      <w:pPr>
        <w:pStyle w:val="Normal"/>
        <w:numPr>
          <w:ilvl w:val="0"/>
          <w:numId w:val="21"/>
        </w:numPr>
        <w:rPr>
          <w:szCs w:val="24"/>
        </w:rPr>
      </w:pPr>
      <w:r w:rsidRPr="00522B9B">
        <w:rPr>
          <w:szCs w:val="24"/>
        </w:rPr>
        <w:t>Берлин</w:t>
      </w:r>
    </w:p>
    <w:p w:rsidR="00B02FE2" w:rsidRPr="00522B9B" w:rsidRDefault="00B02FE2" w:rsidP="00B02FE2">
      <w:pPr>
        <w:pStyle w:val="Normal"/>
        <w:numPr>
          <w:ilvl w:val="0"/>
          <w:numId w:val="21"/>
        </w:numPr>
        <w:rPr>
          <w:szCs w:val="24"/>
        </w:rPr>
      </w:pPr>
      <w:r w:rsidRPr="00522B9B">
        <w:rPr>
          <w:szCs w:val="24"/>
        </w:rPr>
        <w:t>Прага</w:t>
      </w:r>
    </w:p>
    <w:p w:rsidR="00B02FE2" w:rsidRPr="00522B9B" w:rsidRDefault="00B02FE2" w:rsidP="00B02FE2">
      <w:pPr>
        <w:pStyle w:val="Normal"/>
        <w:numPr>
          <w:ilvl w:val="0"/>
          <w:numId w:val="21"/>
        </w:numPr>
        <w:rPr>
          <w:szCs w:val="24"/>
        </w:rPr>
      </w:pPr>
      <w:r w:rsidRPr="00522B9B">
        <w:rPr>
          <w:szCs w:val="24"/>
        </w:rPr>
        <w:t>Варшава</w:t>
      </w:r>
    </w:p>
    <w:p w:rsidR="00B02FE2" w:rsidRPr="00522B9B" w:rsidRDefault="00B02FE2" w:rsidP="00B02FE2">
      <w:pPr>
        <w:pStyle w:val="Normal"/>
        <w:numPr>
          <w:ilvl w:val="0"/>
          <w:numId w:val="21"/>
        </w:numPr>
        <w:rPr>
          <w:szCs w:val="24"/>
        </w:rPr>
      </w:pPr>
      <w:r w:rsidRPr="00522B9B">
        <w:rPr>
          <w:szCs w:val="24"/>
        </w:rPr>
        <w:t>Журнал «Путь»</w:t>
      </w:r>
    </w:p>
    <w:p w:rsidR="00B02FE2" w:rsidRPr="00522B9B" w:rsidRDefault="00B02FE2" w:rsidP="00B02FE2">
      <w:pPr>
        <w:pStyle w:val="Normal"/>
        <w:numPr>
          <w:ilvl w:val="0"/>
          <w:numId w:val="21"/>
        </w:numPr>
        <w:rPr>
          <w:szCs w:val="24"/>
        </w:rPr>
      </w:pPr>
      <w:r w:rsidRPr="00522B9B">
        <w:rPr>
          <w:szCs w:val="24"/>
        </w:rPr>
        <w:t>Полемика о Софии</w:t>
      </w:r>
    </w:p>
    <w:p w:rsidR="00B02FE2" w:rsidRPr="00522B9B" w:rsidRDefault="00B02FE2" w:rsidP="00B02FE2">
      <w:pPr>
        <w:pStyle w:val="Normal"/>
        <w:numPr>
          <w:ilvl w:val="0"/>
          <w:numId w:val="21"/>
        </w:numPr>
        <w:rPr>
          <w:szCs w:val="24"/>
        </w:rPr>
      </w:pPr>
      <w:r w:rsidRPr="00522B9B">
        <w:rPr>
          <w:szCs w:val="24"/>
        </w:rPr>
        <w:t>Евразийство</w:t>
      </w:r>
    </w:p>
    <w:p w:rsidR="00B02FE2" w:rsidRPr="00522B9B" w:rsidRDefault="00B02FE2" w:rsidP="00B02FE2">
      <w:pPr>
        <w:pStyle w:val="Normal"/>
        <w:numPr>
          <w:ilvl w:val="0"/>
          <w:numId w:val="21"/>
        </w:numPr>
        <w:rPr>
          <w:szCs w:val="24"/>
        </w:rPr>
      </w:pPr>
      <w:r w:rsidRPr="00522B9B">
        <w:rPr>
          <w:szCs w:val="24"/>
        </w:rPr>
        <w:t>Экуменическое движение</w:t>
      </w:r>
    </w:p>
    <w:p w:rsidR="00B02FE2" w:rsidRPr="00522B9B" w:rsidRDefault="00B02FE2" w:rsidP="00B02FE2">
      <w:pPr>
        <w:pStyle w:val="Normal"/>
        <w:numPr>
          <w:ilvl w:val="0"/>
          <w:numId w:val="21"/>
        </w:numPr>
        <w:rPr>
          <w:szCs w:val="24"/>
        </w:rPr>
      </w:pPr>
      <w:r w:rsidRPr="00522B9B">
        <w:rPr>
          <w:szCs w:val="24"/>
        </w:rPr>
        <w:lastRenderedPageBreak/>
        <w:t>Арсеньев и Ильин</w:t>
      </w:r>
    </w:p>
    <w:p w:rsidR="00B02FE2" w:rsidRPr="00522B9B" w:rsidRDefault="00B02FE2" w:rsidP="00B02FE2">
      <w:pPr>
        <w:pStyle w:val="Normal"/>
        <w:numPr>
          <w:ilvl w:val="0"/>
          <w:numId w:val="21"/>
        </w:numPr>
        <w:rPr>
          <w:szCs w:val="24"/>
        </w:rPr>
      </w:pPr>
      <w:r w:rsidRPr="00522B9B">
        <w:rPr>
          <w:szCs w:val="24"/>
        </w:rPr>
        <w:t xml:space="preserve">Кенигсберг </w:t>
      </w:r>
    </w:p>
    <w:p w:rsidR="00B02FE2" w:rsidRPr="00522B9B" w:rsidRDefault="00B02FE2" w:rsidP="00B02FE2">
      <w:pPr>
        <w:pStyle w:val="Normal"/>
        <w:numPr>
          <w:ilvl w:val="0"/>
          <w:numId w:val="21"/>
        </w:numPr>
        <w:rPr>
          <w:szCs w:val="24"/>
        </w:rPr>
      </w:pPr>
      <w:r w:rsidRPr="00522B9B">
        <w:rPr>
          <w:szCs w:val="24"/>
        </w:rPr>
        <w:t>Свято-Владимирская духовная семинария</w:t>
      </w:r>
    </w:p>
    <w:p w:rsidR="00B02FE2" w:rsidRPr="00522B9B" w:rsidRDefault="00B02FE2" w:rsidP="00B02FE2">
      <w:pPr>
        <w:pStyle w:val="Normal"/>
        <w:numPr>
          <w:ilvl w:val="0"/>
          <w:numId w:val="21"/>
        </w:numPr>
        <w:rPr>
          <w:szCs w:val="24"/>
        </w:rPr>
      </w:pPr>
      <w:r w:rsidRPr="00522B9B">
        <w:rPr>
          <w:szCs w:val="24"/>
        </w:rPr>
        <w:t>Русская академическая группа в США</w:t>
      </w:r>
    </w:p>
    <w:p w:rsidR="00B02FE2" w:rsidRPr="00522B9B" w:rsidRDefault="00B02FE2" w:rsidP="00B02FE2">
      <w:pPr>
        <w:pStyle w:val="Normal"/>
        <w:numPr>
          <w:ilvl w:val="0"/>
          <w:numId w:val="21"/>
        </w:numPr>
        <w:rPr>
          <w:szCs w:val="24"/>
        </w:rPr>
      </w:pPr>
      <w:r w:rsidRPr="00522B9B">
        <w:rPr>
          <w:szCs w:val="24"/>
        </w:rPr>
        <w:t>Творческая деятельность</w:t>
      </w:r>
    </w:p>
    <w:p w:rsidR="00B02FE2" w:rsidRPr="00522B9B" w:rsidRDefault="00B02FE2" w:rsidP="00B02FE2">
      <w:pPr>
        <w:pStyle w:val="Normal"/>
        <w:numPr>
          <w:ilvl w:val="0"/>
          <w:numId w:val="21"/>
        </w:numPr>
        <w:rPr>
          <w:szCs w:val="24"/>
        </w:rPr>
      </w:pPr>
      <w:r w:rsidRPr="00522B9B">
        <w:rPr>
          <w:szCs w:val="24"/>
        </w:rPr>
        <w:t>Преображение мира и жизни</w:t>
      </w:r>
    </w:p>
    <w:p w:rsidR="00B02FE2" w:rsidRPr="00522B9B" w:rsidRDefault="00B02FE2" w:rsidP="00B02FE2">
      <w:pPr>
        <w:pStyle w:val="Normal"/>
        <w:numPr>
          <w:ilvl w:val="0"/>
          <w:numId w:val="21"/>
        </w:numPr>
        <w:rPr>
          <w:szCs w:val="24"/>
        </w:rPr>
      </w:pPr>
      <w:r>
        <w:rPr>
          <w:szCs w:val="24"/>
        </w:rPr>
        <w:t xml:space="preserve">Поездки </w:t>
      </w:r>
      <w:r w:rsidRPr="00522B9B">
        <w:rPr>
          <w:szCs w:val="24"/>
        </w:rPr>
        <w:t>Европу</w:t>
      </w:r>
    </w:p>
    <w:p w:rsidR="00B02FE2" w:rsidRPr="00522B9B" w:rsidRDefault="00B02FE2" w:rsidP="00B02FE2">
      <w:pPr>
        <w:pStyle w:val="Normal"/>
        <w:numPr>
          <w:ilvl w:val="0"/>
          <w:numId w:val="21"/>
        </w:numPr>
        <w:rPr>
          <w:szCs w:val="24"/>
        </w:rPr>
      </w:pPr>
      <w:r w:rsidRPr="00522B9B">
        <w:rPr>
          <w:szCs w:val="24"/>
        </w:rPr>
        <w:t>Поэтическое творчество</w:t>
      </w:r>
    </w:p>
    <w:p w:rsidR="00B02FE2" w:rsidRPr="00522B9B" w:rsidRDefault="00B02FE2" w:rsidP="00B02FE2">
      <w:pPr>
        <w:pStyle w:val="Normal"/>
        <w:numPr>
          <w:ilvl w:val="0"/>
          <w:numId w:val="21"/>
        </w:numPr>
        <w:rPr>
          <w:szCs w:val="24"/>
        </w:rPr>
      </w:pPr>
      <w:r w:rsidRPr="00522B9B">
        <w:rPr>
          <w:szCs w:val="24"/>
        </w:rPr>
        <w:t>Любовь Христова объемлет нас.</w:t>
      </w:r>
    </w:p>
    <w:p w:rsidR="00B02FE2" w:rsidRPr="00522B9B" w:rsidRDefault="00B02FE2" w:rsidP="00B02FE2">
      <w:pPr>
        <w:pStyle w:val="Normal"/>
        <w:numPr>
          <w:ilvl w:val="0"/>
          <w:numId w:val="21"/>
        </w:numPr>
        <w:rPr>
          <w:szCs w:val="24"/>
        </w:rPr>
      </w:pPr>
      <w:r w:rsidRPr="00522B9B">
        <w:rPr>
          <w:szCs w:val="24"/>
        </w:rPr>
        <w:t xml:space="preserve"> О библиографии Арсеньева</w:t>
      </w:r>
    </w:p>
    <w:p w:rsidR="00B02FE2" w:rsidRPr="00522B9B" w:rsidRDefault="00B02FE2" w:rsidP="00B02FE2">
      <w:pPr>
        <w:pStyle w:val="Normal"/>
        <w:numPr>
          <w:ilvl w:val="0"/>
          <w:numId w:val="21"/>
        </w:numPr>
        <w:rPr>
          <w:szCs w:val="24"/>
        </w:rPr>
      </w:pPr>
      <w:r w:rsidRPr="00522B9B">
        <w:rPr>
          <w:szCs w:val="24"/>
        </w:rPr>
        <w:t>Список трудов Н.С. Арсеньева</w:t>
      </w:r>
    </w:p>
    <w:p w:rsidR="00B02FE2" w:rsidRDefault="00B02FE2" w:rsidP="00B02FE2">
      <w:pPr>
        <w:pStyle w:val="Normal"/>
        <w:numPr>
          <w:ilvl w:val="0"/>
          <w:numId w:val="21"/>
        </w:numPr>
        <w:rPr>
          <w:szCs w:val="24"/>
        </w:rPr>
      </w:pPr>
      <w:r w:rsidRPr="00522B9B">
        <w:rPr>
          <w:szCs w:val="24"/>
        </w:rPr>
        <w:t>Список использованной литературы</w:t>
      </w:r>
    </w:p>
    <w:p w:rsidR="00B02FE2" w:rsidRPr="00522B9B" w:rsidRDefault="00B02FE2" w:rsidP="00B02FE2">
      <w:pPr>
        <w:pStyle w:val="Normal"/>
        <w:numPr>
          <w:ilvl w:val="0"/>
          <w:numId w:val="21"/>
        </w:numPr>
        <w:rPr>
          <w:szCs w:val="24"/>
        </w:rPr>
      </w:pPr>
      <w:r>
        <w:rPr>
          <w:szCs w:val="24"/>
        </w:rPr>
        <w:t>Приложение 1. Комментарий к обложке книги</w:t>
      </w:r>
    </w:p>
    <w:p w:rsidR="00B02FE2" w:rsidRDefault="00B02FE2" w:rsidP="00B02FE2">
      <w:pPr>
        <w:ind w:left="900" w:firstLine="720"/>
        <w:jc w:val="center"/>
        <w:rPr>
          <w:b/>
          <w:sz w:val="24"/>
          <w:szCs w:val="24"/>
          <w:lang w:val="ru-RU"/>
        </w:rPr>
      </w:pPr>
    </w:p>
    <w:p w:rsidR="00B02FE2" w:rsidRDefault="00B02FE2" w:rsidP="00B02FE2">
      <w:pPr>
        <w:ind w:left="900" w:firstLine="720"/>
        <w:jc w:val="center"/>
        <w:rPr>
          <w:b/>
          <w:sz w:val="24"/>
          <w:szCs w:val="24"/>
          <w:lang w:val="ru-RU"/>
        </w:rPr>
      </w:pPr>
    </w:p>
    <w:p w:rsidR="00B02FE2" w:rsidRDefault="00B02FE2" w:rsidP="00B02FE2">
      <w:pPr>
        <w:ind w:left="900" w:firstLine="720"/>
        <w:jc w:val="center"/>
        <w:rPr>
          <w:b/>
          <w:sz w:val="24"/>
          <w:szCs w:val="24"/>
          <w:lang w:val="ru-RU"/>
        </w:rPr>
      </w:pPr>
    </w:p>
    <w:p w:rsidR="00B02FE2" w:rsidRDefault="00B02FE2" w:rsidP="00B02FE2">
      <w:pPr>
        <w:ind w:left="900" w:firstLine="720"/>
        <w:jc w:val="center"/>
        <w:rPr>
          <w:b/>
          <w:sz w:val="24"/>
          <w:szCs w:val="24"/>
          <w:lang w:val="ru-RU"/>
        </w:rPr>
      </w:pPr>
    </w:p>
    <w:p w:rsidR="00B02FE2" w:rsidRDefault="00B02FE2" w:rsidP="00B02FE2">
      <w:pPr>
        <w:ind w:left="900" w:firstLine="720"/>
        <w:jc w:val="center"/>
        <w:rPr>
          <w:b/>
          <w:sz w:val="24"/>
          <w:szCs w:val="24"/>
          <w:lang w:val="ru-RU"/>
        </w:rPr>
      </w:pPr>
    </w:p>
    <w:p w:rsidR="00B02FE2" w:rsidRDefault="00B02FE2" w:rsidP="00B02FE2">
      <w:pPr>
        <w:ind w:left="900" w:firstLine="720"/>
        <w:jc w:val="center"/>
        <w:rPr>
          <w:b/>
          <w:sz w:val="24"/>
          <w:szCs w:val="24"/>
          <w:lang w:val="ru-RU"/>
        </w:rPr>
      </w:pPr>
      <w:r>
        <w:rPr>
          <w:b/>
          <w:sz w:val="24"/>
          <w:szCs w:val="24"/>
          <w:lang w:val="ru-RU"/>
        </w:rPr>
        <w:t>Введение</w:t>
      </w:r>
    </w:p>
    <w:p w:rsidR="00B02FE2" w:rsidRDefault="00B02FE2" w:rsidP="00B02FE2">
      <w:pPr>
        <w:ind w:left="900" w:firstLine="720"/>
        <w:jc w:val="center"/>
        <w:rPr>
          <w:b/>
          <w:sz w:val="24"/>
          <w:szCs w:val="24"/>
          <w:lang w:val="ru-RU"/>
        </w:rPr>
      </w:pPr>
    </w:p>
    <w:p w:rsidR="00B02FE2" w:rsidRDefault="00B02FE2" w:rsidP="00B02FE2">
      <w:pPr>
        <w:pStyle w:val="Normal"/>
        <w:ind w:left="900" w:firstLine="851"/>
        <w:rPr>
          <w:szCs w:val="24"/>
        </w:rPr>
      </w:pPr>
      <w:r>
        <w:t xml:space="preserve">Развитие современной социокультурной жизни в России характеризуется поиском новых ценностей и обращением к философскому потенциалу прошлого, в том числе философии русского зарубежья </w:t>
      </w:r>
      <w:r>
        <w:rPr>
          <w:lang w:val="en-US"/>
        </w:rPr>
        <w:t>XX</w:t>
      </w:r>
      <w:r>
        <w:t xml:space="preserve"> века. Несмотря на активное изучение и анализ русского культурно-философского наследия, творчество религиозного философа, культуролога, литературного критика и духовного писателя Николая Сергеевича Арсеньева до сих пор не до конца оценено. </w:t>
      </w:r>
      <w:r>
        <w:rPr>
          <w:szCs w:val="24"/>
        </w:rPr>
        <w:t xml:space="preserve">На недостаточность изучения религиозных и культурологических концепций Н.С.Арсеньева в нашей стране в послеоктябрьский период повлияли, прежде всего, установки идеологии. В 90-ые годы </w:t>
      </w:r>
      <w:r>
        <w:rPr>
          <w:szCs w:val="24"/>
          <w:lang w:val="en-US"/>
        </w:rPr>
        <w:t>XX</w:t>
      </w:r>
      <w:r>
        <w:rPr>
          <w:szCs w:val="24"/>
        </w:rPr>
        <w:t xml:space="preserve"> века, когда стали возвращаться на Родину труды философов русского зарубежья, определенную роль сыграла трудность переводов книг и статей Н.С. Арсеньева с немецкого, английского и других языков мира, в которых автор обильно цитирует классиков мировой и отечественной культуры.</w:t>
      </w:r>
      <w:r>
        <w:rPr>
          <w:rStyle w:val="aa"/>
          <w:szCs w:val="24"/>
        </w:rPr>
        <w:footnoteReference w:id="1"/>
      </w:r>
      <w:r>
        <w:rPr>
          <w:szCs w:val="24"/>
        </w:rPr>
        <w:t xml:space="preserve"> </w:t>
      </w:r>
    </w:p>
    <w:p w:rsidR="00B02FE2" w:rsidRDefault="00B02FE2" w:rsidP="00B02FE2">
      <w:pPr>
        <w:pStyle w:val="Normal"/>
        <w:ind w:left="900" w:firstLine="851"/>
      </w:pPr>
      <w:r>
        <w:t xml:space="preserve">Но можно выделить и несколько более глубоких причин этому явлению: во-первых, личная скромность кабинетно-профессорского трудолюбия преданного своему призванию исследователя и эрудита. Во-вторых,  темы его работ касались часто того, чему, может быть, еще не пришло время, потому что, заглядывая далеко вперед, он был над политическими и идеологическими схватками, им двигала энергия примирения и объединения враждующих направлений в русской религиозной философии. Отсюда следует третья причина, так как до сегодняшнего дня неоднозначно воспринимается опыт отечественной </w:t>
      </w:r>
      <w:r>
        <w:lastRenderedPageBreak/>
        <w:t>религиозной философии, которая, по мнению некоторых исследователей, «не создала», «не выдвинула», «не выработала» самобытной концепции.</w:t>
      </w:r>
      <w:r>
        <w:rPr>
          <w:rStyle w:val="aa"/>
          <w:szCs w:val="24"/>
        </w:rPr>
        <w:footnoteReference w:id="2"/>
      </w:r>
    </w:p>
    <w:p w:rsidR="00B02FE2" w:rsidRDefault="00B02FE2" w:rsidP="00B02FE2">
      <w:pPr>
        <w:pStyle w:val="Normal"/>
        <w:ind w:left="900" w:firstLine="851"/>
      </w:pPr>
      <w:r>
        <w:t xml:space="preserve"> П.П. Гайденко вполне справедливо полагает, что причины негативной оценки русской религиозной философии лежат в расколотости русского общества во всех сферах духовной жизни, в том числе и в отношении к возвращенному наследию отечественных философов. Соглашаясь с ней, считаем, что анализ богатого творческими идеями наследия русской эмиграции необходим, так как в центре его внимания «всегда были темы духа, веры, нравственности».</w:t>
      </w:r>
      <w:r>
        <w:rPr>
          <w:rStyle w:val="aa"/>
          <w:szCs w:val="24"/>
        </w:rPr>
        <w:footnoteReference w:id="3"/>
      </w:r>
      <w:r>
        <w:t xml:space="preserve"> </w:t>
      </w:r>
    </w:p>
    <w:p w:rsidR="00B02FE2" w:rsidRDefault="00B02FE2" w:rsidP="00B02FE2">
      <w:pPr>
        <w:pStyle w:val="Normal"/>
        <w:ind w:left="900" w:firstLine="851"/>
      </w:pPr>
      <w:r>
        <w:t>И, наконец, четвертая, причина. Рефлексивный взгляд на историю русской эмиграции позволяет сегодня сказать, что она находилась в условиях влияния почти всех идейных течений, веяний европейской жизни, в том числе различных форм немарксистского социализма, солидаризма, фашизма. Иногда этот период представляется не совсем перспективным для изучения в связи с опаской или подозрением мало изученных мыслителей в коллаборационизме. Здесь необходимо привести неопровержимый аргумент в пользу Н.С. Арсеньева, представленный в статье Т.И.Ульянкиной</w:t>
      </w:r>
      <w:r>
        <w:rPr>
          <w:rStyle w:val="aa"/>
        </w:rPr>
        <w:footnoteReference w:id="4"/>
      </w:r>
      <w:r>
        <w:t>.</w:t>
      </w:r>
    </w:p>
    <w:p w:rsidR="00B02FE2" w:rsidRDefault="00B02FE2" w:rsidP="00B02FE2">
      <w:pPr>
        <w:pStyle w:val="Normal"/>
        <w:ind w:left="900" w:firstLine="851"/>
        <w:rPr>
          <w:szCs w:val="24"/>
        </w:rPr>
      </w:pPr>
      <w:r>
        <w:t>Трагедийный, глубинный  аспект судеб представителей русской эмиграции, квинтэссенцию их бытия и творчества наиболее емко сформулировал А.Ф. Лосев: «Через факт нашей собственной жизни преломляются в русской философии все теоретические проблемы познания, где истина выступает как подлинная жизнь, а познание – как постижение и переживание смысла жизни».</w:t>
      </w:r>
      <w:r>
        <w:rPr>
          <w:rStyle w:val="aa"/>
        </w:rPr>
        <w:footnoteReference w:id="5"/>
      </w:r>
    </w:p>
    <w:p w:rsidR="00B02FE2" w:rsidRDefault="00B02FE2" w:rsidP="00B02FE2">
      <w:pPr>
        <w:ind w:left="900" w:firstLine="851"/>
        <w:rPr>
          <w:sz w:val="24"/>
          <w:szCs w:val="24"/>
          <w:lang w:val="ru-RU"/>
        </w:rPr>
      </w:pPr>
      <w:r>
        <w:rPr>
          <w:sz w:val="24"/>
          <w:szCs w:val="24"/>
          <w:lang w:val="ru-RU"/>
        </w:rPr>
        <w:t>Имя Н.С. Арсеньева стоит в одном  ряду с яркими представителями религиозной философии и историософии: С.Н. Булгакова, А.Н. Бердяева, И.А. Ильина, С.Л. Франка и других религиозных философов. Возрастание интереса к трудам Н.С. Арсеньева связано, во-первых, с тем, что его философия особая, в ней он шел своим путем. И отличала его убежденность в том, что главное призвание философа не в создании строгой философской системы, а в предметном созерцании и мышлении. Во-вторых, интерес к  различным философским системам не может быть во все времена одинаковым, так как развивается на сосредоточении на тех учениях, которые выдвигают очередную цель или задачу в связи с  потребностями времени. По всей видимости, философия культуры Н.С. Арсеньева, связывающая исследованием дух, духовность, человека, природу, величайшие произведения культуры человечества, его личная «жажда подлинного бытия», выраженная в одноименной книге, содержит ответы на вопросы, поставленные современной эпохой. Арсеньевская философия религии, этика, эстетика, гносеология, культура предстает достижением духовного опыта, открывающегося в постижении религиозного откровения, истины и любви.</w:t>
      </w:r>
    </w:p>
    <w:p w:rsidR="00B02FE2" w:rsidRDefault="00B02FE2" w:rsidP="00B02FE2">
      <w:pPr>
        <w:ind w:left="900" w:firstLine="851"/>
        <w:rPr>
          <w:sz w:val="24"/>
          <w:szCs w:val="24"/>
          <w:lang w:val="ru-RU"/>
        </w:rPr>
      </w:pPr>
      <w:r>
        <w:rPr>
          <w:sz w:val="24"/>
          <w:szCs w:val="24"/>
          <w:lang w:val="ru-RU"/>
        </w:rPr>
        <w:lastRenderedPageBreak/>
        <w:t xml:space="preserve">Философские воззрения Н.С. Арсеньева во многом согласуются с бердяевскими (раннего периода), так как оба мыслителя ориентируются на учения представителей христианства и славянофильства, в качестве основополагающего считают мистико-интуитивный метод философского познания. И Н.А. Бердяев, и Н.С. Арсеньев в своих взглядах на природу человека видят прямую связь жизни человека с жизнью Христа. Оба мыслителя  в анализе человеческой истории усматривают провиденциальный смысл, который реализуется в духовной и эмпирической деятельности человека-личности. И у Бердяева, и у Арсеньева ярко выражен эсхатологический мотив, раскрывающийся в учении о творческом преодолении косности мира и втором явлении миру Богочеловека. </w:t>
      </w:r>
    </w:p>
    <w:p w:rsidR="00B02FE2" w:rsidRDefault="00B02FE2" w:rsidP="00B02FE2">
      <w:pPr>
        <w:pStyle w:val="Normal"/>
        <w:ind w:left="900" w:firstLine="851"/>
        <w:rPr>
          <w:szCs w:val="24"/>
        </w:rPr>
      </w:pPr>
      <w:r>
        <w:rPr>
          <w:szCs w:val="24"/>
        </w:rPr>
        <w:t xml:space="preserve">Близки по духу Н.С. Арсеньеву был И.А. Ильин и С.Л. Франк, духовный опыт которого, изложенный в книгах «Душа человека», «Человек и реальность» и особенно «Непостижимое», он особенно ценил. </w:t>
      </w:r>
    </w:p>
    <w:p w:rsidR="00B02FE2" w:rsidRDefault="00B02FE2" w:rsidP="00B02FE2">
      <w:pPr>
        <w:pStyle w:val="Normal"/>
        <w:ind w:left="900" w:firstLine="851"/>
        <w:rPr>
          <w:szCs w:val="24"/>
        </w:rPr>
      </w:pPr>
      <w:r>
        <w:rPr>
          <w:szCs w:val="24"/>
        </w:rPr>
        <w:t xml:space="preserve">В статье «С.Л. Франк как мистик» Николай </w:t>
      </w:r>
      <w:ins w:id="0" w:author="user" w:date="2008-10-25T19:10:00Z">
        <w:r>
          <w:rPr>
            <w:szCs w:val="24"/>
          </w:rPr>
          <w:t>Сергеевич</w:t>
        </w:r>
      </w:ins>
      <w:r>
        <w:rPr>
          <w:szCs w:val="24"/>
        </w:rPr>
        <w:t xml:space="preserve"> выделяет «обретение Высшего», «чувство укорененности в Безмерном», «беспредельно Трансфинитное», которое служит характеристикой «первичной реальности» и есть «сверхвременное единство реальности».</w:t>
      </w:r>
      <w:r>
        <w:rPr>
          <w:rStyle w:val="aa"/>
          <w:szCs w:val="24"/>
        </w:rPr>
        <w:footnoteReference w:id="6"/>
      </w:r>
      <w:r>
        <w:rPr>
          <w:szCs w:val="24"/>
        </w:rPr>
        <w:t xml:space="preserve"> Оно познаваемо через внутреннее бытие, по отношению к которому в более интимном отношении стоит подлинное бытие. Мыслитель разделяет убеждение Франка, что истинная философия опирается на мистический опыт, благодаря которому и раскрывается «подлинная реальность», происходит насыщение «духовной жажды», заполнение духовной пустоты, прорыв к Любви. Он называет Франка «будителем людей», особенно молодого поколения, к духовной жизни. Обоих мыслителей мы можем отнести, говоря словами Н.С. Арсеньева, к «учителям для многих кругов русского народа на путях искания Бога».</w:t>
      </w:r>
    </w:p>
    <w:p w:rsidR="00B02FE2" w:rsidRDefault="00B02FE2" w:rsidP="00B02FE2">
      <w:pPr>
        <w:pStyle w:val="Normal"/>
        <w:ind w:left="900" w:firstLine="851"/>
        <w:rPr>
          <w:szCs w:val="24"/>
        </w:rPr>
      </w:pPr>
      <w:r>
        <w:rPr>
          <w:szCs w:val="24"/>
        </w:rPr>
        <w:t xml:space="preserve">В своих работах Н.С. Арсеньев неоднократно заявлял о своем расположении к Льву Шестову: «Он любит пророка Исайю и апостола Павла, и Достоевского, и датчанина Киркегора, и Паскаля, и все время ссылается на них. Он не любит и не понимает Сократа. Зачастую Шестов несправедлив в своих оценках. Но как часто он прав и остроумен. А главное – как он ощущает </w:t>
      </w:r>
      <w:r>
        <w:rPr>
          <w:i/>
          <w:szCs w:val="24"/>
        </w:rPr>
        <w:t xml:space="preserve">религиозный трепет </w:t>
      </w:r>
      <w:r>
        <w:rPr>
          <w:szCs w:val="24"/>
        </w:rPr>
        <w:t>(курсив Арсеньева) перед разящей и исцеляющей Десницей Божией!»</w:t>
      </w:r>
      <w:r>
        <w:rPr>
          <w:rStyle w:val="aa"/>
          <w:szCs w:val="24"/>
        </w:rPr>
        <w:footnoteReference w:id="7"/>
      </w:r>
      <w:r>
        <w:rPr>
          <w:szCs w:val="24"/>
        </w:rPr>
        <w:t xml:space="preserve"> </w:t>
      </w:r>
    </w:p>
    <w:p w:rsidR="00B02FE2" w:rsidRDefault="00B02FE2" w:rsidP="00B02FE2">
      <w:pPr>
        <w:pStyle w:val="Normal"/>
        <w:ind w:left="900" w:firstLine="851"/>
        <w:rPr>
          <w:szCs w:val="24"/>
        </w:rPr>
      </w:pPr>
      <w:r>
        <w:rPr>
          <w:szCs w:val="24"/>
        </w:rPr>
        <w:t xml:space="preserve">В статье «О русской эмиграции и духовном ее служении» Н.С. Арсеньев называет тех, с кем он встречался, выезжая из Кенигсберга в европейские столицы, кто, по его мнению, «сиял внутренним светом доброты и ласковости к людям и внутренне стоял перед Богом» в Париже: княгиню М.Н. Гагарину, знатока музыки С.М. Осоргина, князя Г.Н. Трубецкого, «одухотворенного борца» П.И Новгородцева, историков: двух братьев Вернадских, Максимовича, Пушкарева, историка русского языка академика Кульмана, проф. Ляцкого, философа проф. Лапшина, специалиста по Достоевскому проф. Бема, знаменитого исследователя древнерусского и  византийского церковного искусства проф. Кондакова, молодого историка доцента Мстислава Шахматова». Говоря о русской Праге, Арсеньев продолжает список тех, встречи с которыми он называл «дарами жизненного пути»:  «покоряющей доброты» епископ Сергий Пражский, его друг князь П.Д. Долгоруков, О.М. Врангель, о. Васнецов (сын художника), профессор П.Б. Струве. В Кламаре за чашкой чая в доме Г.Н. Трубецкого встречался с Карташевым, «приезжал молодой, тогда еще не </w:t>
      </w:r>
      <w:r>
        <w:rPr>
          <w:szCs w:val="24"/>
        </w:rPr>
        <w:lastRenderedPageBreak/>
        <w:t>священник, доцент богословия Г. Флоровский, и Вышеславцев, и Бунаков-Фундаминский, и проф. В.В. Зеньковский. Бывал здесь и любитель и знаток древней иконописи В.П. Рябушинский, граф К.А. Хрептович-Бутенев, человек праведности и преданности Церкви и России».</w:t>
      </w:r>
    </w:p>
    <w:p w:rsidR="00B02FE2" w:rsidRDefault="00B02FE2" w:rsidP="00B02FE2">
      <w:pPr>
        <w:pStyle w:val="Normal"/>
        <w:ind w:left="900" w:firstLine="851"/>
        <w:rPr>
          <w:szCs w:val="24"/>
        </w:rPr>
      </w:pPr>
      <w:r>
        <w:rPr>
          <w:szCs w:val="24"/>
        </w:rPr>
        <w:t>Со всеми этими духовно близкими людьми Н.С. Арсеньева роднили надежды и устремления, которые были связаны с ролью русской культуры в построении будущей России. В исследованиях Назарова о смысле существования русской эмиграции отмечается, что смысл собственного существования превратился для нее в миссию. «Миссия у русских эмигрантов возникла не потому, что эмигранты захотели ее иметь. А потому, что от нее невозможно было уклониться – разве что перестать быть собой».</w:t>
      </w:r>
      <w:r>
        <w:rPr>
          <w:rStyle w:val="aa"/>
          <w:szCs w:val="24"/>
        </w:rPr>
        <w:footnoteReference w:id="8"/>
      </w:r>
    </w:p>
    <w:p w:rsidR="00B02FE2" w:rsidRDefault="00B02FE2" w:rsidP="00B02FE2">
      <w:pPr>
        <w:pStyle w:val="Normal"/>
        <w:ind w:left="900"/>
        <w:rPr>
          <w:szCs w:val="24"/>
        </w:rPr>
      </w:pPr>
      <w:r>
        <w:rPr>
          <w:szCs w:val="24"/>
        </w:rPr>
        <w:t xml:space="preserve">Как заметил Хализев, христианско-традиционалистские воззрения Арсеньева, мыслителя и ученого, отчуждали его от тех интеллектуальных веяний, которые доминировали в первые десятилетия </w:t>
      </w:r>
      <w:r>
        <w:rPr>
          <w:szCs w:val="24"/>
          <w:lang w:val="en-US"/>
        </w:rPr>
        <w:t>XX</w:t>
      </w:r>
      <w:r>
        <w:rPr>
          <w:szCs w:val="24"/>
        </w:rPr>
        <w:t xml:space="preserve"> века. Его не привлекали ни экзистенциалистские, ни утопические соблазны века. Идея радикального обновления религиозного сознания и историософско-космологические фантазии были ему чужды.</w:t>
      </w:r>
      <w:r>
        <w:rPr>
          <w:rStyle w:val="aa"/>
          <w:szCs w:val="24"/>
        </w:rPr>
        <w:footnoteReference w:id="9"/>
      </w:r>
    </w:p>
    <w:p w:rsidR="00B02FE2" w:rsidRDefault="00B02FE2" w:rsidP="00B02FE2">
      <w:pPr>
        <w:pStyle w:val="Normal"/>
        <w:ind w:left="900" w:firstLine="851"/>
        <w:rPr>
          <w:szCs w:val="24"/>
        </w:rPr>
      </w:pPr>
      <w:r>
        <w:rPr>
          <w:szCs w:val="24"/>
        </w:rPr>
        <w:t>В то же время при обсуждении вопросов о возрождении и обновлении российского общества в высшей мере полезны труды Николая Арсеньева, поражающие эрудицией автора и вдумчивым, беспристрастным, спокойным анализом русской духовной культуры, так как  «в сущности он был мыслителем одной темы – духовной культуры России и русского православия. Структура и стилистика сочинений Арсеньева такова, что его вполне можно принять за богослова, но по сути – он историк религиозной культуры (Запада и Востока), философ культуры с «больным сознанием». Болезнь эта была всепоглощающей и всерадостной, так как называлась Россией с ее трагической судьбой и с вечными ценностями ее культуры, которая в своей православной форме жизни преизбыточествующей единственно способна к преображению мира и жизни.</w:t>
      </w:r>
      <w:r>
        <w:rPr>
          <w:rStyle w:val="aa"/>
          <w:szCs w:val="24"/>
        </w:rPr>
        <w:footnoteReference w:id="10"/>
      </w:r>
    </w:p>
    <w:p w:rsidR="00B02FE2" w:rsidRDefault="00B02FE2" w:rsidP="00B02FE2">
      <w:pPr>
        <w:pStyle w:val="Normal"/>
        <w:ind w:left="900" w:firstLine="851"/>
        <w:rPr>
          <w:szCs w:val="24"/>
        </w:rPr>
      </w:pPr>
      <w:r>
        <w:rPr>
          <w:szCs w:val="24"/>
        </w:rPr>
        <w:t>Большинство работ Н.С. Арсеньева посвящено философско-мировоззренческой проблематике. Как справедливо заметила Л.Г. Филонова, «Арсеньев… не видит пользы в том, чтобы высоко умствовать о любопытных и темных предметах. Он понимает, что «человеческое знание часто обманывает нас, а истина сама собою учит». Арсеньев более всего стремится к духовной собранности, тишине и простоте внутри себя, ибо это и позволяет заглянуть в глубины жизни, прикоснуться к тому, что есть Жизнь Преизбыточествующая, и утолить жажду души своей, припав к источнику Жизни».</w:t>
      </w:r>
      <w:r>
        <w:rPr>
          <w:rStyle w:val="aa"/>
          <w:szCs w:val="24"/>
        </w:rPr>
        <w:footnoteReference w:id="11"/>
      </w:r>
    </w:p>
    <w:p w:rsidR="00B02FE2" w:rsidRDefault="00B02FE2" w:rsidP="00B02FE2">
      <w:pPr>
        <w:pStyle w:val="Normal"/>
        <w:ind w:left="720" w:firstLine="993"/>
        <w:rPr>
          <w:szCs w:val="24"/>
        </w:rPr>
      </w:pPr>
      <w:r>
        <w:rPr>
          <w:szCs w:val="24"/>
        </w:rPr>
        <w:t>Обращаясь к наследию русской эмиграции в историко-культурной перспективе, необходимо признать значительный вклад Н.С. Арсеньева в религиозно-философское и культурное возрождение ушедшего века.</w:t>
      </w:r>
    </w:p>
    <w:p w:rsidR="00B02FE2" w:rsidRDefault="00B02FE2" w:rsidP="00B02FE2">
      <w:pPr>
        <w:ind w:left="720" w:firstLine="720"/>
        <w:jc w:val="center"/>
        <w:rPr>
          <w:b/>
          <w:sz w:val="24"/>
          <w:szCs w:val="24"/>
          <w:lang w:val="ru-RU"/>
        </w:rPr>
      </w:pPr>
    </w:p>
    <w:p w:rsidR="00B02FE2" w:rsidRPr="00206FC2" w:rsidRDefault="00B02FE2" w:rsidP="00B02FE2">
      <w:pPr>
        <w:ind w:left="720" w:firstLine="720"/>
        <w:jc w:val="center"/>
        <w:rPr>
          <w:b/>
          <w:sz w:val="24"/>
          <w:szCs w:val="24"/>
          <w:lang w:val="ru-RU"/>
        </w:rPr>
      </w:pPr>
      <w:r w:rsidRPr="00206FC2">
        <w:rPr>
          <w:b/>
          <w:sz w:val="24"/>
          <w:szCs w:val="24"/>
          <w:lang w:val="ru-RU"/>
        </w:rPr>
        <w:t>Рукопожатие через года</w:t>
      </w:r>
    </w:p>
    <w:p w:rsidR="00B02FE2" w:rsidRPr="00206FC2" w:rsidRDefault="00B02FE2" w:rsidP="00B02FE2">
      <w:pPr>
        <w:ind w:left="720" w:firstLine="720"/>
        <w:jc w:val="both"/>
        <w:rPr>
          <w:b/>
          <w:sz w:val="24"/>
          <w:szCs w:val="24"/>
          <w:lang w:val="ru-RU"/>
        </w:rPr>
      </w:pPr>
    </w:p>
    <w:p w:rsidR="00B02FE2" w:rsidRPr="00206FC2" w:rsidRDefault="00B02FE2" w:rsidP="00B02FE2">
      <w:pPr>
        <w:ind w:left="720" w:firstLine="720"/>
        <w:jc w:val="both"/>
        <w:rPr>
          <w:sz w:val="24"/>
          <w:szCs w:val="24"/>
          <w:lang w:val="ru-RU"/>
        </w:rPr>
      </w:pPr>
      <w:r w:rsidRPr="00206FC2">
        <w:rPr>
          <w:sz w:val="24"/>
          <w:szCs w:val="24"/>
          <w:lang w:val="ru-RU"/>
        </w:rPr>
        <w:t>Калининград. Улица Чапаева, дом № 3. Трехэтажный дом, построенный, видимо, в начале ХХ века. Бывший Кенигсберг, бывшая Реген</w:t>
      </w:r>
      <w:r>
        <w:rPr>
          <w:sz w:val="24"/>
          <w:szCs w:val="24"/>
          <w:lang w:val="ru-RU"/>
        </w:rPr>
        <w:t>тенштрассе. Здесь  жил со своей</w:t>
      </w:r>
      <w:r w:rsidRPr="00206FC2">
        <w:rPr>
          <w:sz w:val="24"/>
          <w:szCs w:val="24"/>
          <w:lang w:val="ru-RU"/>
        </w:rPr>
        <w:t xml:space="preserve"> сестрой и братом  русский профессор Кенигсбергского университета Альбертина, религиозный мыслитель, философ духовной русской культуры, разносторонний ученый Николай Сергеевич Арсеньев. </w:t>
      </w:r>
    </w:p>
    <w:p w:rsidR="00B02FE2" w:rsidRPr="00206FC2" w:rsidRDefault="00B02FE2" w:rsidP="00B02FE2">
      <w:pPr>
        <w:ind w:left="720" w:firstLine="720"/>
        <w:jc w:val="both"/>
        <w:rPr>
          <w:sz w:val="24"/>
          <w:szCs w:val="24"/>
          <w:lang w:val="ru-RU"/>
        </w:rPr>
      </w:pPr>
      <w:r w:rsidRPr="00206FC2">
        <w:rPr>
          <w:sz w:val="24"/>
          <w:szCs w:val="24"/>
          <w:lang w:val="ru-RU"/>
        </w:rPr>
        <w:t xml:space="preserve">Сейчас в доме № 3 по улице Чапаева живут обычные  люди, молодые и не очень. На первом этаже - старожилы, с 1948 года. Биркос Алексей Арсентьевич и Анна Сергеевна  приехали в Кенигсберг сразу после войны из Псковской области. Анна Сергеевна работала санитаркой в детской больнице, а Алексей Арсентьевич - в рыбном порту. Оба были ударниками коммунистического труда, ветераны труда. Загадочные совпадения имен. Отчество старожила дома созвучно с фамилией русского философа, а  Анна Сергеевна провожает меня до порога своей квартиры, и я вспоминаю о другой Анне Сергеевне, Арсеньевой, приехавшей в этот дом в  1933 году после ссылки на Соловки к своему старшему брату Николаю. </w:t>
      </w:r>
    </w:p>
    <w:p w:rsidR="00B02FE2" w:rsidRPr="00206FC2" w:rsidRDefault="00B02FE2" w:rsidP="00B02FE2">
      <w:pPr>
        <w:ind w:left="720" w:firstLine="720"/>
        <w:jc w:val="both"/>
        <w:rPr>
          <w:sz w:val="24"/>
          <w:szCs w:val="24"/>
          <w:lang w:val="ru-RU"/>
        </w:rPr>
      </w:pPr>
      <w:r w:rsidRPr="00206FC2">
        <w:rPr>
          <w:sz w:val="24"/>
          <w:szCs w:val="24"/>
          <w:lang w:val="ru-RU"/>
        </w:rPr>
        <w:t xml:space="preserve"> Алексей Арсентьевич и Анна Сергеевна  рассказывают:</w:t>
      </w:r>
    </w:p>
    <w:p w:rsidR="00B02FE2" w:rsidRPr="00206FC2" w:rsidRDefault="00B02FE2" w:rsidP="00B02FE2">
      <w:pPr>
        <w:ind w:left="720" w:firstLine="720"/>
        <w:jc w:val="both"/>
        <w:rPr>
          <w:sz w:val="24"/>
          <w:szCs w:val="24"/>
          <w:lang w:val="ru-RU"/>
        </w:rPr>
      </w:pPr>
      <w:r w:rsidRPr="00206FC2">
        <w:rPr>
          <w:sz w:val="24"/>
          <w:szCs w:val="24"/>
          <w:lang w:val="ru-RU"/>
        </w:rPr>
        <w:t xml:space="preserve">- Когда мы поселились в  этом двухэтажном доме, в мансарде тоже была одна квартира, а в 1953 году наш дом надстроили и сделали трехэтажным. Вначале мы жили на втором этаже. Всего семь семей вмещались в доме с одной общей кухней. Расположение квартир было иным. </w:t>
      </w:r>
    </w:p>
    <w:p w:rsidR="00B02FE2" w:rsidRPr="00206FC2" w:rsidRDefault="00B02FE2" w:rsidP="00B02FE2">
      <w:pPr>
        <w:ind w:left="720" w:firstLine="720"/>
        <w:jc w:val="both"/>
        <w:rPr>
          <w:sz w:val="24"/>
          <w:szCs w:val="24"/>
          <w:lang w:val="ru-RU"/>
        </w:rPr>
      </w:pPr>
      <w:r w:rsidRPr="00206FC2">
        <w:rPr>
          <w:sz w:val="24"/>
          <w:szCs w:val="24"/>
          <w:lang w:val="ru-RU"/>
        </w:rPr>
        <w:t>Второй этаж, где жили Арсеньевы, состоял из 4 просторных комнат. Две комнаты были особенно большими и уютными, с красивыми дверями, паркетными полами. Сейчас четыре комнаты перестроены в четыре квартиры. «Мебель какая-то оставалась: шкафы, серванты, - продолжает Анна Сергеевна, - Из старых жильцов уже никого нет, люди приезжали в этот дом, потом уезжали. Это был красивый и уютный дом, а теперь из-за надстройки третьего этажа он проседает».</w:t>
      </w:r>
    </w:p>
    <w:p w:rsidR="00B02FE2" w:rsidRDefault="00B02FE2" w:rsidP="00B02FE2">
      <w:pPr>
        <w:ind w:left="720" w:firstLine="720"/>
        <w:jc w:val="both"/>
        <w:rPr>
          <w:sz w:val="24"/>
          <w:szCs w:val="24"/>
          <w:lang w:val="ru-RU"/>
        </w:rPr>
      </w:pPr>
      <w:r w:rsidRPr="00206FC2">
        <w:rPr>
          <w:sz w:val="24"/>
          <w:szCs w:val="24"/>
          <w:lang w:val="ru-RU"/>
        </w:rPr>
        <w:t xml:space="preserve">Семья философа русского зарубежья Арсеньева занимала второй этаж, и стены его молчаливо хранят в себе память о своем необычном жильце. </w:t>
      </w:r>
    </w:p>
    <w:p w:rsidR="00B02FE2" w:rsidRDefault="00B02FE2" w:rsidP="00B02FE2">
      <w:pPr>
        <w:ind w:left="720" w:firstLine="720"/>
        <w:jc w:val="both"/>
        <w:rPr>
          <w:sz w:val="24"/>
          <w:szCs w:val="24"/>
          <w:lang w:val="ru-RU"/>
        </w:rPr>
      </w:pPr>
      <w:r>
        <w:rPr>
          <w:sz w:val="24"/>
          <w:szCs w:val="24"/>
          <w:lang w:val="ru-RU"/>
        </w:rPr>
        <w:t xml:space="preserve">В Калининградской области еще остались следы русского присутствия в истории Восточной Пруссии, возникают новые памятники. В последнее десятилетие возникли памятники Петру Первому, трижды посещавшему Кенигсберг и Пиллау. (Калининград и Балтийск). Музей «Королевкие ворота» развернул экспозицию, посвященную Великому русскому посольству. В Балтийске, бывшем Пиллау, установлен памятник Елизавете Петровне, в период правления которой Восточная Пруссия на четыре года (1758-1762) стала провинцией России. Через Кенигсберг проезжали в Европу Достоевский, Некрасов, Брюллов, Маяковский. На первом самолете, следовавшем из Москвы в Кенигсберг, прилетели С. Есенин с Айседорой Дункан. Николай Гумилев участвовал в первой мировой войне на территории Восточной Пруссии. В этот период  во время самсоновской катастрофы попал в германский плен брат Николая Сергеевича Арсеньева – Юрий. </w:t>
      </w:r>
    </w:p>
    <w:p w:rsidR="00B02FE2" w:rsidRPr="00206FC2" w:rsidRDefault="00B02FE2" w:rsidP="00B02FE2">
      <w:pPr>
        <w:ind w:left="720" w:firstLine="720"/>
        <w:jc w:val="both"/>
        <w:rPr>
          <w:sz w:val="24"/>
          <w:szCs w:val="24"/>
          <w:lang w:val="ru-RU"/>
        </w:rPr>
      </w:pPr>
      <w:r w:rsidRPr="00206FC2">
        <w:rPr>
          <w:sz w:val="24"/>
          <w:szCs w:val="24"/>
          <w:lang w:val="ru-RU"/>
        </w:rPr>
        <w:t xml:space="preserve">Лестница </w:t>
      </w:r>
      <w:r>
        <w:rPr>
          <w:sz w:val="24"/>
          <w:szCs w:val="24"/>
          <w:lang w:val="ru-RU"/>
        </w:rPr>
        <w:t xml:space="preserve">в доме, где жил Арсеньев, </w:t>
      </w:r>
      <w:r w:rsidRPr="00206FC2">
        <w:rPr>
          <w:sz w:val="24"/>
          <w:szCs w:val="24"/>
          <w:lang w:val="ru-RU"/>
        </w:rPr>
        <w:t xml:space="preserve">сохранила свой прежний облик. Пролет украшен деревянной резьбой. Я касаюсь ее рукой, потому что и Николай Сергеевич, наверняка, поднимаясь к себе домой или выходя на работу в университет, касался этой резьбы. И хочется думать, что происходит рукопожатие через </w:t>
      </w:r>
      <w:r>
        <w:rPr>
          <w:sz w:val="24"/>
          <w:szCs w:val="24"/>
          <w:lang w:val="ru-RU"/>
        </w:rPr>
        <w:t xml:space="preserve">года </w:t>
      </w:r>
      <w:r w:rsidRPr="00206FC2">
        <w:rPr>
          <w:sz w:val="24"/>
          <w:szCs w:val="24"/>
          <w:lang w:val="ru-RU"/>
        </w:rPr>
        <w:t>- встреча автора и героя этой книги.</w:t>
      </w:r>
    </w:p>
    <w:p w:rsidR="00B02FE2" w:rsidRPr="00206FC2" w:rsidRDefault="00B02FE2" w:rsidP="00B02FE2">
      <w:pPr>
        <w:pStyle w:val="Normal"/>
        <w:ind w:left="720" w:firstLine="720"/>
        <w:jc w:val="center"/>
        <w:rPr>
          <w:b/>
          <w:szCs w:val="24"/>
        </w:rPr>
      </w:pPr>
      <w:r w:rsidRPr="00206FC2">
        <w:rPr>
          <w:b/>
          <w:szCs w:val="24"/>
        </w:rPr>
        <w:t>Род Арсеньевых</w:t>
      </w:r>
    </w:p>
    <w:p w:rsidR="00B02FE2" w:rsidRPr="00206FC2" w:rsidRDefault="00B02FE2" w:rsidP="00B02FE2">
      <w:pPr>
        <w:pStyle w:val="Normal"/>
        <w:ind w:left="720" w:firstLine="720"/>
        <w:jc w:val="both"/>
        <w:rPr>
          <w:szCs w:val="24"/>
        </w:rPr>
      </w:pPr>
      <w:r w:rsidRPr="00206FC2">
        <w:rPr>
          <w:szCs w:val="24"/>
        </w:rPr>
        <w:t xml:space="preserve">Почему Николай Сергеевич эмигрировал именно в Кенигсберг? Наверное, этому есть целый ряд причин, но не является ли главной та, что судьбы представителей рода и ближайшего родственного окружения были так или иначе </w:t>
      </w:r>
      <w:r w:rsidRPr="00206FC2">
        <w:rPr>
          <w:szCs w:val="24"/>
        </w:rPr>
        <w:lastRenderedPageBreak/>
        <w:t xml:space="preserve">связаны с Восточной Пруссией, ее историей, культурой, наукой на протяжении XVIII – XX веках? </w:t>
      </w:r>
    </w:p>
    <w:p w:rsidR="00B02FE2" w:rsidRPr="00206FC2" w:rsidRDefault="00B02FE2" w:rsidP="00B02FE2">
      <w:pPr>
        <w:pStyle w:val="Normal"/>
        <w:ind w:left="720" w:firstLine="720"/>
        <w:jc w:val="both"/>
        <w:rPr>
          <w:szCs w:val="24"/>
        </w:rPr>
      </w:pPr>
      <w:r w:rsidRPr="00206FC2">
        <w:rPr>
          <w:color w:val="000000"/>
          <w:szCs w:val="24"/>
        </w:rPr>
        <w:t xml:space="preserve">Начало рода Арсеньевых относится к XIV веку, когда в 1389 году из Золотой Орды ко двору великого князя владимирского и московского Дмитрия Ивановича Донского прибыл Ослан-Мурза Челебей (Челубей), представитель татарской знати, с тремя сотнями воинов. Он принял крещение и стал православным христианином по имени Прокопий. Позже он женился на Марье, дочери стольника великого князя Дмитрия Донского - Зотика Житова. </w:t>
      </w:r>
      <w:r w:rsidRPr="00206FC2">
        <w:rPr>
          <w:szCs w:val="24"/>
        </w:rPr>
        <w:t xml:space="preserve">От старшего их сына, Арсения, прозвищем Юсупа, произошли Арсеньевы и Юсуповы. </w:t>
      </w:r>
    </w:p>
    <w:p w:rsidR="00B02FE2" w:rsidRPr="00206FC2" w:rsidRDefault="00B02FE2" w:rsidP="00B02FE2">
      <w:pPr>
        <w:pStyle w:val="Normal"/>
        <w:ind w:left="720" w:firstLine="720"/>
        <w:jc w:val="both"/>
        <w:rPr>
          <w:szCs w:val="24"/>
        </w:rPr>
      </w:pPr>
      <w:r w:rsidRPr="00206FC2">
        <w:rPr>
          <w:szCs w:val="24"/>
        </w:rPr>
        <w:t>Назовем наиболее известных  людей  из рода Арсеньевых на протяжении XVIII-XIX веков. Это Иван Михайлович Арсеньев (1726-1799) – опекун Московского воспитательного дома, статский советник, родственник А.Т. Болотова и Г.Р. Державина. А.Т. Болотов – известный автор «Записок о Кенигсберге», открыл российскому читателю период с 1758 по 1762 год, когда Пруссия присягнула на верность России и императрицу Ели</w:t>
      </w:r>
      <w:r>
        <w:rPr>
          <w:szCs w:val="24"/>
        </w:rPr>
        <w:t>за</w:t>
      </w:r>
      <w:r w:rsidRPr="00206FC2">
        <w:rPr>
          <w:szCs w:val="24"/>
        </w:rPr>
        <w:t>вету Петровну назвала «королем Пруссии».  Михаил Михайлович Арсеньев (1735-1791), окончив Морской корпус,  участвовал в морской кампании Семилетней войны и в Архипелагской экспедиции, 4 раза проходил Нордкап. В 1780 году на фрегате «Полярная звезда» отвозил принцев Брауншвейгских из Холмогор в Берген, за что пожалован чином бригадира и 3000 рублей. Его портрет на силуэтной группе Московского исторического музея. Василий Михайлович Арсеньев</w:t>
      </w:r>
      <w:r w:rsidRPr="00206FC2">
        <w:rPr>
          <w:b/>
          <w:szCs w:val="24"/>
        </w:rPr>
        <w:t xml:space="preserve"> </w:t>
      </w:r>
      <w:r w:rsidRPr="00206FC2">
        <w:rPr>
          <w:szCs w:val="24"/>
        </w:rPr>
        <w:t xml:space="preserve">- от флота генерал-адъютант (1727), тайный советник (1731), командир фрегата "Россия", временно заведовавший Петербургской академией наук  и московской школой (1732). </w:t>
      </w:r>
    </w:p>
    <w:p w:rsidR="00B02FE2" w:rsidRPr="00390FC3" w:rsidRDefault="00B02FE2" w:rsidP="00B02FE2">
      <w:pPr>
        <w:pStyle w:val="Normal"/>
        <w:ind w:left="720" w:firstLine="720"/>
        <w:jc w:val="both"/>
        <w:rPr>
          <w:szCs w:val="24"/>
        </w:rPr>
      </w:pPr>
      <w:r w:rsidRPr="00390FC3">
        <w:rPr>
          <w:szCs w:val="24"/>
        </w:rPr>
        <w:t xml:space="preserve"> Дарья Михайловна Арсеньева - супруга князя А.Д. Мен</w:t>
      </w:r>
      <w:r>
        <w:rPr>
          <w:szCs w:val="24"/>
        </w:rPr>
        <w:t>ь</w:t>
      </w:r>
      <w:r w:rsidRPr="00390FC3">
        <w:rPr>
          <w:szCs w:val="24"/>
        </w:rPr>
        <w:t xml:space="preserve">шикова, скончалась в Казани в 1728 году. Ее сестра – Варвара Михайловна </w:t>
      </w:r>
      <w:r w:rsidRPr="00390FC3">
        <w:rPr>
          <w:i/>
          <w:iCs/>
          <w:szCs w:val="24"/>
        </w:rPr>
        <w:t xml:space="preserve"> </w:t>
      </w:r>
      <w:r w:rsidRPr="00390FC3">
        <w:rPr>
          <w:iCs/>
          <w:szCs w:val="24"/>
        </w:rPr>
        <w:t>Арсеньева - была фрейлиной при императрице Екатерине I. Еще до замужества  Дарьи стала советчицей и другом князю Меншикову, который ничего не предпринимал, не посоветовавшись с Арсеньевой, не отличавшейся красотою, но одаренной живым умом и обладавшей прекрасным для того времени образованием. После обручения старшей дочери Мен</w:t>
      </w:r>
      <w:r>
        <w:rPr>
          <w:iCs/>
          <w:szCs w:val="24"/>
        </w:rPr>
        <w:t>ь</w:t>
      </w:r>
      <w:r w:rsidRPr="00390FC3">
        <w:rPr>
          <w:iCs/>
          <w:szCs w:val="24"/>
        </w:rPr>
        <w:t>шикова Марии с Петром II, что совершилось в значительной мере ее усилиями и настояниями, Арсеньева была назначена обер-гофмейстериной двора ее племянницы, государевой невесты. Ей предоставлялось право “брать шаг после жены генерал-фельдмаршала”. Арсеньева награждена орденом Святой Екатерины — высшей в то время российской наградой для женщин. Когда в сентябре 1727 года Мен</w:t>
      </w:r>
      <w:r>
        <w:rPr>
          <w:iCs/>
          <w:szCs w:val="24"/>
        </w:rPr>
        <w:t>ь</w:t>
      </w:r>
      <w:r w:rsidRPr="00390FC3">
        <w:rPr>
          <w:iCs/>
          <w:szCs w:val="24"/>
        </w:rPr>
        <w:t>шиков был отправлен с семейством в раненбургскую ссылку, Арсеньева последовала туда добровольно. Посланный вдогонку из Петербурга капитан Шушерин настиг Мен</w:t>
      </w:r>
      <w:r>
        <w:rPr>
          <w:iCs/>
          <w:szCs w:val="24"/>
        </w:rPr>
        <w:t>ь</w:t>
      </w:r>
      <w:r w:rsidRPr="00390FC3">
        <w:rPr>
          <w:iCs/>
          <w:szCs w:val="24"/>
        </w:rPr>
        <w:t>шиковых в Клину и повез Арсеньеву в Александровскую слободу, в Успенский монастырь. В 1728 году было решено Мен</w:t>
      </w:r>
      <w:r>
        <w:rPr>
          <w:iCs/>
          <w:szCs w:val="24"/>
        </w:rPr>
        <w:t>ь</w:t>
      </w:r>
      <w:r w:rsidRPr="00390FC3">
        <w:rPr>
          <w:iCs/>
          <w:szCs w:val="24"/>
        </w:rPr>
        <w:t>шикова с семьей отправить в Березов, а Арсеньеву послать в Белозерский уезд, в Горицкий девичий монастырь и там ее «постричь при унтер-офицере, который ее повезет». Варвара Михайловна была наречена Варсонофией. В Горицком монастыре под зорким надзором она пробыла до самой смерти.</w:t>
      </w:r>
    </w:p>
    <w:p w:rsidR="00B02FE2" w:rsidRPr="00206FC2" w:rsidRDefault="00B02FE2" w:rsidP="00B02FE2">
      <w:pPr>
        <w:pStyle w:val="Normal"/>
        <w:ind w:left="720" w:firstLine="720"/>
        <w:jc w:val="both"/>
        <w:rPr>
          <w:szCs w:val="24"/>
        </w:rPr>
      </w:pPr>
      <w:r w:rsidRPr="00206FC2">
        <w:rPr>
          <w:szCs w:val="24"/>
        </w:rPr>
        <w:t xml:space="preserve">Николай Михайлович Арсеньев (1765- 1825) - боевой генерал, сподвижник Суворова при взятии Измаила и Праги. Он был начальником штаба А.В. Суворова. Воспет Байроном в поэме «Дон Жуан», </w:t>
      </w:r>
      <w:r w:rsidRPr="00206FC2">
        <w:rPr>
          <w:szCs w:val="24"/>
          <w:lang w:val="en-US"/>
        </w:rPr>
        <w:t>VII</w:t>
      </w:r>
      <w:r w:rsidRPr="00206FC2">
        <w:rPr>
          <w:szCs w:val="24"/>
        </w:rPr>
        <w:t>, 15;</w:t>
      </w:r>
      <w:r w:rsidRPr="00206FC2">
        <w:rPr>
          <w:szCs w:val="24"/>
          <w:lang w:val="en-US"/>
        </w:rPr>
        <w:t>VIII</w:t>
      </w:r>
      <w:r w:rsidRPr="00206FC2">
        <w:rPr>
          <w:szCs w:val="24"/>
        </w:rPr>
        <w:t>, 9, где герой поэмы Дон Жуан после долгих приключений попадает в армию Суворова и участвует в осаде Измаила. За штурм Праги награжден золотой шпагой с надписью «За храбрость». Кавалер ордена Св. Анны 4 степени, Св. Георгия 4 степени, Св. Владимира 3 степени,  Св. Анны 2 степени с алмазами, Св. Анны 1 степени.</w:t>
      </w:r>
    </w:p>
    <w:p w:rsidR="00B02FE2" w:rsidRPr="00206FC2" w:rsidRDefault="00B02FE2" w:rsidP="00B02FE2">
      <w:pPr>
        <w:pStyle w:val="Normal"/>
        <w:ind w:left="720" w:firstLine="720"/>
        <w:jc w:val="both"/>
        <w:rPr>
          <w:szCs w:val="24"/>
        </w:rPr>
      </w:pPr>
      <w:r w:rsidRPr="00206FC2">
        <w:rPr>
          <w:szCs w:val="24"/>
        </w:rPr>
        <w:lastRenderedPageBreak/>
        <w:t xml:space="preserve">Николай Иванович Арсеньев (1760-1830) – действительный тайный советник, курляндский губернатор (1800- 1808). Дважды принимал в Митаве Людовика XVIII ссудил его 5 000 червонцами, которые не были возвращены. Однако Николай Иванович получил от французского короля его портрет и благодарственное письмо. Именно на курляндского губернатора ссылались родственники Николая Сергеевича, когда выехали к нему из Советского Союза в 1933 году в Кенигсберг. Николай Иванович был в переписке с великим математиком Леонардом  Эйлером, автором решения загадки о семи кенигсбергских мостах), и химиком Гмелиным. </w:t>
      </w:r>
    </w:p>
    <w:p w:rsidR="00B02FE2" w:rsidRDefault="00B02FE2" w:rsidP="00B02FE2">
      <w:pPr>
        <w:pStyle w:val="Normal"/>
        <w:ind w:left="720" w:firstLine="720"/>
        <w:jc w:val="both"/>
        <w:rPr>
          <w:szCs w:val="24"/>
        </w:rPr>
      </w:pPr>
      <w:r w:rsidRPr="00206FC2">
        <w:rPr>
          <w:szCs w:val="24"/>
        </w:rPr>
        <w:t>Михаил Андреевич Арсеньев (1780 - 1838) - боевой генерал, особенно отличившийся в Отечественную войну 1812 году в  Бородинском сражении.</w:t>
      </w:r>
    </w:p>
    <w:p w:rsidR="00B02FE2" w:rsidRPr="00206FC2" w:rsidRDefault="00B02FE2" w:rsidP="00B02FE2">
      <w:pPr>
        <w:pStyle w:val="Normal"/>
        <w:ind w:left="720" w:firstLine="720"/>
        <w:jc w:val="both"/>
        <w:rPr>
          <w:szCs w:val="24"/>
        </w:rPr>
      </w:pPr>
      <w:r w:rsidRPr="00206FC2">
        <w:rPr>
          <w:szCs w:val="24"/>
        </w:rPr>
        <w:t xml:space="preserve">После 1813 года он был командиром конного полка лейб-гвардии, а затем начальником 1 бригады кирасирской дивизии, награжден орденом Св. Владимира </w:t>
      </w:r>
      <w:r w:rsidRPr="00206FC2">
        <w:rPr>
          <w:szCs w:val="24"/>
          <w:lang w:val="en-US"/>
        </w:rPr>
        <w:t>III</w:t>
      </w:r>
      <w:r w:rsidRPr="00206FC2">
        <w:rPr>
          <w:szCs w:val="24"/>
        </w:rPr>
        <w:t xml:space="preserve"> степени, Св. Анны </w:t>
      </w:r>
      <w:r w:rsidRPr="00206FC2">
        <w:rPr>
          <w:szCs w:val="24"/>
          <w:lang w:val="en-US"/>
        </w:rPr>
        <w:t>I</w:t>
      </w:r>
      <w:r w:rsidRPr="00206FC2">
        <w:rPr>
          <w:szCs w:val="24"/>
        </w:rPr>
        <w:t xml:space="preserve"> степени, австрийским - Леопольда </w:t>
      </w:r>
      <w:r w:rsidRPr="00206FC2">
        <w:rPr>
          <w:szCs w:val="24"/>
          <w:lang w:val="en-US"/>
        </w:rPr>
        <w:t>II</w:t>
      </w:r>
      <w:r w:rsidRPr="00206FC2">
        <w:rPr>
          <w:szCs w:val="24"/>
        </w:rPr>
        <w:t xml:space="preserve"> степени, прусским - Красного орла </w:t>
      </w:r>
      <w:r w:rsidRPr="00206FC2">
        <w:rPr>
          <w:szCs w:val="24"/>
          <w:lang w:val="en-US"/>
        </w:rPr>
        <w:t>II</w:t>
      </w:r>
      <w:r w:rsidRPr="00206FC2">
        <w:rPr>
          <w:szCs w:val="24"/>
        </w:rPr>
        <w:t xml:space="preserve"> степени, баварским - Максимилиана Иосифа </w:t>
      </w:r>
      <w:r w:rsidRPr="00206FC2">
        <w:rPr>
          <w:szCs w:val="24"/>
          <w:lang w:val="en-US"/>
        </w:rPr>
        <w:t>III</w:t>
      </w:r>
      <w:r w:rsidRPr="00206FC2">
        <w:rPr>
          <w:szCs w:val="24"/>
        </w:rPr>
        <w:t xml:space="preserve"> степени, награжден знаком отличия прусского Военного ордена Железного Креста (Кульмский крест). </w:t>
      </w:r>
    </w:p>
    <w:p w:rsidR="00B02FE2" w:rsidRPr="00206FC2" w:rsidRDefault="00B02FE2" w:rsidP="00B02FE2">
      <w:pPr>
        <w:pStyle w:val="Normal"/>
        <w:ind w:left="720" w:firstLine="720"/>
        <w:jc w:val="both"/>
        <w:rPr>
          <w:szCs w:val="24"/>
        </w:rPr>
      </w:pPr>
      <w:r w:rsidRPr="00206FC2">
        <w:rPr>
          <w:szCs w:val="24"/>
        </w:rPr>
        <w:t>Н.С. Арсеньев придавал огромное значение победе русского народа в  войне с Наполеоном, считая, что окрыленный подвигом, русский народ сумел сказать свое слово в литературе, культуре и других сферах жизни, услышанное во всем мире.</w:t>
      </w:r>
    </w:p>
    <w:p w:rsidR="00B02FE2" w:rsidRPr="00206FC2" w:rsidRDefault="00B02FE2" w:rsidP="00B02FE2">
      <w:pPr>
        <w:pStyle w:val="a6"/>
        <w:ind w:left="720" w:firstLine="720"/>
        <w:jc w:val="both"/>
      </w:pPr>
      <w:r w:rsidRPr="00206FC2">
        <w:t xml:space="preserve">Среди представителей рода Арсеньевых -  троюродный дядя М.Ю. Лермонтова </w:t>
      </w:r>
      <w:r w:rsidRPr="00206FC2">
        <w:rPr>
          <w:rStyle w:val="a7"/>
          <w:b w:val="0"/>
        </w:rPr>
        <w:t>Николай Васильевич Арсеньевых</w:t>
      </w:r>
      <w:r w:rsidRPr="00206FC2">
        <w:t xml:space="preserve">. Он получил село Александрово в качестве приданого за своей женой Евдокией Ивановной. Камер–паж, сержант Преображенского полка, поручик того же полка, адъютант графа М. С. Воронцова в 1809 году, за участие в турецкой войне награжден золотой шпагой с надписью «За храбрость»; получил орден св. Владимира 4 степени с бантом в 1811 году. За отличие в Отечественной войне награжден орденом св. Анны </w:t>
      </w:r>
      <w:r w:rsidRPr="00206FC2">
        <w:rPr>
          <w:lang w:val="en-US"/>
        </w:rPr>
        <w:t>II</w:t>
      </w:r>
      <w:r w:rsidRPr="00206FC2">
        <w:t xml:space="preserve"> степени с алмазами, орденом св. Георгия </w:t>
      </w:r>
      <w:r w:rsidRPr="00206FC2">
        <w:rPr>
          <w:lang w:val="en-US"/>
        </w:rPr>
        <w:t>IV</w:t>
      </w:r>
      <w:r w:rsidRPr="00206FC2">
        <w:t xml:space="preserve"> степени и иностранными орденами: «Шведского меча», прусским — «За заслуги», в 1819 году - французским орденом св. Людовика, крестом ордена св. Иоанна Иерусалимского. Николай Васильевич оставался во Франции при отдельном корпусе до 1819 года, являясь с 1817 года командиром Смоленского пехотного полка. Был награжден дворянской, темно-бронзовой, и военной, серебряной, медалями в память об Отечественной войне 1812 года. Уволенный со службы в 1820 году, он был определен в Верховный совет Бессарабской области от короны, в 1824 году был на должности председателя Бессарабского областного уголовного суда в 1825 году. Получил чин статского советника, орден св. Владимира 3 степени. В 1826 году назначен в штат Новороссийского и Бессарабского генерал–губернатора — для особых поручений. Он опять, через 20 лет, служил с М. С. Воронцовым. Затем был гражданским губернатором Бессарабии. По окончании службы  высочайшим указом назначен почетным опекуном Московского присутствия и заведующим колонией питомцев Воспитательного дома. За свою гражданскую службу и общественную деятельность  был награжден орденом св. Станислава I степени, орденом св. Анны I степени и в 1842 году получил знак за беспорочную 25 летнюю службу, став в 1843 году тайным советником.</w:t>
      </w:r>
    </w:p>
    <w:p w:rsidR="00B02FE2" w:rsidRPr="00206FC2" w:rsidRDefault="00B02FE2" w:rsidP="00B02FE2">
      <w:pPr>
        <w:pStyle w:val="Normal"/>
        <w:ind w:left="720" w:firstLine="720"/>
        <w:jc w:val="both"/>
        <w:rPr>
          <w:szCs w:val="24"/>
        </w:rPr>
      </w:pPr>
      <w:r w:rsidRPr="00206FC2">
        <w:rPr>
          <w:szCs w:val="24"/>
        </w:rPr>
        <w:t xml:space="preserve">Поэт Михаил Юрьевич Лермонтов происходил тоже из рода Арсеньевых по материнской линии. Мать поэта Мария Михайловна, урожденная Арсеньева, умерла в возрасте 22 лет от чахотки. По воспоминаниям П.А. Висковатого, «была </w:t>
      </w:r>
      <w:r w:rsidRPr="00206FC2">
        <w:rPr>
          <w:szCs w:val="24"/>
        </w:rPr>
        <w:lastRenderedPageBreak/>
        <w:t xml:space="preserve">одарена душою музыкальной». Михаил Лермонтов писал: «Когда я был трех лет, то была песня, от которой я плакал. Ее певала мне покойная мать». Дед поэта Михаил Васильевич Арсеньев (1768-1810) – елецкий помещик, капитан лейб-гвардии Преображенского полка, предводитель дворянства в Чембарском уезде  - в 1794 году женился на Елизавете Алексеевне Столыпиной (1773-1845) и на ее приданое купил у И.А. Нарышкина имение Тарханы. После рождения их единственной дочери, матери поэта, в отношениях супругов наступило отчуждение: Михаил Васильевич увлекся соседкой по имению А.М. Мансыревой, жившей в селе Онучино, в 10 верстах от Тархан. В ночь с 1 на 2 января 1810 года Михаил Васильевич получил пищевое отравление и после домашнего спектакля  скончался. Спектакль был по пьесе «Гамлет» Вильяма Шекспира, где Михаил Васильевич  играл роль могильщика. </w:t>
      </w:r>
    </w:p>
    <w:p w:rsidR="00B02FE2" w:rsidRPr="00206FC2" w:rsidRDefault="00B02FE2" w:rsidP="00B02FE2">
      <w:pPr>
        <w:pStyle w:val="Normal"/>
        <w:ind w:left="720" w:firstLine="720"/>
        <w:jc w:val="both"/>
        <w:rPr>
          <w:szCs w:val="24"/>
        </w:rPr>
      </w:pPr>
      <w:r w:rsidRPr="00206FC2">
        <w:rPr>
          <w:rFonts w:ascii="Times" w:hAnsi="Times" w:cs="Times"/>
          <w:szCs w:val="24"/>
        </w:rPr>
        <w:t xml:space="preserve"> Константин Константинович Арсеньев (1837—1919) — юрист, общественный деятель, публицист, редактор журнала “Вестник Европы”. Ему посвящена историческая поэма.</w:t>
      </w:r>
    </w:p>
    <w:p w:rsidR="00B02FE2" w:rsidRPr="00206FC2" w:rsidRDefault="00B02FE2" w:rsidP="00B02FE2">
      <w:pPr>
        <w:pStyle w:val="a6"/>
        <w:ind w:left="720" w:firstLine="720"/>
        <w:jc w:val="both"/>
        <w:rPr>
          <w:rFonts w:ascii="Times" w:hAnsi="Times" w:cs="Times"/>
          <w:i/>
          <w:iCs/>
        </w:rPr>
      </w:pPr>
      <w:r w:rsidRPr="00206FC2">
        <w:rPr>
          <w:rFonts w:ascii="Times" w:hAnsi="Times" w:cs="Times"/>
          <w:i/>
          <w:iCs/>
        </w:rPr>
        <w:t xml:space="preserve"> Знаменосцу К.К. Арсеньеву </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Выше знамя Правды Вечной!.. </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Честной мысли и труда, </w:t>
      </w:r>
    </w:p>
    <w:p w:rsidR="00B02FE2" w:rsidRPr="00206FC2" w:rsidRDefault="00B02FE2" w:rsidP="00B02FE2">
      <w:pPr>
        <w:pStyle w:val="a6"/>
        <w:ind w:left="720" w:firstLine="720"/>
        <w:jc w:val="both"/>
        <w:rPr>
          <w:rFonts w:ascii="Times" w:hAnsi="Times" w:cs="Times"/>
        </w:rPr>
      </w:pPr>
      <w:r w:rsidRPr="00206FC2">
        <w:rPr>
          <w:rFonts w:ascii="Times" w:hAnsi="Times" w:cs="Times"/>
        </w:rPr>
        <w:t>Незакатной, вековечной</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 Пусть сияет нам звезда!.. </w:t>
      </w:r>
    </w:p>
    <w:p w:rsidR="00B02FE2" w:rsidRPr="00206FC2" w:rsidRDefault="00B02FE2" w:rsidP="00B02FE2">
      <w:pPr>
        <w:pStyle w:val="a6"/>
        <w:ind w:left="720" w:firstLine="720"/>
        <w:jc w:val="both"/>
        <w:rPr>
          <w:rFonts w:ascii="Times" w:hAnsi="Times" w:cs="Times"/>
        </w:rPr>
      </w:pPr>
      <w:r w:rsidRPr="00206FC2">
        <w:rPr>
          <w:rFonts w:ascii="Times" w:hAnsi="Times" w:cs="Times"/>
        </w:rPr>
        <w:t>Пусть сияет непрестанно,</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 Средь прибоев, гроз и бурь… </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Мы же верить неустанно </w:t>
      </w:r>
    </w:p>
    <w:p w:rsidR="00B02FE2" w:rsidRPr="00206FC2" w:rsidRDefault="00B02FE2" w:rsidP="00B02FE2">
      <w:pPr>
        <w:pStyle w:val="a6"/>
        <w:ind w:left="720" w:firstLine="720"/>
        <w:jc w:val="both"/>
        <w:rPr>
          <w:rFonts w:ascii="Times" w:hAnsi="Times" w:cs="Times"/>
        </w:rPr>
      </w:pPr>
      <w:r w:rsidRPr="00206FC2">
        <w:rPr>
          <w:rFonts w:ascii="Times" w:hAnsi="Times" w:cs="Times"/>
        </w:rPr>
        <w:t>Будем в светлую лазурь!..</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 Выше знамя Правды Божьей!</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 Бодрой мысли и труда!.. </w:t>
      </w:r>
    </w:p>
    <w:p w:rsidR="00B02FE2" w:rsidRPr="00206FC2" w:rsidRDefault="00B02FE2" w:rsidP="00B02FE2">
      <w:pPr>
        <w:pStyle w:val="a6"/>
        <w:ind w:left="720" w:firstLine="720"/>
        <w:jc w:val="both"/>
        <w:rPr>
          <w:rFonts w:ascii="Times" w:hAnsi="Times" w:cs="Times"/>
        </w:rPr>
      </w:pPr>
      <w:r w:rsidRPr="00206FC2">
        <w:rPr>
          <w:rFonts w:ascii="Times" w:hAnsi="Times" w:cs="Times"/>
        </w:rPr>
        <w:t xml:space="preserve">Ты ж не гасни в бездорожье, </w:t>
      </w:r>
    </w:p>
    <w:p w:rsidR="00B02FE2" w:rsidRPr="00206FC2" w:rsidRDefault="00B02FE2" w:rsidP="00B02FE2">
      <w:pPr>
        <w:pStyle w:val="a6"/>
        <w:ind w:left="720" w:firstLine="720"/>
        <w:jc w:val="both"/>
        <w:rPr>
          <w:rFonts w:ascii="Times" w:hAnsi="Times" w:cs="Times"/>
        </w:rPr>
      </w:pPr>
      <w:r w:rsidRPr="00206FC2">
        <w:rPr>
          <w:rFonts w:ascii="Times" w:hAnsi="Times" w:cs="Times"/>
        </w:rPr>
        <w:t>Нашей Родины звезда!..</w:t>
      </w:r>
    </w:p>
    <w:p w:rsidR="00B02FE2" w:rsidRPr="00206FC2" w:rsidRDefault="00B02FE2" w:rsidP="00B02FE2">
      <w:pPr>
        <w:pStyle w:val="a6"/>
        <w:ind w:left="720" w:firstLine="720"/>
        <w:jc w:val="both"/>
        <w:rPr>
          <w:rFonts w:ascii="Times" w:hAnsi="Times" w:cs="Times"/>
          <w:i/>
          <w:iCs/>
        </w:rPr>
      </w:pPr>
      <w:r w:rsidRPr="00206FC2">
        <w:rPr>
          <w:rFonts w:ascii="Times" w:hAnsi="Times" w:cs="Times"/>
        </w:rPr>
        <w:t xml:space="preserve">Автор поэтического произведения - А. Котомкин-Савинский (1885—1964), поэт, фольклорист, офицер, воевал в период Гражданской войны в армии Колчака, позднее жил в эмиграции в Чехословакии, Германии и Франции. </w:t>
      </w:r>
    </w:p>
    <w:p w:rsidR="00B02FE2" w:rsidRPr="00206FC2" w:rsidRDefault="00B02FE2" w:rsidP="00B02FE2">
      <w:pPr>
        <w:pStyle w:val="Normal"/>
        <w:ind w:left="720" w:firstLine="720"/>
        <w:jc w:val="both"/>
        <w:rPr>
          <w:szCs w:val="24"/>
        </w:rPr>
      </w:pPr>
      <w:r w:rsidRPr="00206FC2">
        <w:rPr>
          <w:szCs w:val="24"/>
        </w:rPr>
        <w:t>Историк Василий Сергеевич Арсеньев, брат Николая Сергеевича, собрал сведения о роде Арсеньевых. Ее роспись включает список из   851 представителя, в том числе о 632 мужчинах и 219 женщинах. Он описывает 20 поколений.</w:t>
      </w:r>
    </w:p>
    <w:p w:rsidR="00B02FE2" w:rsidRPr="00206FC2" w:rsidRDefault="00B02FE2" w:rsidP="00B02FE2">
      <w:pPr>
        <w:pStyle w:val="Normal"/>
        <w:ind w:left="720" w:firstLine="720"/>
        <w:jc w:val="both"/>
        <w:rPr>
          <w:szCs w:val="24"/>
        </w:rPr>
      </w:pPr>
      <w:r w:rsidRPr="00206FC2">
        <w:rPr>
          <w:szCs w:val="24"/>
        </w:rPr>
        <w:t xml:space="preserve">Р. Плетнев писал: «Род Арсеньевых древний и славный. Семья Арсеньевых во многом походит, по своему духу, религиозной одаренности и верности русским </w:t>
      </w:r>
      <w:r w:rsidRPr="00206FC2">
        <w:rPr>
          <w:szCs w:val="24"/>
        </w:rPr>
        <w:lastRenderedPageBreak/>
        <w:t>традициям, на семьи Хомяковых и Языковых»</w:t>
      </w:r>
      <w:r w:rsidRPr="00206FC2">
        <w:rPr>
          <w:rStyle w:val="aa"/>
          <w:szCs w:val="24"/>
        </w:rPr>
        <w:footnoteReference w:id="12"/>
      </w:r>
      <w:r w:rsidRPr="00206FC2">
        <w:rPr>
          <w:szCs w:val="24"/>
        </w:rPr>
        <w:t xml:space="preserve">. Н.С. Арсеньев вспоминал в ряде своих работ московский дом своего деда, Василия Сергеевича, а в нем бюсты и портреты предков: «Когда закрою глаза, вижу перед собой светлую «залу» с шестью окнами (три во двор, три в сад), с до блеска натертым паркетом, с высокими фикусами в больших зеленых кадках у окна. Между ними стоят два мраморных бюста – прапрадеда князя Алексея Алексеевича Долгорукого (бывшего министром юстиции при Николае </w:t>
      </w:r>
      <w:r w:rsidRPr="00206FC2">
        <w:rPr>
          <w:szCs w:val="24"/>
          <w:lang w:val="de-DE"/>
        </w:rPr>
        <w:t>I</w:t>
      </w:r>
      <w:r w:rsidRPr="00206FC2">
        <w:rPr>
          <w:szCs w:val="24"/>
        </w:rPr>
        <w:t>) работы Жиларди, и привезенный из Италии работы Кановы бюст прапрабабушки (с другой стороны) – Наталии Владимировны Давыдовой (рожд. гр. Орловой)</w:t>
      </w:r>
      <w:r w:rsidRPr="00206FC2">
        <w:rPr>
          <w:rStyle w:val="aa"/>
          <w:szCs w:val="24"/>
        </w:rPr>
        <w:footnoteReference w:id="13"/>
      </w:r>
      <w:r w:rsidRPr="00206FC2">
        <w:rPr>
          <w:szCs w:val="24"/>
        </w:rPr>
        <w:t>.</w:t>
      </w:r>
    </w:p>
    <w:p w:rsidR="00B02FE2" w:rsidRPr="00206FC2" w:rsidRDefault="00B02FE2" w:rsidP="00B02FE2">
      <w:pPr>
        <w:pStyle w:val="Normal"/>
        <w:ind w:left="720" w:firstLine="720"/>
        <w:jc w:val="both"/>
        <w:rPr>
          <w:szCs w:val="24"/>
        </w:rPr>
      </w:pPr>
      <w:r w:rsidRPr="00206FC2">
        <w:rPr>
          <w:szCs w:val="24"/>
        </w:rPr>
        <w:t>В соседней комнате, в гостиной, висели «два больших первоклассных портрета работы Боровиковского (А.А. Долгорукий с женой) и еще более, может быть, замечательный по яркости изображения портрет кисти Левицкого (моряк в зеленом кафтане екатерининского времени, с холодной, загадочной улыбкой, одна рука сложена в масонский знак – тоже Долгорукий, Григорий Алексеевич). Висел тут в черной раме и портрет благообразного старичка с высоко подвязанным под шею белым галстуком и приветливой улыбкой – Президента императорской Академии наук, графа Владимира Григорьевича Орлова (младшего из екатерининских Орловых) и рядом сходный по кисти портрет его дочери Екатерины Александровны Новосильцевой. В тяжеловесной золоченой раме глядел со стены толстый человек с рыжими большими усами, пухлой, открытой шеей и тройным подбородком – знаменитый Яков Федорович Долгорукий, учитель Петра, не боявшийся говорить царю правду в глаза. На обтянутом бархатом щите – старинные семейные миниатюры: тут и сестры Панина и Давыдова, обе рожденные Орловы, и другая Давыдова, рожденная Самойлова, племянница Потемкина-Таврического, в первом браке Раевская (мать генерала Раевского, героя 1812 года и «Каменских» Давыдовых»</w:t>
      </w:r>
      <w:r w:rsidRPr="00206FC2">
        <w:rPr>
          <w:rStyle w:val="aa"/>
          <w:szCs w:val="24"/>
        </w:rPr>
        <w:footnoteReference w:id="14"/>
      </w:r>
      <w:r w:rsidRPr="00206FC2">
        <w:rPr>
          <w:szCs w:val="24"/>
        </w:rPr>
        <w:t>.</w:t>
      </w:r>
    </w:p>
    <w:p w:rsidR="00B02FE2" w:rsidRPr="00206FC2" w:rsidRDefault="00B02FE2" w:rsidP="00B02FE2">
      <w:pPr>
        <w:pStyle w:val="Normal"/>
        <w:ind w:left="720" w:firstLine="720"/>
        <w:jc w:val="both"/>
        <w:rPr>
          <w:szCs w:val="24"/>
        </w:rPr>
      </w:pPr>
      <w:r w:rsidRPr="00206FC2">
        <w:rPr>
          <w:szCs w:val="24"/>
        </w:rPr>
        <w:t>«Со всех сторон, - вспоминал Николай Сергеевич, - захватывали меня потоки живых интересов, научных и иных, связанных с историей человеческой мысли, культуры, литературы, общественных устремлений, истории народов, истории искусства…»</w:t>
      </w:r>
      <w:r w:rsidRPr="00206FC2">
        <w:rPr>
          <w:rStyle w:val="aa"/>
          <w:szCs w:val="24"/>
        </w:rPr>
        <w:footnoteReference w:id="15"/>
      </w:r>
    </w:p>
    <w:p w:rsidR="00B02FE2" w:rsidRPr="00206FC2" w:rsidRDefault="00B02FE2" w:rsidP="00B02FE2">
      <w:pPr>
        <w:pStyle w:val="Normal"/>
        <w:ind w:left="720" w:firstLine="720"/>
        <w:jc w:val="both"/>
        <w:rPr>
          <w:szCs w:val="24"/>
        </w:rPr>
      </w:pPr>
      <w:r w:rsidRPr="00206FC2">
        <w:rPr>
          <w:szCs w:val="24"/>
        </w:rPr>
        <w:t>Таким образом, энциклопедичность взглядов Н.С. Арсеньева, общая эрудированность, приверженность православной традиции имеет глубокие корни в  родословной его семьи.</w:t>
      </w:r>
    </w:p>
    <w:p w:rsidR="00B02FE2" w:rsidRPr="00206FC2" w:rsidRDefault="00B02FE2" w:rsidP="00B02FE2">
      <w:pPr>
        <w:pStyle w:val="Normal"/>
        <w:ind w:left="720" w:firstLine="720"/>
        <w:jc w:val="both"/>
        <w:rPr>
          <w:szCs w:val="24"/>
        </w:rPr>
      </w:pPr>
    </w:p>
    <w:p w:rsidR="00B02FE2" w:rsidRPr="00206FC2" w:rsidRDefault="00B02FE2" w:rsidP="00B02FE2">
      <w:pPr>
        <w:pStyle w:val="Normal"/>
        <w:ind w:left="720" w:firstLine="720"/>
        <w:jc w:val="center"/>
        <w:rPr>
          <w:b/>
          <w:szCs w:val="24"/>
        </w:rPr>
      </w:pPr>
      <w:r w:rsidRPr="00206FC2">
        <w:rPr>
          <w:b/>
          <w:szCs w:val="24"/>
        </w:rPr>
        <w:t>Московский дом.</w:t>
      </w:r>
    </w:p>
    <w:p w:rsidR="00B02FE2" w:rsidRPr="00206FC2" w:rsidRDefault="00B02FE2" w:rsidP="00B02FE2">
      <w:pPr>
        <w:pStyle w:val="Normal"/>
        <w:ind w:left="720" w:firstLine="720"/>
        <w:jc w:val="both"/>
        <w:rPr>
          <w:szCs w:val="24"/>
        </w:rPr>
      </w:pPr>
      <w:r w:rsidRPr="00206FC2">
        <w:rPr>
          <w:szCs w:val="24"/>
        </w:rPr>
        <w:t>Свое детство и юность Арсеньев провел в доме дедушки Василия Сергеевича Арсеньева (1829-1915). Этот московский дом, расположенный по улице Садовой, 22, был замечательным памятником истории и культуры России. Он остался в сердце Н.С. Арсеньева до конца его жизни. Уже незадолго до смерти мыслитель вспоминал: «В глубине двора – заслоненный от улицы передним домом (тоже особняком, который сдавался в наем), окруженным службами (конюшней, каретным сараем), с балконом, спускавшимся в небольшой, но уютный садик с беседкой, - типичный</w:t>
      </w:r>
      <w:r w:rsidRPr="00206FC2">
        <w:rPr>
          <w:szCs w:val="24"/>
        </w:rPr>
        <w:tab/>
        <w:t xml:space="preserve">московский особняк середины </w:t>
      </w:r>
      <w:r w:rsidRPr="00206FC2">
        <w:rPr>
          <w:szCs w:val="24"/>
          <w:lang w:val="de-DE"/>
        </w:rPr>
        <w:t>XIX</w:t>
      </w:r>
      <w:r w:rsidRPr="00206FC2">
        <w:rPr>
          <w:szCs w:val="24"/>
        </w:rPr>
        <w:t xml:space="preserve"> века. В углу между окон огромный бютнеровский рояль, по стенам гравюры, фарфор и фаянс, на </w:t>
      </w:r>
      <w:r w:rsidRPr="00206FC2">
        <w:rPr>
          <w:szCs w:val="24"/>
        </w:rPr>
        <w:lastRenderedPageBreak/>
        <w:t>шкафу и камине – четыре бронзовых канделябра александровского времени, изображающие античные божества и гениев».</w:t>
      </w:r>
      <w:r w:rsidRPr="00206FC2">
        <w:rPr>
          <w:rStyle w:val="aa"/>
          <w:szCs w:val="24"/>
        </w:rPr>
        <w:footnoteReference w:id="16"/>
      </w:r>
      <w:r w:rsidRPr="00206FC2">
        <w:rPr>
          <w:szCs w:val="24"/>
        </w:rPr>
        <w:t xml:space="preserve"> </w:t>
      </w:r>
    </w:p>
    <w:p w:rsidR="00B02FE2" w:rsidRPr="00206FC2" w:rsidRDefault="00B02FE2" w:rsidP="00B02FE2">
      <w:pPr>
        <w:pStyle w:val="Normal"/>
        <w:ind w:left="720" w:firstLine="720"/>
        <w:jc w:val="both"/>
        <w:rPr>
          <w:b/>
          <w:szCs w:val="24"/>
        </w:rPr>
      </w:pPr>
      <w:r w:rsidRPr="00206FC2">
        <w:rPr>
          <w:szCs w:val="24"/>
        </w:rPr>
        <w:t>Тульское имение Василия Сергеевича, село Красное, также представляло собой старинное родовое дворянское гнездо, где Арсеньев проводил лето. Здесь была замечательная библиотека, в которой Николай Сергеевич юношей проводил достаточно много времени, сочетая с чтением верховую езду, плаванье (плаванье любил до самой старости), посещение соседей по имению. Библиотеку эту начал собирать еще прадед Арсеньева. Это было собрание произведений мистиков и религиозных мыслителей. Любимым автором деда был Яков Беме, старинные издания которого украшали библиотеку, а также классики христианской литературы.</w:t>
      </w:r>
    </w:p>
    <w:p w:rsidR="00B02FE2" w:rsidRPr="00206FC2" w:rsidRDefault="00B02FE2" w:rsidP="00B02FE2">
      <w:pPr>
        <w:ind w:left="720" w:firstLine="720"/>
        <w:jc w:val="both"/>
        <w:rPr>
          <w:sz w:val="24"/>
          <w:szCs w:val="24"/>
          <w:lang w:val="ru-RU"/>
        </w:rPr>
      </w:pPr>
      <w:r w:rsidRPr="00206FC2">
        <w:rPr>
          <w:sz w:val="24"/>
          <w:szCs w:val="24"/>
          <w:lang w:val="ru-RU"/>
        </w:rPr>
        <w:t>Василий Сергеевич Арсеньев оказал на своего внука, будущего философа, значительное влияние. Отец, находясь на дипломатической службе, большей частью жил в различных странах Европы, а Николай Сергеевич жил в Москве. Василий Сергеевич обладал большой библиотекой и увлекался германской мистикой Франца Баадера и Якова Беме, не забывая и таких православных философов, как А.С. Хомяков. По определению Р. Плетнева, «Большую роль в духовном воспитании Н.С. сыграл и дом его деда, где он с тринадцати лет жил зимою, учась в среднем учебном заведении. В начале, конечно, это не было выработанное воззрение на мир, не миросозерцание, а «сердечное устремление к живому Лицу - Иисусу Христу, Сыну Божию». Особенно трогало сердце будущего мыслителя Послание Апостола (Колос. 1, 13). В нем Св. Павел подчеркивает, что царство возлюбленного Господом Сына Своего «избавило людей от власти тьмы»</w:t>
      </w:r>
      <w:r w:rsidRPr="00206FC2">
        <w:rPr>
          <w:rStyle w:val="aa"/>
          <w:sz w:val="24"/>
          <w:szCs w:val="24"/>
          <w:lang w:val="ru-RU"/>
        </w:rPr>
        <w:footnoteReference w:id="17"/>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Н.С. Арсеньев писал: «Дедушка был не только христианский философ и мистик, но и горячо убежденный, горячо верующий и смиренно преданный сын Православной Церкви». «Смерть дедушки, последовавшая на 86 году его жизни – в июле 1915 года – была глубоко христианской. Уже на самом пороге перехода в иную жизнь он тихо сказал, как бы про себя: «Влеком ко Господу Иисусу». Это было действительно вдохновляющим центром всей его богословско-философской мысли и всей его жизни. В его личности мы имеем не только представителя очень высокой христианской культуры старой России, но, вместе с тем, и отблеск сияния Некоего Высшего Света, просвещавшего его собственную жизнь и разливавшего вокруг атмосферу духовной сосредоточенности и просветленного мира».</w:t>
      </w:r>
      <w:r w:rsidRPr="00206FC2">
        <w:rPr>
          <w:rStyle w:val="aa"/>
          <w:sz w:val="24"/>
          <w:szCs w:val="24"/>
          <w:lang w:val="ru-RU"/>
        </w:rPr>
        <w:footnoteReference w:id="18"/>
      </w:r>
      <w:r w:rsidRPr="00206FC2">
        <w:rPr>
          <w:sz w:val="24"/>
          <w:szCs w:val="24"/>
          <w:lang w:val="ru-RU"/>
        </w:rPr>
        <w:t xml:space="preserve"> </w:t>
      </w:r>
    </w:p>
    <w:p w:rsidR="00B02FE2" w:rsidRPr="00206FC2" w:rsidRDefault="00B02FE2" w:rsidP="00B02FE2">
      <w:pPr>
        <w:pStyle w:val="21"/>
        <w:ind w:left="720" w:firstLine="720"/>
        <w:rPr>
          <w:sz w:val="24"/>
          <w:szCs w:val="24"/>
          <w:lang w:val="ru-RU"/>
        </w:rPr>
      </w:pPr>
      <w:r w:rsidRPr="00206FC2">
        <w:rPr>
          <w:sz w:val="24"/>
          <w:szCs w:val="24"/>
          <w:lang w:val="ru-RU"/>
        </w:rPr>
        <w:t xml:space="preserve">С.А. Зеньковский, отмечая преданность Василия Сергеевича старым традициям, заметил, что уже в </w:t>
      </w:r>
      <w:r w:rsidRPr="00206FC2">
        <w:rPr>
          <w:sz w:val="24"/>
          <w:szCs w:val="24"/>
        </w:rPr>
        <w:t>XIX</w:t>
      </w:r>
      <w:r w:rsidRPr="00206FC2">
        <w:rPr>
          <w:sz w:val="24"/>
          <w:szCs w:val="24"/>
          <w:lang w:val="ru-RU"/>
        </w:rPr>
        <w:t xml:space="preserve"> веке в доме продолжала жить старая традиция русско-французского разговора: «Любопытно отметить, что, обычно говоря по-русски, он переходил на французский язык, когда в разговоре или в письмах затрагивались совершенно личные, интимные темы». Дом Василия Сергеевича Зеньковский называл «замечательным памятником культуры, и мало кому пришлось прожить в свои юношеские годы в такой патриархальной, насыщенной прошлым и традицией старо-московской среде».</w:t>
      </w:r>
      <w:r w:rsidRPr="00206FC2">
        <w:rPr>
          <w:rStyle w:val="aa"/>
          <w:sz w:val="24"/>
          <w:szCs w:val="24"/>
          <w:lang w:val="ru-RU"/>
        </w:rPr>
        <w:footnoteReference w:id="19"/>
      </w:r>
    </w:p>
    <w:p w:rsidR="00B02FE2" w:rsidRPr="00206FC2" w:rsidRDefault="00B02FE2" w:rsidP="00B02FE2">
      <w:pPr>
        <w:pStyle w:val="21"/>
        <w:ind w:left="720" w:firstLine="720"/>
        <w:rPr>
          <w:sz w:val="24"/>
          <w:szCs w:val="24"/>
          <w:lang w:val="ru-RU"/>
        </w:rPr>
      </w:pPr>
      <w:r w:rsidRPr="00206FC2">
        <w:rPr>
          <w:sz w:val="24"/>
          <w:szCs w:val="24"/>
          <w:lang w:val="ru-RU"/>
        </w:rPr>
        <w:t xml:space="preserve">Василий Сергеевич Арсеньев окончил Императорское училище правоведения с серебряной медалью в 1849 году. Затем он служил в 7 и 5 департаментах Сената, старший секретарь канцелярии Министерства юстиции, чиновник особых поручений при товарище министра юстиции, инспектор казенных училищ Московского учебного округа, гласный первого состава </w:t>
      </w:r>
      <w:r w:rsidRPr="00206FC2">
        <w:rPr>
          <w:sz w:val="24"/>
          <w:szCs w:val="24"/>
          <w:lang w:val="ru-RU"/>
        </w:rPr>
        <w:lastRenderedPageBreak/>
        <w:t>Московской городской Думы, выборный от Московского дворянства для введения нового общественного управления в Москве (1863). Будучи почетным опекуном, заведовал учебной частью Московских Александровского и Екатерининского институтов, Коммерческого училища, Павловской больницы, родовспомогательных заведений. С 1852 года камер-юнкер, с 1876 – камергер. Во время коронования 1896 года был назначен отвезти большую корону Императрицы во дворец. В 1908 году награжден орденом Св. Александра Невского. В 1911 году Василий Сергеевич удостоен Высочайшей Благодарности за труды. Он вел большую общественную работу: Вице-президент Миссионерского общества, обязательный почетный член Общества любителей духовного просвещения в Москве и Тульской губернской ученой архивной комиссии, действительный член Православно-Палестинского общества, общества розенкрейцеров, писатель по духовным вопросам. В 1898 году он учредил в селе Красном Новосильского уезда богодельню. Владел домами в Москве, Можайске, Новосильске, Новгороде, владел частью посада в Ростове и в селе Курбы. Действительный тайный советник с 1896 года, почетный опекун Московского присутствия Опекунского совета в 1884 года, попечитель Московской женской гимназии с 1896 по 1914 годы. У Василия Сергеевича был брат Николай, тайный советник, Дмитрий, генерал-адъютант, адмирал, член Государственного Совета с 1901 года, воспитатель великих князей Сергия и Павла Александровичей, состоял при шведском кронпринце, короле Сиамском, короле Румын</w:t>
      </w:r>
      <w:r>
        <w:rPr>
          <w:sz w:val="24"/>
          <w:szCs w:val="24"/>
          <w:lang w:val="ru-RU"/>
        </w:rPr>
        <w:t>ском, герцоге Саксен-Кобург-Готс</w:t>
      </w:r>
      <w:r w:rsidRPr="00206FC2">
        <w:rPr>
          <w:sz w:val="24"/>
          <w:szCs w:val="24"/>
          <w:lang w:val="ru-RU"/>
        </w:rPr>
        <w:t>ком, шахе Персидском, принце Вильгельме Зюдерманландском. Второй его брат Александр удостоен серебряной медали на георгиевской ленте за Севастопольскую кампанию. У Василия Сергеевича была  сестра Евгения, которой посвящены стихи Тютчева и Хомякова («Подвиг есть и в сраженьи…»). Она разделяла взгляды Самарина и Хомякова, тесно дружила с их семьями.</w:t>
      </w:r>
    </w:p>
    <w:p w:rsidR="00B02FE2" w:rsidRPr="00206FC2" w:rsidRDefault="00B02FE2" w:rsidP="00B02FE2">
      <w:pPr>
        <w:pStyle w:val="21"/>
        <w:ind w:left="720" w:firstLine="720"/>
        <w:rPr>
          <w:sz w:val="24"/>
          <w:szCs w:val="24"/>
          <w:lang w:val="ru-RU"/>
        </w:rPr>
      </w:pPr>
      <w:r w:rsidRPr="00206FC2">
        <w:rPr>
          <w:sz w:val="24"/>
          <w:szCs w:val="24"/>
          <w:lang w:val="ru-RU"/>
        </w:rPr>
        <w:t>В 1852 году Василий Сергеевич женился на княжне Наталье Юрьевне Долгорукой (1830-1902). Она много занималась благотворительной деятельностью. Устроительница и попечительница школ в селе Красном и селе Архангельском Новосильского уезда, в селе Курилово Нижегородской губернии, она в  1896 году была награждена кавалерским крестом Святого Гроба Господня. Наталья Юрьевна владела имениями: Семейкино Звенигородского уезда, Благодатное и Красное Новосильского уезда, Крыкнарат Белебеевско</w:t>
      </w:r>
      <w:r>
        <w:rPr>
          <w:sz w:val="24"/>
          <w:szCs w:val="24"/>
          <w:lang w:val="ru-RU"/>
        </w:rPr>
        <w:t>го уезда, Аржаное – Мценского, К</w:t>
      </w:r>
      <w:r w:rsidRPr="00206FC2">
        <w:rPr>
          <w:sz w:val="24"/>
          <w:szCs w:val="24"/>
          <w:lang w:val="ru-RU"/>
        </w:rPr>
        <w:t>урилово, Богоявление, Рождественское, Майдан, Слободское, Лом, Шониха, Учеватиха – Нижегородского уезда, а также  частью посада Ростова Великого. Она внесена в синодик села Красного. Н.Ю. Арсеньева являлась членом Общества любителей духовного просвещения в Москве. Ее портреты написаны Лерне, О.М. Тимашевским, М.В. Арсеньевой.</w:t>
      </w:r>
    </w:p>
    <w:p w:rsidR="00B02FE2" w:rsidRPr="00206FC2" w:rsidRDefault="00B02FE2" w:rsidP="00B02FE2">
      <w:pPr>
        <w:pStyle w:val="21"/>
        <w:ind w:left="720" w:firstLine="720"/>
        <w:rPr>
          <w:sz w:val="24"/>
          <w:szCs w:val="24"/>
          <w:lang w:val="ru-RU"/>
        </w:rPr>
      </w:pPr>
      <w:r w:rsidRPr="00206FC2">
        <w:rPr>
          <w:sz w:val="24"/>
          <w:szCs w:val="24"/>
          <w:lang w:val="ru-RU"/>
        </w:rPr>
        <w:t>О московском доме деда Николай Сергеевич писал: «В этом доме всегда было много света и много окон. Яркие пятна солнечного света лежат на гладко начищенных красновато-желтых ромбах паркета в столовой, на красном ковре в гостиной. Раскрывается дверь, входит слуга Владимир с большим медным тазом, в котором лежит раскаленный кирпич и налита горячая вода с мятой. Эту мятную воду он кропит по комнатам, чтобы воздух был приятный. Картина старой Москвы»</w:t>
      </w:r>
      <w:r w:rsidRPr="00206FC2">
        <w:rPr>
          <w:rStyle w:val="aa"/>
          <w:sz w:val="24"/>
          <w:szCs w:val="24"/>
          <w:lang w:val="ru-RU"/>
        </w:rPr>
        <w:footnoteReference w:id="20"/>
      </w:r>
    </w:p>
    <w:p w:rsidR="00B02FE2" w:rsidRPr="00206FC2" w:rsidRDefault="00B02FE2" w:rsidP="00B02FE2">
      <w:pPr>
        <w:pStyle w:val="21"/>
        <w:ind w:left="720" w:firstLine="720"/>
        <w:rPr>
          <w:sz w:val="24"/>
          <w:szCs w:val="24"/>
          <w:lang w:val="ru-RU"/>
        </w:rPr>
      </w:pPr>
      <w:r w:rsidRPr="00206FC2">
        <w:rPr>
          <w:sz w:val="24"/>
          <w:szCs w:val="24"/>
          <w:lang w:val="ru-RU"/>
        </w:rPr>
        <w:t>У Василия Сергеевича и Натальи Юрьевны было девять детей: шесть сыновей, один их которых – Алексей - умер на следующий день после рождения, и три дочери. О старшем ребенке Сергее Васильевиче речь пойдет ниже, а сейчас скажем несколько слов о детях Василия Сергеевича и Натальи Юрьевны.</w:t>
      </w:r>
    </w:p>
    <w:p w:rsidR="00B02FE2" w:rsidRPr="00206FC2" w:rsidRDefault="00B02FE2" w:rsidP="00B02FE2">
      <w:pPr>
        <w:pStyle w:val="21"/>
        <w:ind w:left="720" w:firstLine="720"/>
        <w:rPr>
          <w:sz w:val="24"/>
          <w:szCs w:val="24"/>
          <w:lang w:val="ru-RU"/>
        </w:rPr>
      </w:pPr>
      <w:r w:rsidRPr="00206FC2">
        <w:rPr>
          <w:sz w:val="24"/>
          <w:szCs w:val="24"/>
          <w:lang w:val="ru-RU"/>
        </w:rPr>
        <w:t>Юрий Васильевич Арсеньев</w:t>
      </w:r>
      <w:r w:rsidRPr="00206FC2">
        <w:rPr>
          <w:b/>
          <w:sz w:val="24"/>
          <w:szCs w:val="24"/>
          <w:lang w:val="ru-RU"/>
        </w:rPr>
        <w:t xml:space="preserve"> </w:t>
      </w:r>
      <w:r w:rsidRPr="00206FC2">
        <w:rPr>
          <w:sz w:val="24"/>
          <w:szCs w:val="24"/>
          <w:lang w:val="ru-RU"/>
        </w:rPr>
        <w:t xml:space="preserve">(1857-1919) был действительным статским советником, камергером, старшим хранителем Оружейной палаты, историком, </w:t>
      </w:r>
      <w:r w:rsidRPr="00206FC2">
        <w:rPr>
          <w:sz w:val="24"/>
          <w:szCs w:val="24"/>
          <w:lang w:val="ru-RU"/>
        </w:rPr>
        <w:lastRenderedPageBreak/>
        <w:t>специалистом по геральдике и генеалогии. Начинал он свою карьеру лейтенантом гвардейского экипажа, совершил путешествие к берегам Северной Америки, Средиземного моря, где сопровождал великого князя Константина Константиновича; участвовал в Турецкой войне, был статским чиновником особых поручений при Тульском губернаторе. В 1907 году стал профессором геральдики. С 1914 года - профессором генеалогии и геральдики Московского археологического института. В 1905 году он вошел в Историко-родословное общество, основанное в Москве Л.М. Савеловым. Общество занималось исследованием и распространением генеалогических знаний. Статьи Юрия Васильевича печатались в «Трудах Археографической комиссии», в эмигрантском журнале «Новик» за 1936 год, в журнале «Древности», в «Трудах археографической комиссии»  (т. 2, вып.1, 1900 год. Под ред. М. В. Довнар-Запольского).</w:t>
      </w:r>
      <w:r w:rsidRPr="00206FC2">
        <w:rPr>
          <w:rStyle w:val="aa"/>
          <w:sz w:val="24"/>
          <w:szCs w:val="24"/>
          <w:lang w:val="ru-RU"/>
        </w:rPr>
        <w:footnoteReference w:id="21"/>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 xml:space="preserve">Иоанн Васильевич Арсеньев (1862-?) - протопресвитер храма Христа Спасителя в Москве с 1922 года. Окончил Московскую духовную академию, священник - с 1891 года, доктор богословия с 1914 года. Автор книг по богословию и церковной истории. В 1904 году награжден золотым наперсным крестом, в 1921 году получил право богослужения с открытыми царскими вратами, награжден орденом св. Анны 3 степени. Был действительным членом Тульской архивной комиссии. В 1923 году он был отправлен в ссылку в Тверь. Автор книги «От Карла Великого до Реформации» (Историческое исследование о важнейших реформационных движениях в Западной церкви в течение восьми столетий). Его труд, вышедший  в печать в 1910 году,  до сих пор актуален для изучения истории западного христианства. </w:t>
      </w:r>
    </w:p>
    <w:p w:rsidR="00B02FE2" w:rsidRPr="00206FC2" w:rsidRDefault="00B02FE2" w:rsidP="00B02FE2">
      <w:pPr>
        <w:pStyle w:val="21"/>
        <w:ind w:left="720" w:firstLine="720"/>
        <w:rPr>
          <w:sz w:val="24"/>
          <w:szCs w:val="24"/>
          <w:lang w:val="ru-RU"/>
        </w:rPr>
      </w:pPr>
    </w:p>
    <w:p w:rsidR="00B02FE2" w:rsidRPr="00206FC2" w:rsidRDefault="00B02FE2" w:rsidP="00B02FE2">
      <w:pPr>
        <w:pStyle w:val="21"/>
        <w:ind w:left="720" w:firstLine="720"/>
        <w:rPr>
          <w:sz w:val="24"/>
          <w:szCs w:val="24"/>
          <w:lang w:val="ru-RU"/>
        </w:rPr>
      </w:pPr>
      <w:r w:rsidRPr="00206FC2">
        <w:rPr>
          <w:sz w:val="24"/>
          <w:szCs w:val="24"/>
          <w:lang w:val="ru-RU"/>
        </w:rPr>
        <w:t>Николай Васильевич (1867-?) окончил Московский университет с серебряной медалью, юридический факультет. Служил прапорщиком артиллерии, помощником делопроизводителя Министерства государственных имуществ и земледелия. С 1900 года становится священником церкви Троицы в Москве, затем церкви Воскресения Словущего, церкви Мирона Исповедника, с 1914 года – храма Христа Спасителя. В 1916 году стал протоиереем. Во время русско-японской войны отправился с походным лазаретом императрицы Александры Федоровны на Дальний Восток. Награжден золотым наперсным крестом, палицей, орденом Св. Анны 3 степени. Является автором стихотворений и богословских статей.</w:t>
      </w:r>
    </w:p>
    <w:p w:rsidR="00B02FE2" w:rsidRPr="00206FC2" w:rsidRDefault="00B02FE2" w:rsidP="00B02FE2">
      <w:pPr>
        <w:ind w:left="720" w:firstLine="720"/>
        <w:jc w:val="both"/>
        <w:rPr>
          <w:sz w:val="24"/>
          <w:szCs w:val="24"/>
          <w:lang w:val="ru-RU"/>
        </w:rPr>
      </w:pPr>
      <w:r w:rsidRPr="00206FC2">
        <w:rPr>
          <w:sz w:val="24"/>
          <w:szCs w:val="24"/>
          <w:lang w:val="ru-RU"/>
        </w:rPr>
        <w:t>Николай Васильевич участвовал в Поместном Соборе 1917-1918 годов, был одним из ближайших помощников Патриарха Тихона. Вместе протоиереем Александром  настоятель Храма Спасителя Николай Васильевич Арсеньев учредил Братство Храма Христа Спасителя и обратился к верующим с воззванием. Призыв был услышан: москвичи вступали в Братство и вносили посильные вклады в содержание православной святыни.</w:t>
      </w:r>
      <w:r w:rsidRPr="00206FC2">
        <w:rPr>
          <w:sz w:val="24"/>
          <w:szCs w:val="24"/>
          <w:lang w:val="ru-RU"/>
        </w:rPr>
        <w:br/>
        <w:t>В мае 1920 и в ноябре 1921 года отец Николай подвергся первым кратковременным арестам по обвинению в нарушении декрета об отделении Церкви от государства и школы от Церкви, потому что преподавал Закон Божий детям. В 1922 году последовал новый арест, а 27 ноября 1922 года в Москве начался процесс над 105 священнослужителями и мирянами, которые обвинялись в том, что они будто бы "пытались удержать в своих руках церковные богатства и на почве голода свалить советскую власть". Среди подсудимых по этому процессу были настоятель Храма Христа Спасителя протоиерей Николай Арсеньев, ключарь Храма протоиерей Александр Хотовицкий, священник Храма Илия Громогласов, смотритель этого же Храма Лев Евгеньевич Анохин.</w:t>
      </w:r>
      <w:r w:rsidRPr="00206FC2">
        <w:rPr>
          <w:sz w:val="24"/>
          <w:szCs w:val="24"/>
          <w:lang w:val="ru-RU"/>
        </w:rPr>
        <w:br/>
      </w:r>
      <w:r w:rsidRPr="00206FC2">
        <w:rPr>
          <w:sz w:val="24"/>
          <w:szCs w:val="24"/>
          <w:lang w:val="ru-RU"/>
        </w:rPr>
        <w:lastRenderedPageBreak/>
        <w:t xml:space="preserve">Значительная часть обвинительного заключения касалась деятельности клириков и прихожан Храма Христа Спасителя, где говорилось: "Главными организаторами и руководителями этой преступной деятельности явились в этом районе Председатель совета общин священник Хотовицкий, настоятель Храма священник Арсеньев, священник Зотиков, священник Громогласов, бывший присяжный поверенный Каютов, бывший товарищ министра Щепкин, торговец Головкин и инженер Анохин. С появлением декрета ВЦИК об изъятии церковных ценностей они начали свою подготовительную деятельность под руководством священника Хотовицкого, который неоднократно и тайно собирал у себя на квартире означенных выше лиц и совместно с ними вырабатывал меры, которые предполагалось предпринять в целях осуществления преступного намерения". </w:t>
      </w:r>
      <w:r w:rsidRPr="00206FC2">
        <w:rPr>
          <w:b/>
          <w:bCs/>
          <w:sz w:val="24"/>
          <w:szCs w:val="24"/>
          <w:lang w:val="ru-RU"/>
        </w:rPr>
        <w:t>?</w:t>
      </w:r>
      <w:r w:rsidRPr="00206FC2">
        <w:rPr>
          <w:sz w:val="24"/>
          <w:szCs w:val="24"/>
          <w:lang w:val="ru-RU"/>
        </w:rPr>
        <w:br/>
        <w:t>Обвинитель А.Я. Вышинский, начинавший тогда свою карьеру, требовал смертной казни 13 обвиняемых, среди которых были протоиереи Хотовицкий и Арсеньев. По приговору они получили 10 лет лишения свободы с конфискацией имущества.</w:t>
      </w:r>
      <w:r w:rsidRPr="00206FC2">
        <w:rPr>
          <w:sz w:val="24"/>
          <w:szCs w:val="24"/>
          <w:lang w:val="ru-RU"/>
        </w:rPr>
        <w:br/>
        <w:t>Владимир Васильевич (1868-1921) окончил Московский университет, статский советник, был причислен к собственной е.и.в. канцелярии по учреждениям императрицы Марии. Был в плену в Германии во время первой мировой войны. Награжден орденом Св. Станислава 3 степени.</w:t>
      </w:r>
    </w:p>
    <w:p w:rsidR="00B02FE2" w:rsidRPr="00206FC2" w:rsidRDefault="00B02FE2" w:rsidP="00B02FE2">
      <w:pPr>
        <w:pStyle w:val="21"/>
        <w:ind w:left="720" w:firstLine="720"/>
        <w:rPr>
          <w:sz w:val="24"/>
          <w:szCs w:val="24"/>
          <w:lang w:val="ru-RU"/>
        </w:rPr>
      </w:pPr>
      <w:r w:rsidRPr="00206FC2">
        <w:rPr>
          <w:sz w:val="24"/>
          <w:szCs w:val="24"/>
          <w:lang w:val="ru-RU"/>
        </w:rPr>
        <w:t>Елизавета Васильевна (1855-1919) окончила 3 Московскую гимназию с золотой медалью. Учредила стипендию ее имени в Московском попечительском о тюрьмах комитете и стипендию в 3 Московской гимназии. Закончила жизнь в Головинском монастыре трагически, сойдя с ума.</w:t>
      </w:r>
    </w:p>
    <w:p w:rsidR="00B02FE2" w:rsidRPr="00206FC2" w:rsidRDefault="00B02FE2" w:rsidP="00B02FE2">
      <w:pPr>
        <w:ind w:left="720" w:firstLine="720"/>
        <w:jc w:val="both"/>
        <w:rPr>
          <w:sz w:val="24"/>
          <w:szCs w:val="24"/>
          <w:lang w:val="ru-RU"/>
        </w:rPr>
      </w:pPr>
      <w:r w:rsidRPr="00206FC2">
        <w:rPr>
          <w:sz w:val="24"/>
          <w:szCs w:val="24"/>
          <w:lang w:val="ru-RU"/>
        </w:rPr>
        <w:t xml:space="preserve">Надежда Васильевна (1863-?) – писательница для народа, попечительница Евлашевской богодельни в Москве, попечительница школ в селе Красное и в деревне Алексеевка Новосильского уезда, действительный член Императорского человеколюбивого общества и Тульской архивной комиссии. В 1923 году стала инокиней монастыря Отрада и Утешение Серпуховского уезда при игуменье Магдалине. Награждена серебряной медалью в память 25-летия церковно-приходских школ. О Надежде Васильевне, своей тете, Н.С. Арсеньев писал, что она некоторое время воспитывалась у своей бабушки, Елизаветы Петровны Долгорукой,  подарила в его отроческие годы первое издание стихотворений </w:t>
      </w:r>
      <w:r w:rsidRPr="00206FC2">
        <w:rPr>
          <w:sz w:val="24"/>
          <w:szCs w:val="24"/>
        </w:rPr>
        <w:t>Keblea</w:t>
      </w:r>
      <w:r w:rsidRPr="00206FC2">
        <w:rPr>
          <w:sz w:val="24"/>
          <w:szCs w:val="24"/>
          <w:lang w:val="ru-RU"/>
        </w:rPr>
        <w:t>, одного из вождей Оксфордского движения, «</w:t>
      </w:r>
      <w:r w:rsidRPr="00206FC2">
        <w:rPr>
          <w:sz w:val="24"/>
          <w:szCs w:val="24"/>
        </w:rPr>
        <w:t>The</w:t>
      </w:r>
      <w:r w:rsidRPr="00206FC2">
        <w:rPr>
          <w:sz w:val="24"/>
          <w:szCs w:val="24"/>
          <w:lang w:val="ru-RU"/>
        </w:rPr>
        <w:t xml:space="preserve"> </w:t>
      </w:r>
      <w:r w:rsidRPr="00206FC2">
        <w:rPr>
          <w:sz w:val="24"/>
          <w:szCs w:val="24"/>
        </w:rPr>
        <w:t>Christian</w:t>
      </w:r>
      <w:r w:rsidRPr="00206FC2">
        <w:rPr>
          <w:sz w:val="24"/>
          <w:szCs w:val="24"/>
          <w:lang w:val="ru-RU"/>
        </w:rPr>
        <w:t xml:space="preserve"> </w:t>
      </w:r>
      <w:r w:rsidRPr="00206FC2">
        <w:rPr>
          <w:sz w:val="24"/>
          <w:szCs w:val="24"/>
        </w:rPr>
        <w:t>Year</w:t>
      </w:r>
      <w:r w:rsidRPr="00206FC2">
        <w:rPr>
          <w:sz w:val="24"/>
          <w:szCs w:val="24"/>
          <w:lang w:val="ru-RU"/>
        </w:rPr>
        <w:t>», полных умиротворенно-созерцательных тонов и внутреннего подъема души к Спасителю – Господу Иисусу</w:t>
      </w:r>
      <w:r w:rsidRPr="00206FC2">
        <w:rPr>
          <w:rStyle w:val="aa"/>
          <w:sz w:val="24"/>
          <w:szCs w:val="24"/>
          <w:lang w:val="ru-RU"/>
        </w:rPr>
        <w:footnoteReference w:id="22"/>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Мария Васильевна (1865-1918) – московская благотворительница, была попечительницей мужской школы в селе Красном, занималась переводческой деятельностью, действительный член Тульской архивной комиссии, автор статей религиозного содержания.  В 1908 году награждена золотой медалью на Анненской ленте за деятельность по церковно-приходским школам. В 80-е годы XIX века брала уроки рисования у художника В.Д. Поленова.</w:t>
      </w:r>
    </w:p>
    <w:p w:rsidR="00B02FE2" w:rsidRPr="00206FC2" w:rsidRDefault="00B02FE2" w:rsidP="00B02FE2">
      <w:pPr>
        <w:ind w:left="720" w:firstLine="720"/>
        <w:jc w:val="both"/>
        <w:rPr>
          <w:sz w:val="24"/>
          <w:szCs w:val="24"/>
          <w:lang w:val="ru-RU"/>
        </w:rPr>
      </w:pPr>
    </w:p>
    <w:p w:rsidR="00B02FE2" w:rsidRPr="00206FC2" w:rsidRDefault="00B02FE2" w:rsidP="00B02FE2">
      <w:pPr>
        <w:ind w:left="720" w:firstLine="720"/>
        <w:jc w:val="both"/>
        <w:rPr>
          <w:sz w:val="24"/>
          <w:szCs w:val="24"/>
          <w:lang w:val="ru-RU"/>
        </w:rPr>
      </w:pPr>
      <w:r w:rsidRPr="00206FC2">
        <w:rPr>
          <w:sz w:val="24"/>
          <w:szCs w:val="24"/>
          <w:lang w:val="ru-RU"/>
        </w:rPr>
        <w:t xml:space="preserve">О жизни в доме своего деда Н.С. Арсеньев вспоминал: «Патриархальная, тихая жизнь дома была </w:t>
      </w:r>
      <w:r w:rsidRPr="00206FC2">
        <w:rPr>
          <w:i/>
          <w:sz w:val="24"/>
          <w:szCs w:val="24"/>
          <w:lang w:val="ru-RU"/>
        </w:rPr>
        <w:t xml:space="preserve">духовно динамична (курсив А.) </w:t>
      </w:r>
      <w:r w:rsidRPr="00206FC2">
        <w:rPr>
          <w:sz w:val="24"/>
          <w:szCs w:val="24"/>
          <w:lang w:val="ru-RU"/>
        </w:rPr>
        <w:t>и, может быть, она-то особенно и была творческой и динамичной; в тиши, в сосредоточенности и собранности семейной обстановки она оплодотворяла душу»</w:t>
      </w:r>
      <w:r w:rsidRPr="00206FC2">
        <w:rPr>
          <w:rStyle w:val="aa"/>
          <w:sz w:val="24"/>
          <w:szCs w:val="24"/>
          <w:lang w:val="ru-RU"/>
        </w:rPr>
        <w:footnoteReference w:id="23"/>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Московская духовная и умственная среда  вообще и в частности в доме Василия Сергеевича и Натальи Юрьевны  отличалась движением мысли, борьбы убеждений и философских взглядов.</w:t>
      </w:r>
    </w:p>
    <w:p w:rsidR="00B02FE2" w:rsidRDefault="00B02FE2" w:rsidP="00B02FE2">
      <w:pPr>
        <w:pStyle w:val="a6"/>
        <w:jc w:val="center"/>
      </w:pPr>
    </w:p>
    <w:p w:rsidR="00B02FE2" w:rsidRPr="009D4554" w:rsidRDefault="00B02FE2" w:rsidP="00B02FE2">
      <w:pPr>
        <w:ind w:left="720" w:firstLine="720"/>
        <w:jc w:val="center"/>
        <w:rPr>
          <w:sz w:val="24"/>
          <w:szCs w:val="24"/>
          <w:lang w:val="ru-RU"/>
        </w:rPr>
      </w:pPr>
    </w:p>
    <w:p w:rsidR="00B02FE2" w:rsidRPr="00206FC2" w:rsidRDefault="00B02FE2" w:rsidP="00B02FE2">
      <w:pPr>
        <w:ind w:left="720" w:firstLine="720"/>
        <w:jc w:val="center"/>
        <w:rPr>
          <w:b/>
          <w:sz w:val="24"/>
          <w:szCs w:val="24"/>
          <w:lang w:val="ru-RU"/>
        </w:rPr>
      </w:pPr>
      <w:r w:rsidRPr="00206FC2">
        <w:rPr>
          <w:b/>
          <w:sz w:val="24"/>
          <w:szCs w:val="24"/>
          <w:lang w:val="ru-RU"/>
        </w:rPr>
        <w:t>Родители</w:t>
      </w:r>
      <w:r>
        <w:rPr>
          <w:b/>
          <w:sz w:val="24"/>
          <w:szCs w:val="24"/>
          <w:lang w:val="ru-RU"/>
        </w:rPr>
        <w:t xml:space="preserve"> Н.С. Арсеньева</w:t>
      </w:r>
    </w:p>
    <w:p w:rsidR="00B02FE2" w:rsidRPr="00206FC2" w:rsidRDefault="00B02FE2" w:rsidP="00B02FE2">
      <w:pPr>
        <w:ind w:left="720" w:firstLine="720"/>
        <w:jc w:val="both"/>
        <w:rPr>
          <w:b/>
          <w:sz w:val="24"/>
          <w:szCs w:val="24"/>
          <w:lang w:val="ru-RU"/>
        </w:rPr>
      </w:pPr>
    </w:p>
    <w:p w:rsidR="00B02FE2" w:rsidRPr="00206FC2" w:rsidRDefault="00B02FE2" w:rsidP="00B02FE2">
      <w:pPr>
        <w:ind w:left="720" w:firstLine="720"/>
        <w:jc w:val="both"/>
        <w:rPr>
          <w:sz w:val="24"/>
          <w:szCs w:val="24"/>
          <w:lang w:val="ru-RU"/>
        </w:rPr>
      </w:pPr>
      <w:r w:rsidRPr="00206FC2">
        <w:rPr>
          <w:sz w:val="24"/>
          <w:szCs w:val="24"/>
          <w:lang w:val="ru-RU"/>
        </w:rPr>
        <w:t>Николай Сергеевич Арсеньевич родился 16 мая 1888 года в Стокгольме, где отец его</w:t>
      </w:r>
    </w:p>
    <w:p w:rsidR="00B02FE2" w:rsidRPr="00206FC2" w:rsidRDefault="00B02FE2" w:rsidP="00B02FE2">
      <w:pPr>
        <w:pStyle w:val="Normal"/>
        <w:ind w:left="720"/>
        <w:jc w:val="both"/>
        <w:rPr>
          <w:szCs w:val="24"/>
        </w:rPr>
      </w:pPr>
      <w:r w:rsidRPr="00206FC2">
        <w:rPr>
          <w:szCs w:val="24"/>
        </w:rPr>
        <w:t>был в то время Генеральным консулом. Сергей Васильевич Арсеньев (1854-1922) окончил Императорский лицей цесаревича Николая, Московский университет – кандидат прав, Санкт-Петербургский Археологический институт с серебряной медалью.</w:t>
      </w:r>
    </w:p>
    <w:p w:rsidR="00B02FE2" w:rsidRPr="00206FC2" w:rsidRDefault="00B02FE2" w:rsidP="00B02FE2">
      <w:pPr>
        <w:ind w:left="720" w:firstLine="720"/>
        <w:jc w:val="both"/>
        <w:rPr>
          <w:rFonts w:ascii="Times New Roman CYR" w:hAnsi="Times New Roman CYR"/>
          <w:sz w:val="24"/>
          <w:szCs w:val="24"/>
          <w:lang w:val="ru-RU"/>
        </w:rPr>
      </w:pPr>
      <w:r w:rsidRPr="00206FC2">
        <w:rPr>
          <w:sz w:val="24"/>
          <w:szCs w:val="24"/>
          <w:lang w:val="ru-RU"/>
        </w:rPr>
        <w:t xml:space="preserve">"Мой отец, - писал Н.С. Арсеньев, - начал свою службу в 1881 году в качестве секретаря Российского консульства (а потом управляющего консульством) в Восточной Румелии. Затем он был первым секретарём Дипломатического агентства (и поверенным в делах) в Софии; затем - вторым секретарём посольства в Берлине, первым секретарём Миссии в Стокгольме, Генеральным консулом в Иерусалиме, Генеральным консулом в Стокгольме, Министром-Резидентом при Вольных Ганзеатических городах - Гамбурга, Бремена, Любека - и при Великом Герцоге Ольденбургском; посланником в Черногории (1910-1912) и посланником в Норвегии (1912-1916)." </w:t>
      </w:r>
      <w:r w:rsidRPr="00206FC2">
        <w:rPr>
          <w:rStyle w:val="aa"/>
          <w:sz w:val="24"/>
          <w:szCs w:val="24"/>
        </w:rPr>
        <w:footnoteReference w:id="24"/>
      </w:r>
      <w:r w:rsidRPr="00206FC2">
        <w:rPr>
          <w:rFonts w:ascii="Times New Roman CYR" w:hAnsi="Times New Roman CYR"/>
          <w:sz w:val="24"/>
          <w:szCs w:val="24"/>
          <w:lang w:val="ru-RU"/>
        </w:rPr>
        <w:t xml:space="preserve"> С 1918 по 1919 годы служил в Румянцевской библиотеке. Сергей Васильевич отличался любовью к русской, общеславянской, византийской, балканской, стран Ближнего Востока, а также скандинавской и северогерманской истории и археологии, «то есть преимущественно тех стран, которые были связаны с историей России и славянства и в которых, главным образом, протекала его дипломатическая деятельность»</w:t>
      </w:r>
      <w:r w:rsidRPr="00206FC2">
        <w:rPr>
          <w:rStyle w:val="aa"/>
          <w:rFonts w:ascii="Times New Roman CYR" w:hAnsi="Times New Roman CYR"/>
          <w:sz w:val="24"/>
          <w:szCs w:val="24"/>
          <w:lang w:val="ru-RU"/>
        </w:rPr>
        <w:footnoteReference w:id="25"/>
      </w:r>
      <w:r w:rsidRPr="00206FC2">
        <w:rPr>
          <w:rFonts w:ascii="Times New Roman CYR" w:hAnsi="Times New Roman CYR"/>
          <w:sz w:val="24"/>
          <w:szCs w:val="24"/>
          <w:lang w:val="ru-RU"/>
        </w:rPr>
        <w:t>. Перу Сергея Васильевича принадлежит исследование «Русские дворянские роды в Швеции». Он написал ряд научных статей по взаимоотношениям России с Западом, по истории Ганзы.</w:t>
      </w:r>
    </w:p>
    <w:p w:rsidR="00B02FE2" w:rsidRPr="00206FC2" w:rsidRDefault="00B02FE2" w:rsidP="00B02FE2">
      <w:pPr>
        <w:ind w:left="720" w:firstLine="720"/>
        <w:jc w:val="both"/>
        <w:rPr>
          <w:sz w:val="24"/>
          <w:szCs w:val="24"/>
          <w:lang w:val="ru-RU"/>
        </w:rPr>
      </w:pPr>
      <w:r w:rsidRPr="00206FC2">
        <w:rPr>
          <w:sz w:val="24"/>
          <w:szCs w:val="24"/>
          <w:lang w:val="ru-RU"/>
        </w:rPr>
        <w:t xml:space="preserve">Сергей Васильевич участвовал в короновании 1896 года во въезде Их Величества в Москву и был во время коронования в соборе дежурным камергером при несении шлейфа, порфиры Императрицы Александры Федоровны. Он являлся почетным членом Совета Императорского Санкт-Петербургского археологического института, Православного Палестинского Общества, Московского археологического института, Псковского археологического общества, Псковской, Витебской, Тульской архивной комиссии, Географического общества, Русского Археологического общества, Ростовского музея, Симбирской и рязанской архивной комиссии, исторического общества при Московском университете, членом-корреспондентом Московского археологического общества, Общества истории и древностей российских. </w:t>
      </w:r>
    </w:p>
    <w:p w:rsidR="00B02FE2" w:rsidRPr="00206FC2" w:rsidRDefault="00B02FE2" w:rsidP="00B02FE2">
      <w:pPr>
        <w:ind w:left="720" w:firstLine="720"/>
        <w:jc w:val="both"/>
        <w:rPr>
          <w:sz w:val="24"/>
          <w:szCs w:val="24"/>
          <w:lang w:val="ru-RU"/>
        </w:rPr>
      </w:pPr>
      <w:r w:rsidRPr="00206FC2">
        <w:rPr>
          <w:sz w:val="24"/>
          <w:szCs w:val="24"/>
          <w:lang w:val="ru-RU"/>
        </w:rPr>
        <w:t xml:space="preserve">Он награжден орденом Св. Анны 1 степени, Ольденбургского Дома за заслуги герцога Петра Фридриха Людовика большим крестом, черногорским Даниила 1 степени, шведским Вазы 1 степени, командорским крестом со звездой и Полярной Звезды кавалерским крестом, командорским крестом Св. Гроба Господня, болгарским Св. Александра командорским крестом, греческим Спасителя командорским крестом, сербским Св. Саввы 2 степени со звездой, Золотой Звездой 1 степени, турецким Меджидиэ 2 степени и Османиэ 3 степени, прусским Короны 3 степени, норвежским Олафа 1 степени и множеством других медалей и орденов. Ему принадлежали 81 десятина земли при селе Красном Новосильского уезда, 2284 десятины земли при хуторе Евдокиевском в имении </w:t>
      </w:r>
      <w:r w:rsidRPr="00206FC2">
        <w:rPr>
          <w:sz w:val="24"/>
          <w:szCs w:val="24"/>
          <w:lang w:val="ru-RU"/>
        </w:rPr>
        <w:lastRenderedPageBreak/>
        <w:t>Татарская степь Новохоперского уезда, 10 десятин земли при селе Макопсе Черноморской губернии</w:t>
      </w:r>
      <w:r w:rsidRPr="00206FC2">
        <w:rPr>
          <w:rStyle w:val="aa"/>
          <w:sz w:val="24"/>
          <w:szCs w:val="24"/>
          <w:lang w:val="ru-RU"/>
        </w:rPr>
        <w:footnoteReference w:id="26"/>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Свои чувства к отцу Николай Сергеевич Арсеньев охарактеризовал как «умиленное ощущение чего-то бесконечно-высокого, родного и дорогого, ощущение какой-то трогательно-смиренной, возвышающей душу близости, от которой веяло святыней».</w:t>
      </w:r>
      <w:r w:rsidRPr="00206FC2">
        <w:rPr>
          <w:rStyle w:val="aa"/>
          <w:rFonts w:ascii="Times New Roman CYR" w:hAnsi="Times New Roman CYR"/>
          <w:sz w:val="24"/>
          <w:szCs w:val="24"/>
        </w:rPr>
        <w:footnoteReference w:id="27"/>
      </w:r>
      <w:r w:rsidRPr="00206FC2">
        <w:rPr>
          <w:sz w:val="24"/>
          <w:szCs w:val="24"/>
          <w:lang w:val="ru-RU"/>
        </w:rPr>
        <w:t xml:space="preserve">  «Мой отец,- вспоминал Арсеньев - всю жизнь оставался верен своей любви к науке. Он был большой знаток, большой ученый в области русской, славянской, византийской истории, страстно увлекался раскопками – особенно античных надписей и барельефов на Балканах и в Палестине… особенно интересовался он теми областями истории, где Древняя Русь соприкасалась с Западом и Византией: его увлекал варяжский вопрос, сношения Руси со скандинавскими странами, древние норвежские саги, древние сношения Новгорода с Готландом и с Ганзой, борьба славян с германцами в Чехии, Моравии, Мекленбурге, а также эпоха переселения народов, особенно остготы в Италии, и Византия, и влияние византийской культуры как на славян, так и на развитие итальянского искусства. Кроме того, он интересовался историей и культурой тех стран, где бывал в связи со своей дипломатической службой: германским средневековьем (и особенно воздействием на него Византийского Востока), историей крестовых походов, историей Греции и Малой Азии, археологическими открытиями в странах средиземноморского бассейна. У него составилась первоклассная тысячетомная библиотека, особенно по истории России, Восточной Европы, Византии и древнего мира, нумизматике, археологии, с рядом очень ценных и даже редких изданий»</w:t>
      </w:r>
      <w:r w:rsidRPr="00206FC2">
        <w:rPr>
          <w:rStyle w:val="aa"/>
          <w:rFonts w:ascii="Times New Roman CYR" w:hAnsi="Times New Roman CYR"/>
          <w:sz w:val="24"/>
          <w:szCs w:val="24"/>
        </w:rPr>
        <w:footnoteReference w:id="28"/>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 xml:space="preserve">По своим взглядам он был монархистом и прогрессивным консерватором. </w:t>
      </w:r>
    </w:p>
    <w:p w:rsidR="00B02FE2" w:rsidRPr="00206FC2" w:rsidRDefault="00B02FE2" w:rsidP="00B02FE2">
      <w:pPr>
        <w:ind w:left="720" w:firstLine="720"/>
        <w:jc w:val="both"/>
        <w:rPr>
          <w:rFonts w:ascii="Times New Roman CYR" w:hAnsi="Times New Roman CYR"/>
          <w:sz w:val="24"/>
          <w:szCs w:val="24"/>
          <w:lang w:val="ru-RU"/>
        </w:rPr>
      </w:pPr>
      <w:r w:rsidRPr="00206FC2">
        <w:rPr>
          <w:sz w:val="24"/>
          <w:szCs w:val="24"/>
          <w:lang w:val="ru-RU"/>
        </w:rPr>
        <w:t xml:space="preserve">Сергей Васильевич являлся сторонником реформ П.А. Столыпина, так как был убежден, что крепкое, культурное, энергичное крестьянство – основа силы государства и народного благосостояния. </w:t>
      </w:r>
      <w:r w:rsidRPr="00206FC2">
        <w:rPr>
          <w:rFonts w:ascii="Times New Roman CYR" w:hAnsi="Times New Roman CYR"/>
          <w:sz w:val="24"/>
          <w:szCs w:val="24"/>
          <w:lang w:val="ru-RU"/>
        </w:rPr>
        <w:t>Глеб Рар рассказывал:</w:t>
      </w:r>
    </w:p>
    <w:p w:rsidR="00B02FE2" w:rsidRPr="00206FC2" w:rsidRDefault="00B02FE2" w:rsidP="00B02FE2">
      <w:pPr>
        <w:pStyle w:val="Normal"/>
        <w:ind w:left="720" w:firstLine="720"/>
        <w:jc w:val="both"/>
        <w:rPr>
          <w:szCs w:val="24"/>
        </w:rPr>
      </w:pPr>
      <w:r w:rsidRPr="00206FC2">
        <w:rPr>
          <w:rFonts w:ascii="Times New Roman CYR" w:hAnsi="Times New Roman CYR"/>
          <w:szCs w:val="24"/>
        </w:rPr>
        <w:t>- Когда на Столыпина было совершено покушение, Царь выделил ему свою яхту, чтобы он отправился в путешествие в Европу. В Гамбурге Столыпин встречался с семьей Арсеньева. Дети Столыпина и Арсеньевых играли вместе.</w:t>
      </w:r>
      <w:r w:rsidRPr="00206FC2">
        <w:rPr>
          <w:szCs w:val="24"/>
        </w:rPr>
        <w:t xml:space="preserve"> </w:t>
      </w:r>
    </w:p>
    <w:p w:rsidR="00B02FE2" w:rsidRPr="00206FC2" w:rsidRDefault="00B02FE2" w:rsidP="00B02FE2">
      <w:pPr>
        <w:pStyle w:val="Normal"/>
        <w:ind w:left="720" w:firstLine="720"/>
        <w:jc w:val="both"/>
        <w:rPr>
          <w:szCs w:val="24"/>
        </w:rPr>
      </w:pPr>
      <w:r w:rsidRPr="00206FC2">
        <w:rPr>
          <w:szCs w:val="24"/>
        </w:rPr>
        <w:t>Среди близких  по духу людей были его родители, особенно мать, братья Юрий и Иоанн, его сестры, тетя княгиня Ольга Александровна Долгорукая (рожденная княгиня Львова), А.Л. Нарышкин, член Государственного Совета. С ним Сергей Васильевич породнился. Его старший сын Василий женился на дочери Нарышкина Ольге. У Нарышкиных Сергей Васильевич всегда останавливался в свои приезды в Санкт-Петербург. Его лучшими друзьями были два известных ученых: директор Румянцевского музея в Москве М.А.Веневитинов и профессор Киевского университета, византолог Ю. Кулаковский.</w:t>
      </w:r>
    </w:p>
    <w:p w:rsidR="00B02FE2" w:rsidRPr="00206FC2" w:rsidRDefault="00B02FE2" w:rsidP="00B02FE2">
      <w:pPr>
        <w:pStyle w:val="Normal"/>
        <w:ind w:left="720" w:firstLine="720"/>
        <w:jc w:val="both"/>
        <w:rPr>
          <w:szCs w:val="24"/>
        </w:rPr>
      </w:pPr>
      <w:r w:rsidRPr="00206FC2">
        <w:rPr>
          <w:szCs w:val="24"/>
        </w:rPr>
        <w:t>Готовясь к отставке по возрасту, отдав дипломатической службе 36 лет, Сергей Васильевич мечтал заняться экономическим и культурным строительством в своем имении. Но мечте не суждено было сбыться. Революция 1917 года, гражданская война, аресты и тюрьмы надломили его здоровье. «Он сидел молча в своем кабинете и курил, курил... Он был глубоко русский человек и остался им, несмотря на долгое пребывание за границей, как и моя мать. Он был прямой, не «гнущийся» человек, не карьерист и не умел им быть…»</w:t>
      </w:r>
      <w:r w:rsidRPr="00206FC2">
        <w:rPr>
          <w:rStyle w:val="aa"/>
          <w:szCs w:val="24"/>
        </w:rPr>
        <w:footnoteReference w:id="29"/>
      </w:r>
      <w:r w:rsidRPr="00206FC2">
        <w:rPr>
          <w:szCs w:val="24"/>
        </w:rPr>
        <w:t xml:space="preserve">- таким вспоминал Николай Сергеевич своего отца. </w:t>
      </w:r>
    </w:p>
    <w:p w:rsidR="00B02FE2" w:rsidRDefault="00B02FE2" w:rsidP="00B02FE2">
      <w:pPr>
        <w:pStyle w:val="Normal"/>
        <w:ind w:left="720" w:firstLine="720"/>
        <w:jc w:val="both"/>
        <w:rPr>
          <w:rFonts w:ascii="Times New Roman CYR" w:hAnsi="Times New Roman CYR"/>
          <w:szCs w:val="24"/>
        </w:rPr>
      </w:pPr>
      <w:r>
        <w:rPr>
          <w:rFonts w:ascii="Times New Roman CYR" w:hAnsi="Times New Roman CYR"/>
          <w:szCs w:val="24"/>
        </w:rPr>
        <w:lastRenderedPageBreak/>
        <w:t>Самые теплые,</w:t>
      </w:r>
      <w:r w:rsidRPr="00206FC2">
        <w:rPr>
          <w:rFonts w:ascii="Times New Roman CYR" w:hAnsi="Times New Roman CYR"/>
          <w:szCs w:val="24"/>
        </w:rPr>
        <w:t xml:space="preserve"> трогательные слова любви и восхищения написал Николай Сергеевич о своей матери.</w:t>
      </w:r>
      <w:r w:rsidRPr="00206FC2">
        <w:rPr>
          <w:rFonts w:ascii="Times New Roman CYR" w:hAnsi="Times New Roman CYR"/>
          <w:b/>
          <w:szCs w:val="24"/>
        </w:rPr>
        <w:t xml:space="preserve"> </w:t>
      </w:r>
      <w:r w:rsidRPr="00206FC2">
        <w:rPr>
          <w:rFonts w:ascii="Times New Roman CYR" w:hAnsi="Times New Roman CYR"/>
          <w:szCs w:val="24"/>
        </w:rPr>
        <w:t>Екатерина Васильевна Арсеньева, урожденная Шеншина (1858-1938) – оказала огромное духовное влияние на Николая Сергеевича, третьего ребенка в семье. Екатерина Васильевна была дочерью камер-юнкера и помещика Василия Васильевича Шеншина и Анны Ивановны, урожденной Шаблыкиной. Через год после рождения Екатерины Васильевны отец ее умер. А мать осталась 20-летней вдовой с тремя детьми. По настоянию свекрови Анна Ивановна вышла второй раз замуж за князя Николая Алексеевича Лобанова-Ростовского. Дети от первого брака остались воспитываться у бабушки,  Анны Николаевны Шеншиной, рожденной Ермоловой, двоюродной сестры героя 1812 года и покорителя Кавказа. Эта бабушка была замечательным человеком, благородным, добрым, отличающимся ясным умом.</w:t>
      </w:r>
    </w:p>
    <w:p w:rsidR="00B02FE2" w:rsidRPr="00206FC2" w:rsidRDefault="00B02FE2" w:rsidP="00B02FE2">
      <w:pPr>
        <w:pStyle w:val="Normal"/>
        <w:ind w:left="720" w:firstLine="720"/>
        <w:jc w:val="both"/>
        <w:rPr>
          <w:rFonts w:ascii="Times New Roman CYR" w:hAnsi="Times New Roman CYR"/>
          <w:szCs w:val="24"/>
        </w:rPr>
      </w:pPr>
      <w:r w:rsidRPr="00206FC2">
        <w:rPr>
          <w:rFonts w:ascii="Times New Roman CYR" w:hAnsi="Times New Roman CYR"/>
          <w:szCs w:val="24"/>
        </w:rPr>
        <w:t xml:space="preserve"> Проживая в  родовом шеншинском имении в Рязанской губернии, Екатерина Васильевна прикоснулась к лучшим сторонам русской деревенской жизни. Там у нее сформировалась любовь ко всему подлинному, настоящему, потому что, по воспоминаниям Николая Сергеевича, бабушка была типом справедливой и мудрой женщины, домовитой и деловой, а в доме их долгое время сохранялась старинная записная книжка середины XIX века с интереснейшими рецептами Анны Николаевны. Когда Екатерина Васильевна подросла, уже  в Петербурге к ней ходили лучшие тогдашние учителя, от которых она получила первоклассное образование и высокое культурное развитие. Гувернанткой была шотландка, образованная и духовно развитая, которая читала с воспитанницей Байрона, Скотта, Диккенса и других классиков европейской литературы. Неслучайно поэтому то, что Екатерина Васильевна владела легко, изысканно и непринужденно французским, английским и немецким языками. После смерти бабушки Екатерина Васильевна в возрасте 17 лет переехала к матери в Москву, в дом, принадлежавший Шаблыкиным, который назывался Английским клубом на Тверской. С отчимом сложились самые дружественные, уважительные отношения. Николай Алексеевич Лобанов-Ростовский называл ее своим другом. А Екатерина Васильевна стала советником, другом, и духовным руководителем своих сестер и братьев. Особенно она сблизилась с  сестрой Ольгой Николаевной, ставшей позже женой английского дипломата Эджертона.</w:t>
      </w:r>
    </w:p>
    <w:p w:rsidR="00B02FE2" w:rsidRPr="00206FC2" w:rsidRDefault="00B02FE2" w:rsidP="00B02FE2">
      <w:pPr>
        <w:pStyle w:val="Normal"/>
        <w:ind w:left="720" w:firstLine="720"/>
        <w:jc w:val="both"/>
        <w:rPr>
          <w:rFonts w:ascii="Times New Roman CYR" w:hAnsi="Times New Roman CYR"/>
          <w:szCs w:val="24"/>
        </w:rPr>
      </w:pPr>
    </w:p>
    <w:p w:rsidR="00B02FE2" w:rsidRPr="00206FC2" w:rsidRDefault="00B02FE2" w:rsidP="00B02FE2">
      <w:pPr>
        <w:pStyle w:val="Normal"/>
        <w:ind w:left="720" w:firstLine="720"/>
        <w:jc w:val="both"/>
        <w:rPr>
          <w:rFonts w:ascii="Times New Roman CYR" w:hAnsi="Times New Roman CYR"/>
          <w:szCs w:val="24"/>
        </w:rPr>
      </w:pPr>
      <w:r w:rsidRPr="00206FC2">
        <w:rPr>
          <w:rFonts w:ascii="Times New Roman CYR" w:hAnsi="Times New Roman CYR"/>
          <w:szCs w:val="24"/>
        </w:rPr>
        <w:t xml:space="preserve"> Николай Сергеевич писал: «Одним из величайших даров, полученных мною в жизни, было то, что я в течение долгого времени был свидетелем живых примеров христианской праведности… это было горение перед Богом… покоряющее любовью, безмерным, самозабвенным служением любви… Моей руководительницей в вере была моя мать, глубоко укорененная в вере и жизни Церкви. …</w:t>
      </w:r>
      <w:r w:rsidRPr="00206FC2">
        <w:rPr>
          <w:szCs w:val="24"/>
        </w:rPr>
        <w:t>Двигающую любовь, двигающую веру принес я из дома. Наставником в этом была, прежде всего, моя мать, при участии всей нашей семьи в жизни Церкви...»</w:t>
      </w:r>
      <w:r w:rsidRPr="00206FC2">
        <w:rPr>
          <w:rStyle w:val="aa"/>
          <w:szCs w:val="24"/>
        </w:rPr>
        <w:footnoteReference w:id="30"/>
      </w:r>
      <w:r w:rsidRPr="00206FC2">
        <w:rPr>
          <w:szCs w:val="24"/>
        </w:rPr>
        <w:t>.</w:t>
      </w:r>
    </w:p>
    <w:p w:rsidR="00B02FE2" w:rsidRPr="00206FC2" w:rsidRDefault="00B02FE2" w:rsidP="00B02FE2">
      <w:pPr>
        <w:ind w:left="720" w:firstLine="720"/>
        <w:jc w:val="both"/>
        <w:rPr>
          <w:snapToGrid w:val="0"/>
          <w:sz w:val="24"/>
          <w:szCs w:val="24"/>
          <w:lang w:val="ru-RU"/>
        </w:rPr>
      </w:pPr>
      <w:r w:rsidRPr="00206FC2">
        <w:rPr>
          <w:rFonts w:ascii="Times New Roman CYR" w:hAnsi="Times New Roman CYR"/>
          <w:sz w:val="24"/>
          <w:szCs w:val="24"/>
          <w:lang w:val="ru-RU"/>
        </w:rPr>
        <w:t xml:space="preserve"> Екатерина Васильевна  отличалась праведностью, непритязательностью, глубокой христианской верой. В замужестве она была счастлива, прожив с мужем 35 лет. После  смерти Сергея Васильевича, с которым она некоторое время сидела в большевистской тюрьме</w:t>
      </w:r>
      <w:r w:rsidRPr="00206FC2">
        <w:rPr>
          <w:sz w:val="24"/>
          <w:szCs w:val="24"/>
          <w:lang w:val="ru-RU"/>
        </w:rPr>
        <w:t xml:space="preserve"> и там поддерживала его духовно</w:t>
      </w:r>
      <w:r w:rsidRPr="00206FC2">
        <w:rPr>
          <w:rFonts w:ascii="Times New Roman CYR" w:hAnsi="Times New Roman CYR"/>
          <w:sz w:val="24"/>
          <w:szCs w:val="24"/>
          <w:lang w:val="ru-RU"/>
        </w:rPr>
        <w:t>, Екатерина Васильевна отправилась в добровольную ссылку под Архангельск, к двум своим дочерям Анне  и Вере, где прожила 8 лет.</w:t>
      </w:r>
      <w:r w:rsidRPr="00206FC2">
        <w:rPr>
          <w:b/>
          <w:sz w:val="24"/>
          <w:szCs w:val="24"/>
          <w:lang w:val="ru-RU"/>
        </w:rPr>
        <w:t xml:space="preserve"> </w:t>
      </w:r>
    </w:p>
    <w:p w:rsidR="00B02FE2" w:rsidRPr="00206FC2" w:rsidRDefault="00B02FE2" w:rsidP="00B02FE2">
      <w:pPr>
        <w:pStyle w:val="Normal"/>
        <w:ind w:left="720" w:firstLine="720"/>
        <w:jc w:val="both"/>
        <w:rPr>
          <w:rFonts w:ascii="Times New Roman CYR" w:hAnsi="Times New Roman CYR"/>
          <w:szCs w:val="24"/>
        </w:rPr>
      </w:pPr>
      <w:r w:rsidRPr="00206FC2">
        <w:rPr>
          <w:rFonts w:ascii="Times New Roman CYR" w:hAnsi="Times New Roman CYR"/>
          <w:szCs w:val="24"/>
        </w:rPr>
        <w:t xml:space="preserve">Благодаря вмешательству правительства Великобритании, где жила сестра Екатерины Васильевны, Ольга Николаевна Лобанова-Ростовская, и за выкуп, </w:t>
      </w:r>
      <w:r w:rsidRPr="00206FC2">
        <w:rPr>
          <w:rFonts w:ascii="Times New Roman CYR" w:hAnsi="Times New Roman CYR"/>
          <w:szCs w:val="24"/>
        </w:rPr>
        <w:lastRenderedPageBreak/>
        <w:t>(деньги собрал Николай Сергеевич Арсеньев) Арсеньевы выехали в Кенигсберг к Николаю Сергеевичу.</w:t>
      </w:r>
    </w:p>
    <w:p w:rsidR="00B02FE2" w:rsidRPr="00206FC2" w:rsidRDefault="00B02FE2" w:rsidP="00B02FE2">
      <w:pPr>
        <w:pStyle w:val="Normal"/>
        <w:ind w:left="720" w:firstLine="720"/>
        <w:jc w:val="both"/>
        <w:rPr>
          <w:szCs w:val="24"/>
        </w:rPr>
      </w:pPr>
      <w:r w:rsidRPr="00206FC2">
        <w:rPr>
          <w:rFonts w:ascii="Times New Roman CYR" w:hAnsi="Times New Roman CYR"/>
          <w:szCs w:val="24"/>
        </w:rPr>
        <w:t>Р. Плетнев так писал о Екатерине Васильевне:</w:t>
      </w:r>
      <w:r w:rsidRPr="00206FC2">
        <w:rPr>
          <w:szCs w:val="24"/>
        </w:rPr>
        <w:t xml:space="preserve"> «Её очень умилял, например, псалом 118, где речь идет о людях, «всем сердцем ищущих Его» и находящих Божью милость. Мать Н.С. любила читать «Добротолюбие» и тексты Св. Отцов Церкви, и произведения литературного характера. Тут были и Исаак Сирин, и Макарий Египетский, и «Фиоретти» Св. Франциска Ассизского, и автобиография германского мистика Сузо (</w:t>
      </w:r>
      <w:r w:rsidRPr="00206FC2">
        <w:rPr>
          <w:szCs w:val="24"/>
          <w:lang w:val="en-US"/>
        </w:rPr>
        <w:t>Heinrich</w:t>
      </w:r>
      <w:r w:rsidRPr="00206FC2">
        <w:rPr>
          <w:szCs w:val="24"/>
        </w:rPr>
        <w:t xml:space="preserve">. </w:t>
      </w:r>
      <w:r w:rsidRPr="00206FC2">
        <w:rPr>
          <w:szCs w:val="24"/>
          <w:lang w:val="en-US"/>
        </w:rPr>
        <w:t>Suso</w:t>
      </w:r>
      <w:r w:rsidRPr="00206FC2">
        <w:rPr>
          <w:szCs w:val="24"/>
        </w:rPr>
        <w:t xml:space="preserve"> /</w:t>
      </w:r>
      <w:r w:rsidRPr="00206FC2">
        <w:rPr>
          <w:szCs w:val="24"/>
          <w:lang w:val="en-US"/>
        </w:rPr>
        <w:t>Seuse</w:t>
      </w:r>
      <w:r w:rsidRPr="00206FC2">
        <w:rPr>
          <w:szCs w:val="24"/>
        </w:rPr>
        <w:t>/) приблизительно 1295-1366 годов. Это один из наиболее привлекательных мистиков Рейнской области. Вероятно, здесь мать Н.С. читала так называемую «Жизнь слуги» - о развитии религиозного миропонимания. Мать Н.С. очень часто предавалась горячей молитве, прежде всего о других, о несчастных и нуждающихся. Но ее глубоко интересовала история и литература, будь это Амедэ Тьерри или «Фауст» Гете, «</w:t>
      </w:r>
      <w:r w:rsidRPr="00206FC2">
        <w:rPr>
          <w:szCs w:val="24"/>
          <w:lang w:val="en-US"/>
        </w:rPr>
        <w:t>Buch</w:t>
      </w:r>
      <w:r w:rsidRPr="00206FC2">
        <w:rPr>
          <w:szCs w:val="24"/>
        </w:rPr>
        <w:t xml:space="preserve"> </w:t>
      </w:r>
      <w:r w:rsidRPr="00206FC2">
        <w:rPr>
          <w:szCs w:val="24"/>
          <w:lang w:val="en-US"/>
        </w:rPr>
        <w:t>der</w:t>
      </w:r>
      <w:r w:rsidRPr="00206FC2">
        <w:rPr>
          <w:szCs w:val="24"/>
        </w:rPr>
        <w:t xml:space="preserve"> </w:t>
      </w:r>
      <w:r w:rsidRPr="00206FC2">
        <w:rPr>
          <w:szCs w:val="24"/>
          <w:lang w:val="en-US"/>
        </w:rPr>
        <w:t>Lieder</w:t>
      </w:r>
      <w:r w:rsidRPr="00206FC2">
        <w:rPr>
          <w:szCs w:val="24"/>
        </w:rPr>
        <w:t>» («Книга песен») Гейне, Расин и Мольер. Все это читалось обычно в подлинниках. Мать учила детей любви к чтению, и Н.С. читал вслух ее любимые произведения. Она же научила Н.С. английскому языку, наряду с французским и немецким»</w:t>
      </w:r>
      <w:r w:rsidRPr="00206FC2">
        <w:rPr>
          <w:rStyle w:val="aa"/>
          <w:szCs w:val="24"/>
        </w:rPr>
        <w:footnoteReference w:id="31"/>
      </w:r>
      <w:r w:rsidRPr="00206FC2">
        <w:rPr>
          <w:szCs w:val="24"/>
        </w:rPr>
        <w:t>. «Моя мать, - вспоминал Арсеньев, - стремилась к духовному благу, к духовному росту своих детей не меньше, чем к их физическому здоровью и преуспеянию. Она не мирволила к их слабостям, а, напротив, со всей силой указывала детям на их недостатки, часто в добродушно-юмористической форме (у нее было много светлого, жизнерадостного юмора), но она негодовала на всякое их отклонение от любви и жалости к людям, на всякий их проступок против милосердия, на всякое проявление ими неуважения к личности ближнего. Она учила их своим примером, как нужно давать там, где есть нужда, часто не считаясь с тем, трудно ли это или не трудно. Позднее, в тяжелые годы жизни под советским игом, в самую голодную пору, она почти всю свою еду отдавала ближним: подсовывала  свою часть скудного пайка моему голодавшему отцу, у которого от голода открылись язвы на ногах, отдавала свою часть хлеба голодному сироте-племяннику. Но ее милосердие не ограничивалось домашним кругом: она отнимала у себя самое нужное, чтобы помочь людям, где было возможно, в то время (под властью большевиков), когда каждый кусок еды был драгоценностью. Но этим духом она жила и раньше. Это – незабвенные уроки, это – наивысшее воспитание, которое можно преподать: дети видели пред собою молчаливую самозабвенную любовь, героизм любви, во всей простоте и смирении, как нечто само собой разумеющееся, проявляющееся ежедневно.</w:t>
      </w:r>
    </w:p>
    <w:p w:rsidR="00B02FE2" w:rsidRPr="00206FC2" w:rsidRDefault="00B02FE2" w:rsidP="00B02FE2">
      <w:pPr>
        <w:pStyle w:val="Normal"/>
        <w:ind w:left="720" w:firstLine="720"/>
        <w:jc w:val="both"/>
        <w:rPr>
          <w:rFonts w:ascii="Times New Roman CYR" w:hAnsi="Times New Roman CYR"/>
          <w:szCs w:val="24"/>
        </w:rPr>
      </w:pPr>
      <w:r w:rsidRPr="00206FC2">
        <w:rPr>
          <w:szCs w:val="24"/>
        </w:rPr>
        <w:t>То же было и в области религиозной: она была укоренена в этом, это не было учение словами; просто мы, дети, видели религиозную действительность, реальность Божию, силу Христову, проявляющуюся наглядно в жизни самого близкого нам человека. Это уже не уроки, а смиренное и подлинное свидетельство жизни - самое убедительное: действительная жизнь во Христе, постоянная направленность сердца к Господу Иисусу, но без всякой экзальтации, жизненно и просто»</w:t>
      </w:r>
      <w:r w:rsidRPr="00206FC2">
        <w:rPr>
          <w:rStyle w:val="aa"/>
          <w:szCs w:val="24"/>
        </w:rPr>
        <w:footnoteReference w:id="32"/>
      </w:r>
      <w:r w:rsidRPr="00206FC2">
        <w:rPr>
          <w:szCs w:val="24"/>
        </w:rPr>
        <w:t xml:space="preserve">. </w:t>
      </w:r>
    </w:p>
    <w:p w:rsidR="00B02FE2" w:rsidRPr="00206FC2" w:rsidRDefault="00B02FE2" w:rsidP="00B02FE2">
      <w:pPr>
        <w:pStyle w:val="Normal"/>
        <w:ind w:left="720" w:firstLine="720"/>
        <w:jc w:val="both"/>
        <w:rPr>
          <w:szCs w:val="24"/>
        </w:rPr>
      </w:pPr>
      <w:r w:rsidRPr="00206FC2">
        <w:rPr>
          <w:rFonts w:ascii="Times New Roman CYR" w:hAnsi="Times New Roman CYR"/>
          <w:szCs w:val="24"/>
        </w:rPr>
        <w:t>За благотворительную деятельность она награждена именным крестом Св. Гроба Господня и черногорской юбилейной медалью в 1910 году.</w:t>
      </w:r>
    </w:p>
    <w:p w:rsidR="00B02FE2" w:rsidRPr="00206FC2" w:rsidRDefault="00B02FE2" w:rsidP="00B02FE2">
      <w:pPr>
        <w:ind w:left="720" w:firstLine="720"/>
        <w:jc w:val="both"/>
        <w:rPr>
          <w:rFonts w:ascii="Times New Roman CYR" w:hAnsi="Times New Roman CYR"/>
          <w:sz w:val="24"/>
          <w:szCs w:val="24"/>
          <w:lang w:val="ru-RU"/>
        </w:rPr>
      </w:pPr>
      <w:r w:rsidRPr="00206FC2">
        <w:rPr>
          <w:rFonts w:ascii="Times New Roman CYR" w:hAnsi="Times New Roman CYR"/>
          <w:sz w:val="24"/>
          <w:szCs w:val="24"/>
          <w:lang w:val="ru-RU"/>
        </w:rPr>
        <w:t xml:space="preserve">В 1882 году Сергей Васильевич Арсеньев женился на 24-летней Екатерине Васильевне Шеншиной. Ей принадлежало 335 десятин земли при селе Грязновке Раненбургского уезда и селе Астапове Данковского уезда. Екатерина Васильевна участвовала и в общественной жизни, будучи председательницей дамского кружка </w:t>
      </w:r>
      <w:r w:rsidRPr="00206FC2">
        <w:rPr>
          <w:rFonts w:ascii="Times New Roman CYR" w:hAnsi="Times New Roman CYR"/>
          <w:sz w:val="24"/>
          <w:szCs w:val="24"/>
          <w:lang w:val="ru-RU"/>
        </w:rPr>
        <w:lastRenderedPageBreak/>
        <w:t xml:space="preserve">помощи русским военнопленным в Христиании в период первой мировой войны. </w:t>
      </w:r>
      <w:r w:rsidRPr="00206FC2">
        <w:rPr>
          <w:sz w:val="24"/>
          <w:szCs w:val="24"/>
          <w:lang w:val="ru-RU"/>
        </w:rPr>
        <w:t>Муж в это время был посланником в Норвегии, и она в 1914-1916 годах возглавила организацию помощи русским военнопленным</w:t>
      </w:r>
      <w:r w:rsidRPr="00206FC2">
        <w:rPr>
          <w:b/>
          <w:sz w:val="24"/>
          <w:szCs w:val="24"/>
          <w:lang w:val="ru-RU"/>
        </w:rPr>
        <w:t>,</w:t>
      </w:r>
      <w:r w:rsidRPr="00206FC2">
        <w:rPr>
          <w:sz w:val="24"/>
          <w:szCs w:val="24"/>
          <w:lang w:val="ru-RU"/>
        </w:rPr>
        <w:t xml:space="preserve"> голодавшим в германском плену.</w:t>
      </w:r>
    </w:p>
    <w:p w:rsidR="00B02FE2" w:rsidRDefault="00B02FE2" w:rsidP="00B02FE2">
      <w:pPr>
        <w:ind w:left="720" w:firstLine="720"/>
        <w:jc w:val="both"/>
        <w:rPr>
          <w:sz w:val="24"/>
          <w:szCs w:val="24"/>
          <w:lang w:val="ru-RU"/>
        </w:rPr>
      </w:pPr>
      <w:r w:rsidRPr="00206FC2">
        <w:rPr>
          <w:sz w:val="24"/>
          <w:szCs w:val="24"/>
          <w:lang w:val="ru-RU"/>
        </w:rPr>
        <w:t>Екатерина Васильевна редко приезжала в Россию, но дом Арсеньевых в разных странах, где они были, являлся живым уголком России. Радушие и гостеприимство были очень велики. Особенно Екатерина Васильевна была популярна (сама о том не подозревая) среди местного населения в Черногории, где она одаривала бедных, помогала им одеждой и едой.</w:t>
      </w:r>
    </w:p>
    <w:p w:rsidR="00B02FE2" w:rsidRPr="00A53436" w:rsidRDefault="00B02FE2" w:rsidP="00B02FE2">
      <w:pPr>
        <w:ind w:left="720" w:firstLine="720"/>
        <w:jc w:val="both"/>
        <w:rPr>
          <w:sz w:val="24"/>
          <w:szCs w:val="24"/>
          <w:lang w:val="ru-RU"/>
        </w:rPr>
      </w:pPr>
    </w:p>
    <w:p w:rsidR="00B02FE2" w:rsidRPr="00206FC2" w:rsidRDefault="00B02FE2" w:rsidP="00B02FE2">
      <w:pPr>
        <w:ind w:left="720" w:firstLine="720"/>
        <w:jc w:val="center"/>
        <w:rPr>
          <w:sz w:val="24"/>
          <w:szCs w:val="24"/>
          <w:lang w:val="ru-RU"/>
        </w:rPr>
      </w:pPr>
    </w:p>
    <w:p w:rsidR="00B02FE2" w:rsidRPr="00206FC2" w:rsidRDefault="00B02FE2" w:rsidP="00B02FE2">
      <w:pPr>
        <w:pStyle w:val="21"/>
        <w:ind w:left="720" w:firstLine="720"/>
        <w:jc w:val="center"/>
        <w:rPr>
          <w:b/>
          <w:snapToGrid w:val="0"/>
          <w:sz w:val="24"/>
          <w:szCs w:val="24"/>
          <w:lang w:val="ru-RU"/>
        </w:rPr>
      </w:pPr>
      <w:r w:rsidRPr="00206FC2">
        <w:rPr>
          <w:b/>
          <w:snapToGrid w:val="0"/>
          <w:sz w:val="24"/>
          <w:szCs w:val="24"/>
          <w:lang w:val="ru-RU"/>
        </w:rPr>
        <w:t>Фрейлина Великой княгини</w:t>
      </w:r>
    </w:p>
    <w:p w:rsidR="00B02FE2" w:rsidRPr="00206FC2" w:rsidRDefault="00B02FE2" w:rsidP="00B02FE2">
      <w:pPr>
        <w:pStyle w:val="21"/>
        <w:ind w:left="720" w:firstLine="720"/>
        <w:rPr>
          <w:sz w:val="24"/>
          <w:szCs w:val="24"/>
          <w:lang w:val="ru-RU"/>
        </w:rPr>
      </w:pPr>
    </w:p>
    <w:p w:rsidR="00B02FE2" w:rsidRPr="00206FC2" w:rsidRDefault="00B02FE2" w:rsidP="00B02FE2">
      <w:pPr>
        <w:ind w:left="720" w:firstLine="720"/>
        <w:jc w:val="both"/>
        <w:rPr>
          <w:sz w:val="24"/>
          <w:szCs w:val="24"/>
          <w:lang w:val="ru-RU"/>
        </w:rPr>
      </w:pPr>
      <w:r w:rsidRPr="00206FC2">
        <w:rPr>
          <w:sz w:val="24"/>
          <w:szCs w:val="24"/>
          <w:lang w:val="ru-RU"/>
        </w:rPr>
        <w:t xml:space="preserve">Старшим ребенком в семье Сергея Васильевича и Екатерины Васильевны была Наталья Сергеевна. Она родилась 29 июля 1884 года в Берлине. </w:t>
      </w:r>
      <w:r w:rsidRPr="00206FC2">
        <w:rPr>
          <w:snapToGrid w:val="0"/>
          <w:sz w:val="24"/>
          <w:szCs w:val="24"/>
          <w:lang w:val="ru-RU"/>
        </w:rPr>
        <w:t xml:space="preserve">Наталья Сергеевна окончила 4-ую Московскую женскую гимназию с большой золотой медалью, Высшие женские курсы в Гамбурге, до революции была фрейлиной Великой княгини Елизаветы Федоровны, </w:t>
      </w:r>
      <w:r w:rsidRPr="00206FC2">
        <w:rPr>
          <w:sz w:val="24"/>
          <w:szCs w:val="24"/>
          <w:lang w:val="ru-RU"/>
        </w:rPr>
        <w:t>о которой напечатала позже статью</w:t>
      </w:r>
      <w:r w:rsidRPr="00206FC2">
        <w:rPr>
          <w:rStyle w:val="aa"/>
          <w:sz w:val="24"/>
          <w:szCs w:val="24"/>
          <w:lang w:val="ru-RU"/>
        </w:rPr>
        <w:footnoteReference w:id="33"/>
      </w:r>
      <w:r w:rsidRPr="00206FC2">
        <w:rPr>
          <w:sz w:val="24"/>
          <w:szCs w:val="24"/>
          <w:lang w:val="ru-RU"/>
        </w:rPr>
        <w:t xml:space="preserve">. Супруга Великого князя Сергея Александровича, брата Императора Александра III, дочь Великого герцога Гессен-Дармштадтского Людовика IV, внучка королевы Виктории Великобританской, старшая сестра супруги Николая II Александры Федоровны, вышла замуж в 20 лет и приняла православие, полюбив всей душой Православную церковь, быстро освоила русский язык. </w:t>
      </w:r>
    </w:p>
    <w:p w:rsidR="00B02FE2" w:rsidRPr="00206FC2" w:rsidRDefault="00B02FE2" w:rsidP="00B02FE2">
      <w:pPr>
        <w:ind w:left="720" w:firstLine="720"/>
        <w:jc w:val="both"/>
        <w:rPr>
          <w:sz w:val="24"/>
          <w:szCs w:val="24"/>
          <w:lang w:val="ru-RU"/>
        </w:rPr>
      </w:pPr>
      <w:r w:rsidRPr="00206FC2">
        <w:rPr>
          <w:sz w:val="24"/>
          <w:szCs w:val="24"/>
          <w:lang w:val="ru-RU"/>
        </w:rPr>
        <w:t xml:space="preserve">Наталья Сергеевна с восхищением рассказывает о доброте и благородстве Елизаветы Федоровне, описывает балы 1903 года, где ей довелось танцевать кадриль «визави с Великой княгиней». Но с началом русско-японской войны все изменилось. Перед читателем статьи Натальи Сергеевны предстает картина огромной деятельности женщин в России по созданию лазаретов, мастерских для шитья белья и заготовки бинтов, организации курсов сестер милосердия, складов Красного Креста, отделов приема пожертвований.  После гибели Великого князя в результате покушения студента Каляева Великая княгиня все свои силы тратила на благотворительность, создавая Общину Марфо-Мариинской обители милосердия в Замоскворечье на Большой Ордынке. Диаконисы Общины  шли в  самые ужасные трущобы и обмывали, обшивали, кормили голодных детей, чистили жилища. Елизавета Федоровна устроила общежитие для  беспризорных мальчиков, больницу для туберкулезных больных. Приют для раненых в первую мировую войну получил мастерские для обучения инвалидов различным ремеслам. При общине работала аптека и амбулатория. Самых тяжелых больных из городских больниц отправляли в Общину.  В 1918 году вместе с другими членами Императорской семьи, Елизавета Федоровна была сброшена живой в шахту Алапаевских рудников на глубину 28 саженей. Отходные молитвы слышали крестьяне соседней деревни, проезжая мимо рудников. По приказу адмирала Колчака тела мучеников были извлечены из шахты и перевезены в Пекин в склеп Русской Духовной Миссии, а затем - в  Иерусалим, в склеп церкви Святой Марии Магдалины, которую заложили Елизавета Федоровна с Великим князем Сергеем Александровичем во время своего свадебного путешествия,  где Сергей Александрович основал Императорское Палестинское Общество для обслуживания и приюта русских паломников. </w:t>
      </w:r>
    </w:p>
    <w:p w:rsidR="00B02FE2" w:rsidRPr="00206FC2" w:rsidRDefault="00B02FE2" w:rsidP="00B02FE2">
      <w:pPr>
        <w:ind w:left="720" w:firstLine="720"/>
        <w:jc w:val="both"/>
        <w:rPr>
          <w:snapToGrid w:val="0"/>
          <w:sz w:val="24"/>
          <w:szCs w:val="24"/>
          <w:lang w:val="ru-RU"/>
        </w:rPr>
      </w:pPr>
      <w:r w:rsidRPr="00206FC2">
        <w:rPr>
          <w:sz w:val="24"/>
          <w:szCs w:val="24"/>
          <w:lang w:val="ru-RU"/>
        </w:rPr>
        <w:t xml:space="preserve">Умея оценить великодушие и милосердие других людей, Наталья Сергеевна и сама отличалась этими же качествами. </w:t>
      </w:r>
      <w:r w:rsidRPr="00206FC2">
        <w:rPr>
          <w:snapToGrid w:val="0"/>
          <w:sz w:val="24"/>
          <w:szCs w:val="24"/>
          <w:lang w:val="ru-RU"/>
        </w:rPr>
        <w:t>Она награждена знаком за работу в складе Красного Креста Великой  княгини Елизаветы Федоровны в войну 1904-1905 годов, Черногорской юбилейной медалью.</w:t>
      </w:r>
      <w:r w:rsidRPr="00206FC2">
        <w:rPr>
          <w:sz w:val="24"/>
          <w:szCs w:val="24"/>
          <w:lang w:val="ru-RU"/>
        </w:rPr>
        <w:t xml:space="preserve"> </w:t>
      </w:r>
      <w:r w:rsidRPr="00206FC2">
        <w:rPr>
          <w:snapToGrid w:val="0"/>
          <w:sz w:val="24"/>
          <w:szCs w:val="24"/>
          <w:lang w:val="ru-RU"/>
        </w:rPr>
        <w:t xml:space="preserve">В то же время она являлась </w:t>
      </w:r>
      <w:r w:rsidRPr="00206FC2">
        <w:rPr>
          <w:snapToGrid w:val="0"/>
          <w:sz w:val="24"/>
          <w:szCs w:val="24"/>
          <w:lang w:val="ru-RU"/>
        </w:rPr>
        <w:lastRenderedPageBreak/>
        <w:t>Действительным членом Витебской и Тульской архивных комиссий. Во время первой мировой войны была сестрой милосердия Никольской общины в Москве, а затем в 1917 году направилась в Данию, где работала сестрой милосердия по уходу за русскими военнопленными офицерами в Хорсерэде. Здесь она вышла замуж за прапорщика 129-го Бессарабского пехотного полка Ивана Ивановича Балуева (1891-?), помещика  Угличского уезда, петербургского домовладельца, участника войны 1914-1917 годов, награжденного орденом св. Анны 4 степени за храбрость. В 20-ые годы Наталья Сергеевна работала учительницей в показательной школе Моно в Москве, затем - научным сотрудником Московского колонизационного  института. Преследуемая советской властью за дворянское происхождение, она выехала к Николаю Сергеевичу в Кенигсберг вместе с сыновьями: Иваном и Сергеем, 1921 года рождения, после развода с мужем в 1923 году. Иван Иванович получил образование в Англии. Сергей Иванович Балуев закончил Кенигсбергский университет, медицинский факультет. Оба женились в Кенигсберге. После войны старший сын Натальи Сергеевны выехал с семьей с США. Что касается младшего сына и его семьи, то здесь следует сказать о необыкновенной встрече в Москве с его женой. Сергей Иванович женился на Раисе Александровне Акуловой, вывезенной во время второй мировой войны из Киева для работы в Германии</w:t>
      </w:r>
      <w:r>
        <w:rPr>
          <w:snapToGrid w:val="0"/>
          <w:sz w:val="24"/>
          <w:szCs w:val="24"/>
          <w:lang w:val="ru-RU"/>
        </w:rPr>
        <w:t>,</w:t>
      </w:r>
      <w:r w:rsidRPr="00206FC2">
        <w:rPr>
          <w:snapToGrid w:val="0"/>
          <w:sz w:val="24"/>
          <w:szCs w:val="24"/>
          <w:lang w:val="ru-RU"/>
        </w:rPr>
        <w:t xml:space="preserve"> в Кенигсберг. </w:t>
      </w:r>
    </w:p>
    <w:p w:rsidR="00B02FE2" w:rsidRDefault="00B02FE2" w:rsidP="00B02FE2">
      <w:pPr>
        <w:ind w:left="720" w:firstLine="720"/>
        <w:jc w:val="both"/>
        <w:rPr>
          <w:snapToGrid w:val="0"/>
          <w:sz w:val="24"/>
          <w:szCs w:val="24"/>
          <w:lang w:val="ru-RU"/>
        </w:rPr>
      </w:pPr>
      <w:r w:rsidRPr="00206FC2">
        <w:rPr>
          <w:snapToGrid w:val="0"/>
          <w:sz w:val="24"/>
          <w:szCs w:val="24"/>
          <w:lang w:val="ru-RU"/>
        </w:rPr>
        <w:t xml:space="preserve">- Я познакомилась с семьей Арсеньевых во время войны, - вспоминает Раиса Александровна. </w:t>
      </w:r>
      <w:r>
        <w:rPr>
          <w:snapToGrid w:val="0"/>
          <w:sz w:val="24"/>
          <w:szCs w:val="24"/>
          <w:lang w:val="ru-RU"/>
        </w:rPr>
        <w:t>–</w:t>
      </w:r>
      <w:r w:rsidRPr="00206FC2">
        <w:rPr>
          <w:snapToGrid w:val="0"/>
          <w:sz w:val="24"/>
          <w:szCs w:val="24"/>
          <w:lang w:val="ru-RU"/>
        </w:rPr>
        <w:t xml:space="preserve"> </w:t>
      </w:r>
      <w:r>
        <w:rPr>
          <w:snapToGrid w:val="0"/>
          <w:sz w:val="24"/>
          <w:szCs w:val="24"/>
          <w:lang w:val="ru-RU"/>
        </w:rPr>
        <w:t>Меня привезли в Кенигсберг совсем молоденькой девушкой, и мне было очень трудно.</w:t>
      </w:r>
    </w:p>
    <w:p w:rsidR="00B02FE2" w:rsidRDefault="00B02FE2" w:rsidP="00B02FE2">
      <w:pPr>
        <w:ind w:left="720" w:firstLine="720"/>
        <w:jc w:val="both"/>
        <w:rPr>
          <w:snapToGrid w:val="0"/>
          <w:sz w:val="24"/>
          <w:szCs w:val="24"/>
          <w:lang w:val="ru-RU"/>
        </w:rPr>
      </w:pPr>
      <w:r>
        <w:rPr>
          <w:snapToGrid w:val="0"/>
          <w:sz w:val="24"/>
          <w:szCs w:val="24"/>
          <w:lang w:val="ru-RU"/>
        </w:rPr>
        <w:t xml:space="preserve"> Мы с мамой жили в Киеве. Отец мой Александр Алексеевич Акулов в 1915 году попал в авиачасть. Во время революции примкнул к большевикам. В 1931 году был одним первых выпускников академии Жуковского. Он был авиаинженером, и постоянно уезжал на строительство аэродромов в разные города Советского Союза. В 1937 году он был репрессирован. Его в 1939 году реабилитировали, а маме дали большую пенсию. А мама – киевлянка. У мамы был лишь один титул – она горожанка. Однажды в Киеве мы с мамой пошли на рынок. В это время фашисты проводили облаву в городе, выискивая молодежь, чтобы вывезти для работы в Германии. Меня схватили на рынке. Мама долго плакала и очень долго ждала нашей встречи, которая произошла лишь в 1956 году. </w:t>
      </w:r>
    </w:p>
    <w:p w:rsidR="00B02FE2" w:rsidRDefault="00B02FE2" w:rsidP="00B02FE2">
      <w:pPr>
        <w:ind w:left="720" w:firstLine="720"/>
        <w:jc w:val="both"/>
        <w:rPr>
          <w:snapToGrid w:val="0"/>
          <w:sz w:val="24"/>
          <w:szCs w:val="24"/>
          <w:lang w:val="ru-RU"/>
        </w:rPr>
      </w:pPr>
      <w:r>
        <w:rPr>
          <w:snapToGrid w:val="0"/>
          <w:sz w:val="24"/>
          <w:szCs w:val="24"/>
          <w:lang w:val="ru-RU"/>
        </w:rPr>
        <w:t>Меня определили на работу к владельцу дома, как звали и фамилии не помню. Дом его располагался недалеко от дома, где жили Арсеньевых. У хозяина было имение в деревне Гросскурен. В летнее время они с прислугой выезжали туда, на зиму возвращались в Кенигсберг. Я делала самые грязные работы в доме, чистила, мыла. В деревне девушки косили сено, сгребали его, укладывали в огромные стога, убирали пшеницу. Однажды во время работы я себе проколола вилами ногу. Мне обработали ее, и рана зажила. Простые люди ко мне хорошо относились. Я помню, как повариха в доме, когда все уже  спали, шепотом звала меня на кухню и кормила.</w:t>
      </w:r>
    </w:p>
    <w:p w:rsidR="00B02FE2" w:rsidRDefault="00B02FE2" w:rsidP="00B02FE2">
      <w:pPr>
        <w:ind w:left="720" w:firstLine="720"/>
        <w:jc w:val="both"/>
        <w:rPr>
          <w:snapToGrid w:val="0"/>
          <w:sz w:val="24"/>
          <w:szCs w:val="24"/>
          <w:lang w:val="ru-RU"/>
        </w:rPr>
      </w:pPr>
      <w:r>
        <w:rPr>
          <w:snapToGrid w:val="0"/>
          <w:sz w:val="24"/>
          <w:szCs w:val="24"/>
          <w:lang w:val="ru-RU"/>
        </w:rPr>
        <w:t xml:space="preserve">В городе меня отправляли с большой сумкой в магазин. Денег в руки не давали. Хозяева все сами оплачивали. Мое дело было – лишь забрать продукты и принести их в дом. Однажды был такой случай. Я шла с тяжеленной сумкой, а в это время по улице проходил немецкий офицер, который, несмотря на то, что у меня на груди была бирка «Остарбайтер», помог мне донести сумку до самого дома. Кто он был и почему мне помог, для меня до сих пор остается тайной. </w:t>
      </w:r>
    </w:p>
    <w:p w:rsidR="00B02FE2" w:rsidRDefault="00B02FE2" w:rsidP="00B02FE2">
      <w:pPr>
        <w:ind w:left="720" w:firstLine="720"/>
        <w:jc w:val="both"/>
        <w:rPr>
          <w:snapToGrid w:val="0"/>
          <w:sz w:val="24"/>
          <w:szCs w:val="24"/>
          <w:lang w:val="ru-RU"/>
        </w:rPr>
      </w:pPr>
      <w:r>
        <w:rPr>
          <w:snapToGrid w:val="0"/>
          <w:sz w:val="24"/>
          <w:szCs w:val="24"/>
          <w:lang w:val="ru-RU"/>
        </w:rPr>
        <w:t>Арсеньевы, узнав, что неподалеку в доме прислугой работает русская девушка, обратились к моим хозяевам с просьбой, разрешить мне по воскресеньям приходить к ним в дом. Хозяйка хотела выглядеть порядочной женщиной и отпускала меня.</w:t>
      </w:r>
    </w:p>
    <w:p w:rsidR="00B02FE2" w:rsidRDefault="00B02FE2" w:rsidP="00B02FE2">
      <w:pPr>
        <w:ind w:left="720" w:firstLine="720"/>
        <w:jc w:val="both"/>
        <w:rPr>
          <w:snapToGrid w:val="0"/>
          <w:sz w:val="24"/>
          <w:szCs w:val="24"/>
          <w:lang w:val="ru-RU"/>
        </w:rPr>
      </w:pPr>
      <w:r>
        <w:rPr>
          <w:snapToGrid w:val="0"/>
          <w:sz w:val="24"/>
          <w:szCs w:val="24"/>
          <w:lang w:val="ru-RU"/>
        </w:rPr>
        <w:lastRenderedPageBreak/>
        <w:t>Арсеньевы - э</w:t>
      </w:r>
      <w:r w:rsidRPr="00206FC2">
        <w:rPr>
          <w:snapToGrid w:val="0"/>
          <w:sz w:val="24"/>
          <w:szCs w:val="24"/>
          <w:lang w:val="ru-RU"/>
        </w:rPr>
        <w:t xml:space="preserve">то милые, добрые люди, которые трогательно ко мне относились. </w:t>
      </w:r>
      <w:r>
        <w:rPr>
          <w:snapToGrid w:val="0"/>
          <w:sz w:val="24"/>
          <w:szCs w:val="24"/>
          <w:lang w:val="ru-RU"/>
        </w:rPr>
        <w:t xml:space="preserve">Так я познакомилась с Сергеем, у которого была своя маленькая комната. Каждый из Арсеньевых имел по комнате. Меня угощали чаем, расспрашивали, поддерживали. Помню, как мы ходили к старшему брату Сергея Ивану в гости, когда у них родилась первая девочка. Он закончил экономический факультет в Англии, а потом работал в фирме экономистом. От этой фирмы он был командирован в Африку и заработал там приличные деньги, что помогло ему потом с семьей выехать в Америку и приобрести там дом. Женат он был на девушке из русской эмигрантской семьи. Ее звали Марина. Отец ее работал поваром в ресторане в Кенигсберге, а мать была медсестрой в больнице. </w:t>
      </w:r>
    </w:p>
    <w:p w:rsidR="00B02FE2" w:rsidRDefault="00B02FE2" w:rsidP="00B02FE2">
      <w:pPr>
        <w:ind w:left="720" w:firstLine="720"/>
        <w:jc w:val="both"/>
        <w:rPr>
          <w:snapToGrid w:val="0"/>
          <w:sz w:val="24"/>
          <w:szCs w:val="24"/>
          <w:lang w:val="ru-RU"/>
        </w:rPr>
      </w:pPr>
      <w:r>
        <w:rPr>
          <w:snapToGrid w:val="0"/>
          <w:sz w:val="24"/>
          <w:szCs w:val="24"/>
          <w:lang w:val="ru-RU"/>
        </w:rPr>
        <w:t xml:space="preserve">В Кенигсберге было много русских, среди которых были и предатели. Помню, как мы с Сергеем познакомились с двумя бывшими советскими офицерами. У нас они вызвали чувство антипатии, и, как мне известно, когда пришли наши, они были пойманы и расстреляны. </w:t>
      </w:r>
    </w:p>
    <w:p w:rsidR="00B02FE2" w:rsidRDefault="00B02FE2" w:rsidP="00B02FE2">
      <w:pPr>
        <w:ind w:left="720" w:firstLine="720"/>
        <w:jc w:val="both"/>
        <w:rPr>
          <w:snapToGrid w:val="0"/>
          <w:sz w:val="24"/>
          <w:szCs w:val="24"/>
          <w:lang w:val="ru-RU"/>
        </w:rPr>
      </w:pPr>
      <w:r w:rsidRPr="00206FC2">
        <w:rPr>
          <w:snapToGrid w:val="0"/>
          <w:sz w:val="24"/>
          <w:szCs w:val="24"/>
          <w:lang w:val="ru-RU"/>
        </w:rPr>
        <w:t xml:space="preserve">Мы с Сергеем </w:t>
      </w:r>
      <w:r>
        <w:rPr>
          <w:snapToGrid w:val="0"/>
          <w:sz w:val="24"/>
          <w:szCs w:val="24"/>
          <w:lang w:val="ru-RU"/>
        </w:rPr>
        <w:t>по</w:t>
      </w:r>
      <w:r w:rsidRPr="00206FC2">
        <w:rPr>
          <w:snapToGrid w:val="0"/>
          <w:sz w:val="24"/>
          <w:szCs w:val="24"/>
          <w:lang w:val="ru-RU"/>
        </w:rPr>
        <w:t>любили друг друга и поженились. Все время мы мечтали вернуться в Советский Союз.</w:t>
      </w:r>
      <w:r>
        <w:rPr>
          <w:snapToGrid w:val="0"/>
          <w:sz w:val="24"/>
          <w:szCs w:val="24"/>
          <w:lang w:val="ru-RU"/>
        </w:rPr>
        <w:t xml:space="preserve"> Именно Сергей помог Трубецкому выйти на польских партизан. Однажды Сергей попросил меня спрятать радиопередатчик в виде чемодана. Он стоял у меня под кроватью. По утрам ко мне приходила связная, которая жила, видимо, где-то недалеко. Я выносила ей чемодан, а потом она его мне на ночь приносила. Это был такой период в моей жизни, очень рискованный, но потом эту девушку, видимо, куда-то направили в глубь страны. После первой бомбежки Кенигсберга английской авиацией в августе 19944 года, мои хозяева выехали под Берлин. Я   с ними тоже уехала. А Арсеньевы выехали позже, и Сергей за мной приехал, когда уже подступали наши войска. С приходом советской армии была создана комендатура, в которую мы с Сергеем обратились с просьбой - вернуть нас в Советский Союз.</w:t>
      </w:r>
      <w:r w:rsidRPr="00447139">
        <w:rPr>
          <w:snapToGrid w:val="0"/>
          <w:sz w:val="24"/>
          <w:szCs w:val="24"/>
          <w:lang w:val="ru-RU"/>
        </w:rPr>
        <w:t xml:space="preserve"> </w:t>
      </w:r>
    </w:p>
    <w:p w:rsidR="00B02FE2" w:rsidRDefault="00B02FE2" w:rsidP="00B02FE2">
      <w:pPr>
        <w:ind w:left="720" w:firstLine="720"/>
        <w:jc w:val="both"/>
        <w:rPr>
          <w:snapToGrid w:val="0"/>
          <w:sz w:val="24"/>
          <w:szCs w:val="24"/>
          <w:lang w:val="ru-RU"/>
        </w:rPr>
      </w:pPr>
      <w:r w:rsidRPr="00206FC2">
        <w:rPr>
          <w:snapToGrid w:val="0"/>
          <w:sz w:val="24"/>
          <w:szCs w:val="24"/>
          <w:lang w:val="ru-RU"/>
        </w:rPr>
        <w:t xml:space="preserve"> Наш путь возвращения в Россию, - рассказывает Раиса Александровна, - был очень долгим. После войны мы оказались в Бельгии и начали писать письма в Москву с просьбой о возвращении в СССР. И лишь когда мы переехали в 1951 году в Болгарию, которая была практически 16 республикой СССР, мы получили разрешение выехать в Киев в 1956 году. Я закончила филологический факультет, преподавала немецкий язык в университете. Из Киева мы перебрались в Москву. Наталья Сергеевна приезжала</w:t>
      </w:r>
      <w:r>
        <w:rPr>
          <w:snapToGrid w:val="0"/>
          <w:sz w:val="24"/>
          <w:szCs w:val="24"/>
          <w:lang w:val="ru-RU"/>
        </w:rPr>
        <w:t xml:space="preserve"> к нам, похоронена в Москве на Т</w:t>
      </w:r>
      <w:r w:rsidRPr="00206FC2">
        <w:rPr>
          <w:snapToGrid w:val="0"/>
          <w:sz w:val="24"/>
          <w:szCs w:val="24"/>
          <w:lang w:val="ru-RU"/>
        </w:rPr>
        <w:t>ушинском кладбище.</w:t>
      </w:r>
    </w:p>
    <w:p w:rsidR="00B02FE2" w:rsidRDefault="00B02FE2" w:rsidP="00B02FE2">
      <w:pPr>
        <w:ind w:left="720" w:firstLine="720"/>
        <w:jc w:val="both"/>
        <w:rPr>
          <w:snapToGrid w:val="0"/>
          <w:sz w:val="24"/>
          <w:szCs w:val="24"/>
          <w:lang w:val="ru-RU"/>
        </w:rPr>
      </w:pPr>
      <w:r>
        <w:rPr>
          <w:snapToGrid w:val="0"/>
          <w:sz w:val="24"/>
          <w:szCs w:val="24"/>
          <w:lang w:val="ru-RU"/>
        </w:rPr>
        <w:t>Наталья Сергеевна никогда мне не рассказывала о том, что она была фрейлиной Великой Княгини Елизаветы Федоровны. Это я впервые от Вас слышу. Но она помогала мне воспитывать детей, очень нежно ко мне относилась, называла Раечкой, Солнышком. Я была и остаюсь  атеисткой, но семья Арсеньевых была верующей. Однажды в Бельгии меня взяли  с собой в церковь. Я не знала, как себя вести. И священник громко произнес: «Зачем ты сюда пришла? Уходи отсюда!» Наталья Сергеевна схватила меня за руку, быстро увела и утешала. Больше в церковь я не ходила.  К белой эмиграции я отношусь отрицательно. Я понимаю, почему произошла революция в 1917 году. Дворяне были очень высокомерны по отношению к простым людям. Я неоднократно испытывала к себе высокомерное, презрительное отношение, хотя Арсеньевы – это исключение. Я видела за границей, что ни в одной стране нет такого презрительного отношения к простым людям, как  среди русских.</w:t>
      </w:r>
    </w:p>
    <w:p w:rsidR="00B02FE2" w:rsidRDefault="00B02FE2" w:rsidP="00B02FE2">
      <w:pPr>
        <w:ind w:left="720" w:firstLine="720"/>
        <w:jc w:val="both"/>
        <w:rPr>
          <w:snapToGrid w:val="0"/>
          <w:sz w:val="24"/>
          <w:szCs w:val="24"/>
          <w:lang w:val="ru-RU"/>
        </w:rPr>
      </w:pPr>
      <w:r>
        <w:rPr>
          <w:snapToGrid w:val="0"/>
          <w:sz w:val="24"/>
          <w:szCs w:val="24"/>
          <w:lang w:val="ru-RU"/>
        </w:rPr>
        <w:t xml:space="preserve">Еще до перестройки брат Сергея Иван писал из Америки письма, но у них были разные взгляды на жизнь. Однажды в качестве туриста Иван со своей семьей приехал в Москву. Мы встретились и разошлись взаимно не довольными друг другом. Иван был очень высокомерен по отношению к Сергею. Хотя они в своей Америке не смогли даже своим детям дать высшее образование. Их две дочери – </w:t>
      </w:r>
      <w:r>
        <w:rPr>
          <w:snapToGrid w:val="0"/>
          <w:sz w:val="24"/>
          <w:szCs w:val="24"/>
          <w:lang w:val="ru-RU"/>
        </w:rPr>
        <w:lastRenderedPageBreak/>
        <w:t>всего лишь медсестры. Наши же трое детей – все получили высшее образование, квартиры, занимают достойное положение в обществе.</w:t>
      </w:r>
    </w:p>
    <w:p w:rsidR="00B02FE2" w:rsidRDefault="00B02FE2" w:rsidP="00B02FE2">
      <w:pPr>
        <w:ind w:left="720" w:firstLine="720"/>
        <w:jc w:val="both"/>
        <w:rPr>
          <w:snapToGrid w:val="0"/>
          <w:sz w:val="24"/>
          <w:szCs w:val="24"/>
          <w:lang w:val="ru-RU"/>
        </w:rPr>
      </w:pPr>
      <w:r>
        <w:rPr>
          <w:snapToGrid w:val="0"/>
          <w:sz w:val="24"/>
          <w:szCs w:val="24"/>
          <w:lang w:val="ru-RU"/>
        </w:rPr>
        <w:t>Братья Натальи Сергеевны звали ее в Америку. Она к ним ездила в гости и по возвращению сказала, что она хочет умереть на Родине.</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Сергей Иванович Балуев умер в Москве в 2002 году, став светилой в медицинских кругах. Вначале он работал врачом, потом в институте повышения квалификации врачей, занимался научной работой, открыл свою лабораторию. Раиса Александровна и сейчас проживает в Москве. Мне удалось ее разыскать, благодаря Петру Андреевичу Трубецкому, электронный адрес которого я нашла в Интернете. Он был так любезен, что  указал мне и на другие источники, из которых я смогла больше узнать о семье Арсеньевых. Спасибо ему великое и его маме Трубецкой Елене Владимировне, которая подарила мне книгу своего мужа, в которой оказались сведения и об Арсеньевых</w:t>
      </w:r>
      <w:r w:rsidRPr="00206FC2">
        <w:rPr>
          <w:rStyle w:val="aa"/>
          <w:snapToGrid w:val="0"/>
          <w:sz w:val="24"/>
          <w:szCs w:val="24"/>
          <w:lang w:val="ru-RU"/>
        </w:rPr>
        <w:footnoteReference w:id="34"/>
      </w:r>
      <w:r w:rsidRPr="00206FC2">
        <w:rPr>
          <w:snapToGrid w:val="0"/>
          <w:sz w:val="24"/>
          <w:szCs w:val="24"/>
          <w:lang w:val="ru-RU"/>
        </w:rPr>
        <w:t xml:space="preserve">. </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Раиса Александровна с Сергеем Иван</w:t>
      </w:r>
      <w:r>
        <w:rPr>
          <w:snapToGrid w:val="0"/>
          <w:sz w:val="24"/>
          <w:szCs w:val="24"/>
          <w:lang w:val="ru-RU"/>
        </w:rPr>
        <w:t>овичем вырастили троих детей. Все получили высшее образование и живут самостоятельными семьями.</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xml:space="preserve">Конец войны застал Раису Акулову, Сергея Балуева и его мать в американской зоне оккупации, в лагере </w:t>
      </w:r>
      <w:r>
        <w:rPr>
          <w:snapToGrid w:val="0"/>
          <w:sz w:val="24"/>
          <w:szCs w:val="24"/>
          <w:lang w:val="ru-RU"/>
        </w:rPr>
        <w:t>«</w:t>
      </w:r>
      <w:r w:rsidRPr="00206FC2">
        <w:rPr>
          <w:snapToGrid w:val="0"/>
          <w:sz w:val="24"/>
          <w:szCs w:val="24"/>
          <w:lang w:val="ru-RU"/>
        </w:rPr>
        <w:t>перемещенных лиц</w:t>
      </w:r>
      <w:r>
        <w:rPr>
          <w:snapToGrid w:val="0"/>
          <w:sz w:val="24"/>
          <w:szCs w:val="24"/>
          <w:lang w:val="ru-RU"/>
        </w:rPr>
        <w:t>»</w:t>
      </w:r>
      <w:r w:rsidRPr="00206FC2">
        <w:rPr>
          <w:snapToGrid w:val="0"/>
          <w:sz w:val="24"/>
          <w:szCs w:val="24"/>
          <w:lang w:val="ru-RU"/>
        </w:rPr>
        <w:t xml:space="preserve">. «Прибывшие туда наши офицеры, - рассказывает А.В. Трубецкой, - начали сортировать людей для репатриации. Сергей с Раей хотели ехать в Киев. Нельзя: все должны отправляться туда, где их застала война – мера для выявления, кто есть кто. Для Сергея это была Бельгия, куда ему и предложили отправиться. </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А невеста?</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Ну, пусть и она туда едет. А уж оттуда хлопочите о возвращении на Украину.</w:t>
      </w:r>
    </w:p>
    <w:p w:rsidR="00B02FE2" w:rsidRPr="00206FC2" w:rsidRDefault="00B02FE2" w:rsidP="00B02FE2">
      <w:pPr>
        <w:ind w:left="720" w:firstLine="720"/>
        <w:jc w:val="both"/>
        <w:rPr>
          <w:sz w:val="24"/>
          <w:szCs w:val="24"/>
          <w:lang w:val="ru-RU"/>
        </w:rPr>
      </w:pPr>
      <w:r w:rsidRPr="00206FC2">
        <w:rPr>
          <w:snapToGrid w:val="0"/>
          <w:sz w:val="24"/>
          <w:szCs w:val="24"/>
          <w:lang w:val="ru-RU"/>
        </w:rPr>
        <w:t>…В начале 50-х годов ему разрешили переехать в Болгарию – вот тогда-то, по-видимому, и собирали о нем сведения, тогда-то и допрашивали меня в лагере о Сергее (замечательную картотеку имеют органы). И в Киев, и в Москву неоднократно приезжала мать Сергея – Наталья Сергеевна. В последний приезд она долго болела и скончалась на руках у сына. Похоронена тетя Ната на одном из московских кладбищ, на родной земле».</w:t>
      </w:r>
      <w:r w:rsidRPr="00206FC2">
        <w:rPr>
          <w:rStyle w:val="aa"/>
          <w:snapToGrid w:val="0"/>
          <w:sz w:val="24"/>
          <w:szCs w:val="24"/>
          <w:lang w:val="ru-RU"/>
        </w:rPr>
        <w:footnoteReference w:id="35"/>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 xml:space="preserve">В желании побольше узнать о </w:t>
      </w:r>
      <w:r>
        <w:rPr>
          <w:sz w:val="24"/>
          <w:szCs w:val="24"/>
          <w:lang w:val="ru-RU"/>
        </w:rPr>
        <w:t xml:space="preserve">племяннике Арсеньева, </w:t>
      </w:r>
      <w:r w:rsidRPr="00206FC2">
        <w:rPr>
          <w:sz w:val="24"/>
          <w:szCs w:val="24"/>
          <w:lang w:val="ru-RU"/>
        </w:rPr>
        <w:t>Балуеве Сергее Ивановиче, я познакомилась с Голицыным Михаилом Владимировичем. Михаил Владимирович - на редкость доброжелательный и общительный человек. Он пригласил меня к себе домой, когда я приехала в Москву. Я очень обрадовалась, увидев человека солидного возраста, но такого энергичного, веселого, приятного в общении, блестящего, остроумного собеседника. Седые волосы и внимательный взгляд, легкая улыбка и доброжелательность. Жена Тамара Павловна, урожденная Рощина, приготовила окрошку, потому что в Москве стояла неслыханная жара, побившая все рекорды температуры в конце мая. В гостях у Михаила Владимировича были его невестка Нина и внук Михаил, который, как оказалось, работает в Бостоне на скорой помощи. Он приехал в Москву и пришел навестить деда. Михаил Владимирович показал</w:t>
      </w:r>
      <w:r>
        <w:rPr>
          <w:sz w:val="24"/>
          <w:szCs w:val="24"/>
          <w:lang w:val="ru-RU"/>
        </w:rPr>
        <w:t xml:space="preserve"> мне свои живописные работы. В большой комнате</w:t>
      </w:r>
      <w:r w:rsidRPr="00206FC2">
        <w:rPr>
          <w:sz w:val="24"/>
          <w:szCs w:val="24"/>
          <w:lang w:val="ru-RU"/>
        </w:rPr>
        <w:t xml:space="preserve"> висели портреты его родителей, дедушек и бабуше</w:t>
      </w:r>
      <w:r>
        <w:rPr>
          <w:sz w:val="24"/>
          <w:szCs w:val="24"/>
          <w:lang w:val="ru-RU"/>
        </w:rPr>
        <w:t>к кисти Михаила Владимировича. М</w:t>
      </w:r>
      <w:r w:rsidRPr="00206FC2">
        <w:rPr>
          <w:sz w:val="24"/>
          <w:szCs w:val="24"/>
          <w:lang w:val="ru-RU"/>
        </w:rPr>
        <w:t xml:space="preserve">не особенно бросился в глаза портрет красивого мужчины с умным и, я бы сказала, просветленным взором в гулаговской форме. Оказалось, что это портрет отца Михаила Владимировича. Я внимательно рассматривала </w:t>
      </w:r>
      <w:r>
        <w:rPr>
          <w:sz w:val="24"/>
          <w:szCs w:val="24"/>
          <w:lang w:val="ru-RU"/>
        </w:rPr>
        <w:t xml:space="preserve">другие работы </w:t>
      </w:r>
      <w:r w:rsidRPr="00206FC2">
        <w:rPr>
          <w:sz w:val="24"/>
          <w:szCs w:val="24"/>
          <w:lang w:val="ru-RU"/>
        </w:rPr>
        <w:t xml:space="preserve">и не могла выйти из какого-то грустного настроения, в которое втягивала </w:t>
      </w:r>
      <w:r>
        <w:rPr>
          <w:sz w:val="24"/>
          <w:szCs w:val="24"/>
          <w:lang w:val="ru-RU"/>
        </w:rPr>
        <w:t xml:space="preserve">одна </w:t>
      </w:r>
      <w:r w:rsidRPr="00206FC2">
        <w:rPr>
          <w:sz w:val="24"/>
          <w:szCs w:val="24"/>
          <w:lang w:val="ru-RU"/>
        </w:rPr>
        <w:t xml:space="preserve">картина. Михаил Владимирович, объяснил, что мальчик </w:t>
      </w:r>
      <w:r>
        <w:rPr>
          <w:sz w:val="24"/>
          <w:szCs w:val="24"/>
          <w:lang w:val="ru-RU"/>
        </w:rPr>
        <w:t xml:space="preserve">на ней </w:t>
      </w:r>
      <w:r w:rsidRPr="00206FC2">
        <w:rPr>
          <w:sz w:val="24"/>
          <w:szCs w:val="24"/>
          <w:lang w:val="ru-RU"/>
        </w:rPr>
        <w:t xml:space="preserve">на переднем плане – это он сам в 1941 году, когда с классом ходил копать окопы, живя с мамой, сестрой и братом в Дмитровке. У окопа стоит с лопатой учительница, а рядом с ней </w:t>
      </w:r>
      <w:r w:rsidRPr="00206FC2">
        <w:rPr>
          <w:sz w:val="24"/>
          <w:szCs w:val="24"/>
          <w:lang w:val="ru-RU"/>
        </w:rPr>
        <w:lastRenderedPageBreak/>
        <w:t>лейтенант без руки, руководивший работами. Люди на этой картине маленькие, а за окопами на большом пространстве видны поля и леса – одним словом, российские просторы, Родина, которая так пронзительно дорога в годину опасности.</w:t>
      </w:r>
    </w:p>
    <w:p w:rsidR="00B02FE2" w:rsidRPr="00206FC2" w:rsidRDefault="00B02FE2" w:rsidP="00B02FE2">
      <w:pPr>
        <w:ind w:left="720" w:firstLine="720"/>
        <w:jc w:val="both"/>
        <w:rPr>
          <w:sz w:val="24"/>
          <w:szCs w:val="24"/>
          <w:lang w:val="ru-RU"/>
        </w:rPr>
      </w:pPr>
      <w:r w:rsidRPr="00206FC2">
        <w:rPr>
          <w:sz w:val="24"/>
          <w:szCs w:val="24"/>
          <w:lang w:val="ru-RU"/>
        </w:rPr>
        <w:t xml:space="preserve">На противоположной стене в этой же комнате на картине изображено множество людей у православного алтаря. </w:t>
      </w:r>
    </w:p>
    <w:p w:rsidR="00B02FE2" w:rsidRPr="00206FC2" w:rsidRDefault="00B02FE2" w:rsidP="00B02FE2">
      <w:pPr>
        <w:ind w:left="720" w:firstLine="720"/>
        <w:jc w:val="both"/>
        <w:rPr>
          <w:sz w:val="24"/>
          <w:szCs w:val="24"/>
          <w:lang w:val="ru-RU"/>
        </w:rPr>
      </w:pPr>
      <w:r w:rsidRPr="00206FC2">
        <w:rPr>
          <w:sz w:val="24"/>
          <w:szCs w:val="24"/>
          <w:lang w:val="ru-RU"/>
        </w:rPr>
        <w:t>- Это, - объяснил Михаил Владимирович, - сто Голицыных. Нашему роду в 2008 году исполняется шестьсот лет.</w:t>
      </w:r>
    </w:p>
    <w:p w:rsidR="00B02FE2" w:rsidRPr="00206FC2" w:rsidRDefault="00B02FE2" w:rsidP="00B02FE2">
      <w:pPr>
        <w:ind w:left="720" w:firstLine="720"/>
        <w:jc w:val="both"/>
        <w:rPr>
          <w:sz w:val="24"/>
          <w:szCs w:val="24"/>
          <w:lang w:val="ru-RU"/>
        </w:rPr>
      </w:pPr>
      <w:r w:rsidRPr="00206FC2">
        <w:rPr>
          <w:sz w:val="24"/>
          <w:szCs w:val="24"/>
          <w:lang w:val="ru-RU"/>
        </w:rPr>
        <w:t>Я восхищаюсь этой внушительной цифрой. И предупреждая мое желание - побольше узнать об этой фамилии, - Михаил Владимирович достает свою книгу «Записки геолога» и подписывает  ее мне «на долгую память». Действительно, я буду долго помнить нашу встречу и благодарить словами и мысленно за этот дар жизни. Михаил Владимирович рассказал о своей дружбе с автором книги «Пути неисповедимы»:</w:t>
      </w:r>
    </w:p>
    <w:p w:rsidR="00B02FE2" w:rsidRPr="00206FC2" w:rsidRDefault="00B02FE2" w:rsidP="00B02FE2">
      <w:pPr>
        <w:ind w:left="720" w:firstLine="720"/>
        <w:jc w:val="both"/>
        <w:rPr>
          <w:sz w:val="24"/>
          <w:szCs w:val="24"/>
          <w:lang w:val="ru-RU"/>
        </w:rPr>
      </w:pPr>
      <w:r w:rsidRPr="00206FC2">
        <w:rPr>
          <w:sz w:val="24"/>
          <w:szCs w:val="24"/>
          <w:lang w:val="ru-RU"/>
        </w:rPr>
        <w:t xml:space="preserve">- Первая встреча с Трубецким Андреем Владимировичем произошла в 1939 году. Андрея тогда забрали в армию, и он к нам приехал солдатом в форме. Началась война. Мы Андрея очень любили, потому что он был старше нас на семь лет, и он поступил в университет, потом армия, война, плен. Когда он вернулся, стал ухаживать за моей сестрой, у нас была очень веселая компания. В Дмитровке вместе капусту рубили, заготавливая на зиму. Мы на Андрея просто молились, потому что были моложе. Он был очень интересным рассказчиком. Он рассказывал о своих перипетиях, которые иногда носили даже детективный характер. Потом мы рядом учились. Он учился в Московском университете, а в соседнем здании, в геолого-разведывательном институте – я. Мы часто встречались на переменах, много общались. Когда Андрей с Леной поженились, Мы с Тамарой еще женихались. И мы пришли к ним на квартиру, которую они снимали. Это была маленькая комната, но мы у них пировали. А потом мы ушли, но я незаметно завел будильник на 3 часа. Мы ушли часов в 12, а они пока улеглись, а потом, - рассказывал Андрей, - только он заснул, вдруг на всю комнату: - Др-р-р-р! Вскочил, посмотрел на время и все понял. Тамара Павловна и я дружно смеемся. </w:t>
      </w:r>
    </w:p>
    <w:p w:rsidR="00B02FE2" w:rsidRPr="00206FC2" w:rsidRDefault="00B02FE2" w:rsidP="00B02FE2">
      <w:pPr>
        <w:ind w:left="720" w:firstLine="720"/>
        <w:jc w:val="both"/>
        <w:rPr>
          <w:sz w:val="24"/>
          <w:szCs w:val="24"/>
          <w:lang w:val="ru-RU"/>
        </w:rPr>
      </w:pPr>
      <w:r w:rsidRPr="00206FC2">
        <w:rPr>
          <w:sz w:val="24"/>
          <w:szCs w:val="24"/>
          <w:lang w:val="ru-RU"/>
        </w:rPr>
        <w:t>-</w:t>
      </w:r>
      <w:r>
        <w:rPr>
          <w:sz w:val="24"/>
          <w:szCs w:val="24"/>
          <w:lang w:val="ru-RU"/>
        </w:rPr>
        <w:t xml:space="preserve"> </w:t>
      </w:r>
      <w:r w:rsidRPr="00206FC2">
        <w:rPr>
          <w:sz w:val="24"/>
          <w:szCs w:val="24"/>
          <w:lang w:val="ru-RU"/>
        </w:rPr>
        <w:t xml:space="preserve">Потом они начали усиленно рожать детей. Елка первая была. Они жили в сарае тогда, в котором углы ночью замерзали, они были белыми от мороза. И девочка спала в том углу, где меньше было холодно, угол там не промерзал, где этот сарай примыкал к дому. Вот так жили, но жили весело, хоть и на стипендию. Потом Андрей вынужден был уехать на семь лет в Караганду. Детей у них не было тогда, когда они вынужденно расстались. Елена его ждала. А когда он вернулся в 1956 году, родилась Лека, Елизавета. А потом пошли сразу четыре брата: один другого краше. Лека умерла. Вот почему старшие умирают? Вот у меня Володька умер, старший сын. Видимо, это какие-то на роду написанные вещи. Я всю жизнь брал пример с Андрея, всегда старался подтянуться к его уровню знаний, уровню общения. Он для нас был камертоном. Потом мы уехали в Караганду, где мы с Тамарой работали и там своих 4 детей заимели. А с Трубецкими встречались летом, на дачу приезжали, которую они снимали около Звенигорода. Потом, когда они вернулись, то все праздники, государственные и православные, дни рождения отмечали вместе. Прекрасные застолья были! Все Трубецкие пели великолепно и сейчас поют, под гитару - старинные романсы. И новые песни. Потом Андрей с Еленой завели дом, около Дмитрово. Там мы тоже у них отмечали праздники. У них великолепный сад. Они картошку выращивали сами для себя. Четыре мужика возьмут лопаты и посадят. У них гектар земли, и они отличную картошку выращивали. Здесь с удовольствием всегда встречались. Он оставил записки, кроме тех, которые изданы в книге «Пути неисповедимы». Николай и Миша, сыновья, намерены их издать. Елена им помогает. Я ему говорил: «Андрей, опиши еще 50 </w:t>
      </w:r>
      <w:r w:rsidRPr="00206FC2">
        <w:rPr>
          <w:sz w:val="24"/>
          <w:szCs w:val="24"/>
          <w:lang w:val="ru-RU"/>
        </w:rPr>
        <w:lastRenderedPageBreak/>
        <w:t>лет после войны, а сейчас уже 60. И в последние годы он уже на пенсии был, не работал, но много писал. Это был человек высокого благородства, глубокой порядочности, высокой культуры. Пример, как надо жить семьей. Мы часто ругаемся, а у них очень дружная семья. Лена у нас очень принципиальная, никаких компромиссов, но Андрея слушалась. Он был экспертом в государственной высшей аттестационной комиссии по присуждению ученой степени. Он там работал, и было время для мемуаров.</w:t>
      </w:r>
    </w:p>
    <w:p w:rsidR="00B02FE2" w:rsidRPr="00206FC2" w:rsidRDefault="00B02FE2" w:rsidP="00B02FE2">
      <w:pPr>
        <w:ind w:left="720" w:firstLine="720"/>
        <w:jc w:val="both"/>
        <w:rPr>
          <w:sz w:val="24"/>
          <w:szCs w:val="24"/>
          <w:lang w:val="ru-RU"/>
        </w:rPr>
      </w:pPr>
      <w:r w:rsidRPr="00206FC2">
        <w:rPr>
          <w:sz w:val="24"/>
          <w:szCs w:val="24"/>
          <w:lang w:val="ru-RU"/>
        </w:rPr>
        <w:t xml:space="preserve">С Сергеем Балуевым я познакомился в Киеве. Он там жил, а я с сыном путешествовал к Черному морю. Нас он очень хорошо принимал. Это был 1967 год. Сергей был замечательным человеком. </w:t>
      </w:r>
      <w:r>
        <w:rPr>
          <w:sz w:val="24"/>
          <w:szCs w:val="24"/>
          <w:lang w:val="ru-RU"/>
        </w:rPr>
        <w:t xml:space="preserve">А потом мы с ним </w:t>
      </w:r>
      <w:r w:rsidRPr="00206FC2">
        <w:rPr>
          <w:sz w:val="24"/>
          <w:szCs w:val="24"/>
          <w:lang w:val="ru-RU"/>
        </w:rPr>
        <w:t xml:space="preserve">часто встречались у Трубецких. </w:t>
      </w:r>
    </w:p>
    <w:p w:rsidR="00B02FE2" w:rsidRPr="00206FC2" w:rsidRDefault="00B02FE2" w:rsidP="00B02FE2">
      <w:pPr>
        <w:ind w:left="720" w:firstLine="720"/>
        <w:jc w:val="both"/>
        <w:rPr>
          <w:sz w:val="24"/>
          <w:szCs w:val="24"/>
          <w:lang w:val="ru-RU"/>
        </w:rPr>
      </w:pPr>
      <w:r w:rsidRPr="00206FC2">
        <w:rPr>
          <w:sz w:val="24"/>
          <w:szCs w:val="24"/>
          <w:lang w:val="ru-RU"/>
        </w:rPr>
        <w:t xml:space="preserve">С Тамарой Павловной, она родом из крестьянской семьи, встретились в 1941 году. Мы учились в одной школе. </w:t>
      </w:r>
    </w:p>
    <w:p w:rsidR="00B02FE2" w:rsidRPr="00206FC2" w:rsidRDefault="00B02FE2" w:rsidP="00B02FE2">
      <w:pPr>
        <w:ind w:left="720" w:firstLine="720"/>
        <w:jc w:val="both"/>
        <w:rPr>
          <w:sz w:val="24"/>
          <w:szCs w:val="24"/>
          <w:lang w:val="ru-RU"/>
        </w:rPr>
      </w:pPr>
      <w:r w:rsidRPr="00206FC2">
        <w:rPr>
          <w:sz w:val="24"/>
          <w:szCs w:val="24"/>
          <w:lang w:val="ru-RU"/>
        </w:rPr>
        <w:t xml:space="preserve">Пришла Катя, супруга второго моего сына. Катя – наш милый доктор, она нас всех лечит. </w:t>
      </w:r>
    </w:p>
    <w:p w:rsidR="00B02FE2" w:rsidRPr="00206FC2" w:rsidRDefault="00B02FE2" w:rsidP="00B02FE2">
      <w:pPr>
        <w:ind w:left="720" w:firstLine="720"/>
        <w:jc w:val="both"/>
        <w:rPr>
          <w:sz w:val="24"/>
          <w:szCs w:val="24"/>
          <w:lang w:val="ru-RU"/>
        </w:rPr>
      </w:pPr>
      <w:r w:rsidRPr="00206FC2">
        <w:rPr>
          <w:sz w:val="24"/>
          <w:szCs w:val="24"/>
          <w:lang w:val="ru-RU"/>
        </w:rPr>
        <w:t>Я остаюсь патриотом, хотя были преследования семьи. Преследование дворянства со стороны советской власти нельзя оправдать. Ненужно было устранять интеллигенци</w:t>
      </w:r>
      <w:r>
        <w:rPr>
          <w:sz w:val="24"/>
          <w:szCs w:val="24"/>
          <w:lang w:val="ru-RU"/>
        </w:rPr>
        <w:t>ю. Но объяснить это можно. Все-</w:t>
      </w:r>
      <w:r w:rsidRPr="00206FC2">
        <w:rPr>
          <w:sz w:val="24"/>
          <w:szCs w:val="24"/>
          <w:lang w:val="ru-RU"/>
        </w:rPr>
        <w:t>таки люди из низших слоев вырвались наверх, и «душителей» к стенке. Хотя, например, Шереметьевы, они были вне политики. Они были культурными людьми и много делали для России. Это были просветители. Во всех многочисленных имениях были бесплатные школы, больницы. Если у крестьянина сгорел дом, моментально давали на новый. Были, конечно, помещики и дворяне плохие, были. Но это как везде есть люди хорошие и плохие. Так что оправдывать гонения дворянства нельзя. Все мы, дети погибшего в тюрьме Владимира Михайловича Голицына, окончили институты при советской власти, получили квартиры бесплатно. Мы защитили диссертации. Дети мои, внуки человеками стали. (Михаил Владимирович настаивает на «человеках», а не людях). Мы шли вместе со всей страной, со всеми горестями, бедами, с 91 и 93 годами, со всеми этими перетурбациями. Мы были со страной, не жаждали труфелей и ананасов. С утра овсяная каша и дальше, что Бог пошлет. И сейчас мы с женой мечтаем построить дачный домик, а потом оставить кому-ниб</w:t>
      </w:r>
      <w:r>
        <w:rPr>
          <w:sz w:val="24"/>
          <w:szCs w:val="24"/>
          <w:lang w:val="ru-RU"/>
        </w:rPr>
        <w:t>удь из детей или внуков. Алешка -</w:t>
      </w:r>
      <w:r w:rsidRPr="00206FC2">
        <w:rPr>
          <w:sz w:val="24"/>
          <w:szCs w:val="24"/>
          <w:lang w:val="ru-RU"/>
        </w:rPr>
        <w:t xml:space="preserve"> наш внук, шахматист, один из наших любимых внуков.</w:t>
      </w:r>
    </w:p>
    <w:p w:rsidR="00B02FE2" w:rsidRPr="00206FC2" w:rsidRDefault="00B02FE2" w:rsidP="00B02FE2">
      <w:pPr>
        <w:ind w:left="720" w:firstLine="720"/>
        <w:jc w:val="both"/>
        <w:rPr>
          <w:sz w:val="24"/>
          <w:szCs w:val="24"/>
          <w:lang w:val="ru-RU"/>
        </w:rPr>
      </w:pPr>
      <w:r w:rsidRPr="00206FC2">
        <w:rPr>
          <w:sz w:val="24"/>
          <w:szCs w:val="24"/>
          <w:lang w:val="ru-RU"/>
        </w:rPr>
        <w:t>День клонился к вечеру. Мы вышли на остановку автобуса вместе с Ниной и ее сыном Мишей. Говорили о Москве, о том, что есть страны, где запрещается строить больше 4 одинаковых домов, но и в Москве уже начинают разнообразить проекты домов, и в новых микрорайонах уже не все дома одинаковые. У метро я вышла, простившись с людьми, которые были так милы и отзывчивы, потомки великой династии.</w:t>
      </w:r>
    </w:p>
    <w:p w:rsidR="00B02FE2" w:rsidRPr="00206FC2" w:rsidRDefault="00B02FE2" w:rsidP="00B02FE2">
      <w:pPr>
        <w:ind w:left="720" w:firstLine="720"/>
        <w:jc w:val="both"/>
        <w:rPr>
          <w:snapToGrid w:val="0"/>
          <w:sz w:val="24"/>
          <w:szCs w:val="24"/>
          <w:lang w:val="ru-RU"/>
        </w:rPr>
      </w:pPr>
    </w:p>
    <w:p w:rsidR="00B02FE2" w:rsidRPr="00206FC2" w:rsidRDefault="00B02FE2" w:rsidP="00B02FE2">
      <w:pPr>
        <w:ind w:left="720" w:firstLine="720"/>
        <w:jc w:val="both"/>
        <w:rPr>
          <w:snapToGrid w:val="0"/>
          <w:sz w:val="24"/>
          <w:szCs w:val="24"/>
          <w:lang w:val="ru-RU"/>
        </w:rPr>
      </w:pPr>
    </w:p>
    <w:p w:rsidR="00B02FE2" w:rsidRPr="00206FC2" w:rsidRDefault="00B02FE2" w:rsidP="00B02FE2">
      <w:pPr>
        <w:ind w:left="720" w:firstLine="720"/>
        <w:jc w:val="center"/>
        <w:rPr>
          <w:b/>
          <w:snapToGrid w:val="0"/>
          <w:sz w:val="24"/>
          <w:szCs w:val="24"/>
          <w:lang w:val="ru-RU"/>
        </w:rPr>
      </w:pPr>
      <w:r w:rsidRPr="00206FC2">
        <w:rPr>
          <w:b/>
          <w:snapToGrid w:val="0"/>
          <w:sz w:val="24"/>
          <w:szCs w:val="24"/>
          <w:lang w:val="ru-RU"/>
        </w:rPr>
        <w:t>Русский историк Василий Арсеньев</w:t>
      </w:r>
    </w:p>
    <w:p w:rsidR="00B02FE2" w:rsidRPr="00206FC2" w:rsidRDefault="00B02FE2" w:rsidP="00B02FE2">
      <w:pPr>
        <w:ind w:left="720" w:firstLine="720"/>
        <w:jc w:val="both"/>
        <w:rPr>
          <w:snapToGrid w:val="0"/>
          <w:sz w:val="24"/>
          <w:szCs w:val="24"/>
          <w:lang w:val="ru-RU"/>
        </w:rPr>
      </w:pPr>
    </w:p>
    <w:p w:rsidR="00B02FE2" w:rsidRPr="00206FC2" w:rsidRDefault="00B02FE2" w:rsidP="00B02FE2">
      <w:pPr>
        <w:ind w:left="720" w:firstLine="720"/>
        <w:jc w:val="both"/>
        <w:rPr>
          <w:sz w:val="24"/>
          <w:szCs w:val="24"/>
          <w:lang w:val="ru-RU"/>
        </w:rPr>
      </w:pPr>
    </w:p>
    <w:p w:rsidR="00B02FE2" w:rsidRPr="00206FC2" w:rsidRDefault="00B02FE2" w:rsidP="00B02FE2">
      <w:pPr>
        <w:pStyle w:val="21"/>
        <w:ind w:left="720" w:firstLine="720"/>
        <w:rPr>
          <w:sz w:val="24"/>
          <w:szCs w:val="24"/>
          <w:lang w:val="ru-RU"/>
        </w:rPr>
      </w:pPr>
    </w:p>
    <w:p w:rsidR="00B02FE2" w:rsidRPr="00206FC2" w:rsidRDefault="00B02FE2" w:rsidP="00B02FE2">
      <w:pPr>
        <w:ind w:left="720" w:firstLine="720"/>
        <w:jc w:val="both"/>
        <w:rPr>
          <w:sz w:val="24"/>
          <w:szCs w:val="24"/>
          <w:lang w:val="ru-RU"/>
        </w:rPr>
      </w:pPr>
      <w:r w:rsidRPr="00206FC2">
        <w:rPr>
          <w:color w:val="000000"/>
          <w:sz w:val="24"/>
          <w:szCs w:val="24"/>
          <w:lang w:val="ru-RU"/>
        </w:rPr>
        <w:t xml:space="preserve">Судьба  старшего брата Николая Сергеевича - Василия Сергеевича, выдающегося историка-генеалога - удивительна.  Он родился 14 марта  1883 года, в Софии, столице Болгарии. Окончив гимназический курс Лицея цесаревича Николая с золотой медалью, </w:t>
      </w:r>
      <w:r w:rsidRPr="00206FC2">
        <w:rPr>
          <w:sz w:val="24"/>
          <w:szCs w:val="24"/>
          <w:lang w:val="ru-RU"/>
        </w:rPr>
        <w:t xml:space="preserve">проявив склонность к "словесным наукам", </w:t>
      </w:r>
      <w:r w:rsidRPr="00206FC2">
        <w:rPr>
          <w:color w:val="000000"/>
          <w:sz w:val="24"/>
          <w:szCs w:val="24"/>
          <w:lang w:val="ru-RU"/>
        </w:rPr>
        <w:t xml:space="preserve">получил юридическое образование (университетский диплом 1 степени). </w:t>
      </w:r>
      <w:r w:rsidRPr="00206FC2">
        <w:rPr>
          <w:sz w:val="24"/>
          <w:szCs w:val="24"/>
          <w:lang w:val="ru-RU"/>
        </w:rPr>
        <w:t xml:space="preserve">Еще в  годы учебы в лицее он начал серьезно заниматься историей дворянского сословия, генеалогией, коллекционированием старинных книг. В.С. Арсеньев, как и его отец С. В. </w:t>
      </w:r>
      <w:r w:rsidRPr="00206FC2">
        <w:rPr>
          <w:sz w:val="24"/>
          <w:szCs w:val="24"/>
          <w:lang w:val="ru-RU"/>
        </w:rPr>
        <w:lastRenderedPageBreak/>
        <w:t xml:space="preserve">Арсеньев, был поклонником блестящего таланта В. О. Ключевского. Генеалогия оставалась его главным увлечением. С </w:t>
      </w:r>
      <w:smartTag w:uri="urn:schemas-microsoft-com:office:smarttags" w:element="metricconverter">
        <w:smartTagPr>
          <w:attr w:name="ProductID" w:val="1898 г"/>
        </w:smartTagPr>
        <w:r w:rsidRPr="00206FC2">
          <w:rPr>
            <w:sz w:val="24"/>
            <w:szCs w:val="24"/>
            <w:lang w:val="ru-RU"/>
          </w:rPr>
          <w:t>1898 года</w:t>
        </w:r>
      </w:smartTag>
      <w:r w:rsidRPr="00206FC2">
        <w:rPr>
          <w:sz w:val="24"/>
          <w:szCs w:val="24"/>
          <w:lang w:val="ru-RU"/>
        </w:rPr>
        <w:t xml:space="preserve"> В. С. Арсеньев начал серьезно собирать материал для книги "Род дворян Арсеньевых. 1389-1901". Стараясь изучить все, что было когда-либо написано об Арсеньевых, он собрал много различных документов, имеющих большое значение для изучения истории России. "Род дворян Арсеньевых. 1389-1901" был издан в 1903 году под наблюдением директора народных училищ Тульской губернии, историка дворянского сословия, краеведа М. Т. Яблочкова. В книге имеется изображение и описание герба дворян Арсеньевых, поколенная роспись этого рода со всевозможными дополнениями к ней, список губерний, в которых Арсеньевы владели недвижимой собственностью. В приложении даны многочисленные документы Арсеньевых за 1694 - 1831 гг.: жалованные царские грамоты, царские указы, челобитные, отписки Арсеньевых, дарственные и мировые записки, купчие, наградные дела Арсеньевых, переписка князя А. Д. Мен</w:t>
      </w:r>
      <w:r>
        <w:rPr>
          <w:sz w:val="24"/>
          <w:szCs w:val="24"/>
          <w:lang w:val="ru-RU"/>
        </w:rPr>
        <w:t>ь</w:t>
      </w:r>
      <w:r w:rsidRPr="00206FC2">
        <w:rPr>
          <w:sz w:val="24"/>
          <w:szCs w:val="24"/>
          <w:lang w:val="ru-RU"/>
        </w:rPr>
        <w:t xml:space="preserve">шикова с В. М. и Д. М. Арсеньевыми за 1702-1714 годы, переписка Г. Р. Державина с И. М. Арсеньевым за </w:t>
      </w:r>
      <w:smartTag w:uri="urn:schemas-microsoft-com:office:smarttags" w:element="metricconverter">
        <w:smartTagPr>
          <w:attr w:name="ProductID" w:val="1786 г"/>
        </w:smartTagPr>
        <w:r w:rsidRPr="00206FC2">
          <w:rPr>
            <w:sz w:val="24"/>
            <w:szCs w:val="24"/>
            <w:lang w:val="ru-RU"/>
          </w:rPr>
          <w:t>1786 год</w:t>
        </w:r>
      </w:smartTag>
      <w:r w:rsidRPr="00206FC2">
        <w:rPr>
          <w:sz w:val="24"/>
          <w:szCs w:val="24"/>
          <w:lang w:val="ru-RU"/>
        </w:rPr>
        <w:t xml:space="preserve">, письма М. Ю. Лермонтова к бабушке Е. А. Арсеньевой за 1836-1840 годы, духовное завещание Ю. П. Лермонтова </w:t>
      </w:r>
      <w:smartTag w:uri="urn:schemas-microsoft-com:office:smarttags" w:element="metricconverter">
        <w:smartTagPr>
          <w:attr w:name="ProductID" w:val="1831 г"/>
        </w:smartTagPr>
        <w:r w:rsidRPr="00206FC2">
          <w:rPr>
            <w:sz w:val="24"/>
            <w:szCs w:val="24"/>
            <w:lang w:val="ru-RU"/>
          </w:rPr>
          <w:t>1831 года</w:t>
        </w:r>
      </w:smartTag>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 xml:space="preserve">В декабре </w:t>
      </w:r>
      <w:smartTag w:uri="urn:schemas-microsoft-com:office:smarttags" w:element="metricconverter">
        <w:smartTagPr>
          <w:attr w:name="ProductID" w:val="1903 г"/>
        </w:smartTagPr>
        <w:r w:rsidRPr="00206FC2">
          <w:rPr>
            <w:sz w:val="24"/>
            <w:szCs w:val="24"/>
            <w:lang w:val="ru-RU"/>
          </w:rPr>
          <w:t>1903 года</w:t>
        </w:r>
      </w:smartTag>
      <w:r w:rsidRPr="00206FC2">
        <w:rPr>
          <w:sz w:val="24"/>
          <w:szCs w:val="24"/>
          <w:lang w:val="ru-RU"/>
        </w:rPr>
        <w:t xml:space="preserve"> Тульское дворянское депутатское собрание прислало В. С. Арсеньеву благодарность за книгу. Генеалоги также откликнулись на это издание: в </w:t>
      </w:r>
      <w:smartTag w:uri="urn:schemas-microsoft-com:office:smarttags" w:element="metricconverter">
        <w:smartTagPr>
          <w:attr w:name="ProductID" w:val="1903 г"/>
        </w:smartTagPr>
        <w:r w:rsidRPr="00206FC2">
          <w:rPr>
            <w:sz w:val="24"/>
            <w:szCs w:val="24"/>
            <w:lang w:val="ru-RU"/>
          </w:rPr>
          <w:t>1903 года</w:t>
        </w:r>
      </w:smartTag>
      <w:r w:rsidRPr="00206FC2">
        <w:rPr>
          <w:sz w:val="24"/>
          <w:szCs w:val="24"/>
          <w:lang w:val="ru-RU"/>
        </w:rPr>
        <w:t xml:space="preserve"> Н. Н. Кашкин доставил В.С. Арсеньеву дополнительные сведения и поправки к книге; в </w:t>
      </w:r>
      <w:smartTag w:uri="urn:schemas-microsoft-com:office:smarttags" w:element="metricconverter">
        <w:smartTagPr>
          <w:attr w:name="ProductID" w:val="1904 г"/>
        </w:smartTagPr>
        <w:r w:rsidRPr="00206FC2">
          <w:rPr>
            <w:sz w:val="24"/>
            <w:szCs w:val="24"/>
            <w:lang w:val="ru-RU"/>
          </w:rPr>
          <w:t>1904 г</w:t>
        </w:r>
      </w:smartTag>
      <w:r w:rsidRPr="00206FC2">
        <w:rPr>
          <w:sz w:val="24"/>
          <w:szCs w:val="24"/>
          <w:lang w:val="ru-RU"/>
        </w:rPr>
        <w:t xml:space="preserve">. профессор Петербургского университета М. А. Таубе дал книге В. С. Арсеньева положительный отзыв; тогда же Д. Корсаков прислал ему список литературы об Арсеньевых. В журнале "Исторический вестник" в сентябре </w:t>
      </w:r>
      <w:smartTag w:uri="urn:schemas-microsoft-com:office:smarttags" w:element="metricconverter">
        <w:smartTagPr>
          <w:attr w:name="ProductID" w:val="1904 г"/>
        </w:smartTagPr>
        <w:r w:rsidRPr="00206FC2">
          <w:rPr>
            <w:sz w:val="24"/>
            <w:szCs w:val="24"/>
            <w:lang w:val="ru-RU"/>
          </w:rPr>
          <w:t>1904 года</w:t>
        </w:r>
      </w:smartTag>
      <w:r w:rsidRPr="00206FC2">
        <w:rPr>
          <w:sz w:val="24"/>
          <w:szCs w:val="24"/>
          <w:lang w:val="ru-RU"/>
        </w:rPr>
        <w:t xml:space="preserve"> появилась рецензия на "Род дворян Арсеньевых". Она наряду с общей положительной оценкой книги содержала указание на то, что В.С. Арсеньев, собрав богатый материал, не разработал его до конца.</w:t>
      </w:r>
    </w:p>
    <w:p w:rsidR="00B02FE2" w:rsidRPr="00206FC2" w:rsidRDefault="00B02FE2" w:rsidP="00B02FE2">
      <w:pPr>
        <w:ind w:left="720" w:firstLine="720"/>
        <w:jc w:val="both"/>
        <w:rPr>
          <w:sz w:val="24"/>
          <w:szCs w:val="24"/>
          <w:lang w:val="ru-RU"/>
        </w:rPr>
      </w:pPr>
      <w:r w:rsidRPr="00206FC2">
        <w:rPr>
          <w:sz w:val="24"/>
          <w:szCs w:val="24"/>
          <w:lang w:val="ru-RU"/>
        </w:rPr>
        <w:t xml:space="preserve">В.С. Арсеньев занимался историей не только своего рода. В годы учебы в Москве он записывал легенды и предания дворянских родов Воейковых, Шепелевых, Духовских. Им были подготовлены работы "Род дворян Горяиновых. 1550-1905", "Род дворян Исуповых (Юсуповых)", которые включены М. Т. Яблочковым в </w:t>
      </w:r>
      <w:smartTag w:uri="urn:schemas-microsoft-com:office:smarttags" w:element="metricconverter">
        <w:smartTagPr>
          <w:attr w:name="ProductID" w:val="1905 г"/>
        </w:smartTagPr>
        <w:r w:rsidRPr="00206FC2">
          <w:rPr>
            <w:sz w:val="24"/>
            <w:szCs w:val="24"/>
            <w:lang w:val="ru-RU"/>
          </w:rPr>
          <w:t>1905 году</w:t>
        </w:r>
      </w:smartTag>
      <w:r w:rsidRPr="00206FC2">
        <w:rPr>
          <w:sz w:val="24"/>
          <w:szCs w:val="24"/>
          <w:lang w:val="ru-RU"/>
        </w:rPr>
        <w:t xml:space="preserve"> в девятый том многотомного издания "Дворянское сословие Тульской губернии". В этом же томе была опубликована совместная работа М.Т. Яблочкова и В.С. Арсеньева "Род дворян Павловых".</w:t>
      </w:r>
    </w:p>
    <w:p w:rsidR="00B02FE2" w:rsidRPr="00206FC2" w:rsidRDefault="00B02FE2" w:rsidP="00B02FE2">
      <w:pPr>
        <w:ind w:left="720" w:firstLine="720"/>
        <w:jc w:val="both"/>
        <w:rPr>
          <w:sz w:val="24"/>
          <w:szCs w:val="24"/>
          <w:lang w:val="ru-RU"/>
        </w:rPr>
      </w:pPr>
    </w:p>
    <w:p w:rsidR="00B02FE2" w:rsidRPr="00206FC2" w:rsidRDefault="00B02FE2" w:rsidP="00B02FE2">
      <w:pPr>
        <w:ind w:left="720" w:firstLine="720"/>
        <w:jc w:val="both"/>
        <w:rPr>
          <w:sz w:val="24"/>
          <w:szCs w:val="24"/>
          <w:lang w:val="ru-RU"/>
        </w:rPr>
      </w:pPr>
      <w:r w:rsidRPr="00206FC2">
        <w:rPr>
          <w:color w:val="000000"/>
          <w:sz w:val="24"/>
          <w:szCs w:val="24"/>
          <w:lang w:val="ru-RU"/>
        </w:rPr>
        <w:t xml:space="preserve">После окончания университета в 1904 году Василий Сергеевич был причислен к Московскому Главному архиву Министерства иностранных дел, а через полгода был назначен чиновником особых поручений при Владимирском губернаторе. </w:t>
      </w:r>
      <w:r w:rsidRPr="00206FC2">
        <w:rPr>
          <w:sz w:val="24"/>
          <w:szCs w:val="24"/>
          <w:lang w:val="ru-RU"/>
        </w:rPr>
        <w:t>Во Владимире он не оставил свои научные занятия: стал действительным членом Историко-родословного общества в Москве и Владимирской ученой архивной комиссии.</w:t>
      </w:r>
    </w:p>
    <w:p w:rsidR="00B02FE2" w:rsidRPr="00206FC2" w:rsidRDefault="00B02FE2" w:rsidP="00B02FE2">
      <w:pPr>
        <w:ind w:left="720" w:firstLine="720"/>
        <w:jc w:val="both"/>
        <w:rPr>
          <w:sz w:val="24"/>
          <w:szCs w:val="24"/>
          <w:lang w:val="ru-RU"/>
        </w:rPr>
      </w:pPr>
      <w:r w:rsidRPr="00206FC2">
        <w:rPr>
          <w:sz w:val="24"/>
          <w:szCs w:val="24"/>
          <w:lang w:val="ru-RU"/>
        </w:rPr>
        <w:t xml:space="preserve">В июле </w:t>
      </w:r>
      <w:smartTag w:uri="urn:schemas-microsoft-com:office:smarttags" w:element="metricconverter">
        <w:smartTagPr>
          <w:attr w:name="ProductID" w:val="1905 г"/>
        </w:smartTagPr>
        <w:r w:rsidRPr="00206FC2">
          <w:rPr>
            <w:sz w:val="24"/>
            <w:szCs w:val="24"/>
            <w:lang w:val="ru-RU"/>
          </w:rPr>
          <w:t>1905 года</w:t>
        </w:r>
      </w:smartTag>
      <w:r w:rsidRPr="00206FC2">
        <w:rPr>
          <w:sz w:val="24"/>
          <w:szCs w:val="24"/>
          <w:lang w:val="ru-RU"/>
        </w:rPr>
        <w:t xml:space="preserve"> В.С. Арсеньев перешел на службу советником юридического отделения Седлецкого губернского правления. Там же он пытался организовать отделение Историко-родословного общества, вел переписку об этом с председателем общества Л. И. Савеловым. Седлецкий губернатор предложил В.С. Арсеньеву составить список дворянских родов Седлецкой губернии на основании архива Седлецкого губернского правления, а также собирать необходимые сведения по истории и археологии губернии. Список дворянских родов Седлецкой губернии был составлен, но не опубликован.</w:t>
      </w:r>
    </w:p>
    <w:p w:rsidR="00B02FE2" w:rsidRPr="00206FC2" w:rsidRDefault="00B02FE2" w:rsidP="00B02FE2">
      <w:pPr>
        <w:ind w:left="720" w:firstLine="720"/>
        <w:jc w:val="both"/>
        <w:rPr>
          <w:sz w:val="24"/>
          <w:szCs w:val="24"/>
          <w:lang w:val="ru-RU"/>
        </w:rPr>
      </w:pPr>
      <w:r w:rsidRPr="00206FC2">
        <w:rPr>
          <w:sz w:val="24"/>
          <w:szCs w:val="24"/>
          <w:lang w:val="ru-RU"/>
        </w:rPr>
        <w:t xml:space="preserve">В </w:t>
      </w:r>
      <w:smartTag w:uri="urn:schemas-microsoft-com:office:smarttags" w:element="metricconverter">
        <w:smartTagPr>
          <w:attr w:name="ProductID" w:val="1906 г"/>
        </w:smartTagPr>
        <w:r w:rsidRPr="00206FC2">
          <w:rPr>
            <w:sz w:val="24"/>
            <w:szCs w:val="24"/>
            <w:lang w:val="ru-RU"/>
          </w:rPr>
          <w:t>1906 году</w:t>
        </w:r>
      </w:smartTag>
      <w:r w:rsidRPr="00206FC2">
        <w:rPr>
          <w:sz w:val="24"/>
          <w:szCs w:val="24"/>
          <w:lang w:val="ru-RU"/>
        </w:rPr>
        <w:t xml:space="preserve"> Арсеньева переводят в Петербург. Там он становится действительным членом Русского генеалогического общества.</w:t>
      </w:r>
    </w:p>
    <w:p w:rsidR="00B02FE2" w:rsidRPr="00206FC2" w:rsidRDefault="00B02FE2" w:rsidP="00B02FE2">
      <w:pPr>
        <w:ind w:left="720" w:firstLine="720"/>
        <w:jc w:val="both"/>
        <w:rPr>
          <w:sz w:val="24"/>
          <w:szCs w:val="24"/>
          <w:lang w:val="ru-RU"/>
        </w:rPr>
      </w:pPr>
      <w:r w:rsidRPr="00206FC2">
        <w:rPr>
          <w:color w:val="000000"/>
          <w:sz w:val="24"/>
          <w:szCs w:val="24"/>
          <w:lang w:val="ru-RU"/>
        </w:rPr>
        <w:t xml:space="preserve">В этом же году Василий Сергеевич начал работать в департаменте Министерства иностранных дел. Выдержав дипломатический экзамен, он стал </w:t>
      </w:r>
      <w:r w:rsidRPr="00206FC2">
        <w:rPr>
          <w:color w:val="000000"/>
          <w:sz w:val="24"/>
          <w:szCs w:val="24"/>
          <w:lang w:val="ru-RU"/>
        </w:rPr>
        <w:lastRenderedPageBreak/>
        <w:t xml:space="preserve">советником Витебского губернского правления в 1908 году, а затем – членом Тульского губернского присутствия. </w:t>
      </w:r>
      <w:r w:rsidRPr="00206FC2">
        <w:rPr>
          <w:sz w:val="24"/>
          <w:szCs w:val="24"/>
          <w:lang w:val="ru-RU"/>
        </w:rPr>
        <w:t xml:space="preserve">По инициативе В. С. Арсеньева в Витебске в </w:t>
      </w:r>
      <w:smartTag w:uri="urn:schemas-microsoft-com:office:smarttags" w:element="metricconverter">
        <w:smartTagPr>
          <w:attr w:name="ProductID" w:val="1909 г"/>
        </w:smartTagPr>
        <w:r w:rsidRPr="00206FC2">
          <w:rPr>
            <w:sz w:val="24"/>
            <w:szCs w:val="24"/>
            <w:lang w:val="ru-RU"/>
          </w:rPr>
          <w:t>1909 году</w:t>
        </w:r>
      </w:smartTag>
      <w:r w:rsidRPr="00206FC2">
        <w:rPr>
          <w:sz w:val="24"/>
          <w:szCs w:val="24"/>
          <w:lang w:val="ru-RU"/>
        </w:rPr>
        <w:t xml:space="preserve"> была организована губернская ученая архивная комиссия, он же был избран первым ее председателем, инициатором и организатором издания первого тома "Трудов" комиссии.</w:t>
      </w:r>
    </w:p>
    <w:p w:rsidR="00B02FE2" w:rsidRPr="00206FC2" w:rsidRDefault="00B02FE2" w:rsidP="00B02FE2">
      <w:pPr>
        <w:ind w:left="720" w:firstLine="720"/>
        <w:jc w:val="both"/>
        <w:rPr>
          <w:sz w:val="24"/>
          <w:szCs w:val="24"/>
          <w:lang w:val="ru-RU"/>
        </w:rPr>
      </w:pPr>
      <w:r w:rsidRPr="00206FC2">
        <w:rPr>
          <w:sz w:val="24"/>
          <w:szCs w:val="24"/>
          <w:lang w:val="ru-RU"/>
        </w:rPr>
        <w:t xml:space="preserve">Находясь на службе в провинции, В.С. Арсеньев активно интересовался деятельностью историко-родословных научных обществ. Он становится членом Русского географического общества, Московского археологического института, Русского военно-исторического общества, кружка ревнителей памяти Отечественной войны </w:t>
      </w:r>
      <w:smartTag w:uri="urn:schemas-microsoft-com:office:smarttags" w:element="metricconverter">
        <w:smartTagPr>
          <w:attr w:name="ProductID" w:val="1812 г"/>
        </w:smartTagPr>
        <w:r w:rsidRPr="00206FC2">
          <w:rPr>
            <w:sz w:val="24"/>
            <w:szCs w:val="24"/>
            <w:lang w:val="ru-RU"/>
          </w:rPr>
          <w:t>1812 года.</w:t>
        </w:r>
      </w:smartTag>
      <w:r w:rsidRPr="00206FC2">
        <w:rPr>
          <w:sz w:val="24"/>
          <w:szCs w:val="24"/>
          <w:lang w:val="ru-RU"/>
        </w:rPr>
        <w:t xml:space="preserve"> Роль В.С. Арсеньева в научной жизни Витебска была очень заметна. По отзывам местной интеллигенции, он первый ввел в "стены сухих и замертвевших канцелярий жизненный проблеск". С его отъездом из Витебска дела архивной комиссии значительно расстроились. </w:t>
      </w:r>
    </w:p>
    <w:p w:rsidR="00B02FE2" w:rsidRPr="00206FC2" w:rsidRDefault="00B02FE2" w:rsidP="00B02FE2">
      <w:pPr>
        <w:ind w:left="720" w:firstLine="720"/>
        <w:jc w:val="both"/>
        <w:rPr>
          <w:sz w:val="24"/>
          <w:szCs w:val="24"/>
          <w:lang w:val="ru-RU"/>
        </w:rPr>
      </w:pPr>
      <w:r w:rsidRPr="00206FC2">
        <w:rPr>
          <w:sz w:val="24"/>
          <w:szCs w:val="24"/>
          <w:lang w:val="ru-RU"/>
        </w:rPr>
        <w:t xml:space="preserve">В </w:t>
      </w:r>
      <w:smartTag w:uri="urn:schemas-microsoft-com:office:smarttags" w:element="metricconverter">
        <w:smartTagPr>
          <w:attr w:name="ProductID" w:val="1910 г"/>
        </w:smartTagPr>
        <w:r w:rsidRPr="00206FC2">
          <w:rPr>
            <w:sz w:val="24"/>
            <w:szCs w:val="24"/>
            <w:lang w:val="ru-RU"/>
          </w:rPr>
          <w:t>1910 г</w:t>
        </w:r>
      </w:smartTag>
      <w:r w:rsidRPr="00206FC2">
        <w:rPr>
          <w:sz w:val="24"/>
          <w:szCs w:val="24"/>
          <w:lang w:val="ru-RU"/>
        </w:rPr>
        <w:t xml:space="preserve">оду В.С. Арсеньев переехал в Тулу и сразу же влился в научную жизнь города. Он стал членом Тульской палаты древностей, губернского статистического комитета, общества любителей естествознания, а также членом Белевского научно-образовательного и художественного общества. Он заботился о сохранении местных памятников искусства и старины. В </w:t>
      </w:r>
      <w:smartTag w:uri="urn:schemas-microsoft-com:office:smarttags" w:element="metricconverter">
        <w:smartTagPr>
          <w:attr w:name="ProductID" w:val="1911 г"/>
        </w:smartTagPr>
        <w:r w:rsidRPr="00206FC2">
          <w:rPr>
            <w:sz w:val="24"/>
            <w:szCs w:val="24"/>
            <w:lang w:val="ru-RU"/>
          </w:rPr>
          <w:t>1911 года</w:t>
        </w:r>
      </w:smartTag>
      <w:r w:rsidRPr="00206FC2">
        <w:rPr>
          <w:sz w:val="24"/>
          <w:szCs w:val="24"/>
          <w:lang w:val="ru-RU"/>
        </w:rPr>
        <w:t xml:space="preserve"> в журнале "Старые годы" он опубликовал статью о родине В. А. Жуковского - селе Мишенском. В </w:t>
      </w:r>
      <w:smartTag w:uri="urn:schemas-microsoft-com:office:smarttags" w:element="metricconverter">
        <w:smartTagPr>
          <w:attr w:name="ProductID" w:val="1913 г"/>
        </w:smartTagPr>
        <w:r w:rsidRPr="00206FC2">
          <w:rPr>
            <w:sz w:val="24"/>
            <w:szCs w:val="24"/>
            <w:lang w:val="ru-RU"/>
          </w:rPr>
          <w:t>1913 году</w:t>
        </w:r>
      </w:smartTag>
      <w:r w:rsidRPr="00206FC2">
        <w:rPr>
          <w:sz w:val="24"/>
          <w:szCs w:val="24"/>
          <w:lang w:val="ru-RU"/>
        </w:rPr>
        <w:t xml:space="preserve"> В.С. Арсеньев становится членом тульского отделения Общества защиты и сохранения памятников искусства и старины, публикует  статью "Церковь села Подмоклого" (Алексинского уезда). В статье обращено внимание на то, как эта церковь, построенная в </w:t>
      </w:r>
      <w:smartTag w:uri="urn:schemas-microsoft-com:office:smarttags" w:element="metricconverter">
        <w:smartTagPr>
          <w:attr w:name="ProductID" w:val="1754 г"/>
        </w:smartTagPr>
        <w:r w:rsidRPr="00206FC2">
          <w:rPr>
            <w:sz w:val="24"/>
            <w:szCs w:val="24"/>
            <w:lang w:val="ru-RU"/>
          </w:rPr>
          <w:t>1754 году</w:t>
        </w:r>
      </w:smartTag>
      <w:r w:rsidRPr="00206FC2">
        <w:rPr>
          <w:sz w:val="24"/>
          <w:szCs w:val="24"/>
          <w:lang w:val="ru-RU"/>
        </w:rPr>
        <w:t xml:space="preserve">, варварски перестраивалась в начале </w:t>
      </w:r>
      <w:r w:rsidRPr="00206FC2">
        <w:rPr>
          <w:sz w:val="24"/>
          <w:szCs w:val="24"/>
        </w:rPr>
        <w:t>XX</w:t>
      </w:r>
      <w:r w:rsidRPr="00206FC2">
        <w:rPr>
          <w:sz w:val="24"/>
          <w:szCs w:val="24"/>
          <w:lang w:val="ru-RU"/>
        </w:rPr>
        <w:t xml:space="preserve"> века. В росписи стены церкви - изображение ада, где в когтях главного демона по приказанию местного помещика был нарисован М.Ю. Лермонтов. По просьбе местной интеллигенции лицо поэта было заменено другим изображением. </w:t>
      </w:r>
      <w:r w:rsidRPr="00206FC2">
        <w:rPr>
          <w:rStyle w:val="aa"/>
          <w:sz w:val="24"/>
          <w:szCs w:val="24"/>
          <w:lang w:val="ru-RU"/>
        </w:rPr>
        <w:footnoteReference w:id="36"/>
      </w:r>
    </w:p>
    <w:p w:rsidR="00B02FE2" w:rsidRPr="00206FC2" w:rsidRDefault="00B02FE2" w:rsidP="00B02FE2">
      <w:pPr>
        <w:ind w:left="720" w:firstLine="720"/>
        <w:jc w:val="both"/>
        <w:rPr>
          <w:sz w:val="24"/>
          <w:szCs w:val="24"/>
          <w:lang w:val="ru-RU"/>
        </w:rPr>
      </w:pPr>
      <w:r w:rsidRPr="00206FC2">
        <w:rPr>
          <w:sz w:val="24"/>
          <w:szCs w:val="24"/>
          <w:lang w:val="ru-RU"/>
        </w:rPr>
        <w:t xml:space="preserve">В.С. Арсеньев был в числе главных организаторов Тульской губернской ученой архивной комиссии, образованной в </w:t>
      </w:r>
      <w:smartTag w:uri="urn:schemas-microsoft-com:office:smarttags" w:element="metricconverter">
        <w:smartTagPr>
          <w:attr w:name="ProductID" w:val="1913 г"/>
        </w:smartTagPr>
        <w:r w:rsidRPr="00206FC2">
          <w:rPr>
            <w:sz w:val="24"/>
            <w:szCs w:val="24"/>
            <w:lang w:val="ru-RU"/>
          </w:rPr>
          <w:t>1913 году</w:t>
        </w:r>
      </w:smartTag>
      <w:r w:rsidRPr="00206FC2">
        <w:rPr>
          <w:sz w:val="24"/>
          <w:szCs w:val="24"/>
          <w:lang w:val="ru-RU"/>
        </w:rPr>
        <w:t>, ее председателем.</w:t>
      </w:r>
    </w:p>
    <w:p w:rsidR="00B02FE2" w:rsidRPr="00206FC2" w:rsidRDefault="00B02FE2" w:rsidP="00B02FE2">
      <w:pPr>
        <w:ind w:left="720" w:firstLine="720"/>
        <w:jc w:val="both"/>
        <w:rPr>
          <w:sz w:val="24"/>
          <w:szCs w:val="24"/>
          <w:lang w:val="ru-RU"/>
        </w:rPr>
      </w:pPr>
      <w:r w:rsidRPr="00206FC2">
        <w:rPr>
          <w:sz w:val="24"/>
          <w:szCs w:val="24"/>
          <w:lang w:val="ru-RU"/>
        </w:rPr>
        <w:t xml:space="preserve">Вопрос о создании в Туле губернской ученой архивной комиссии вставал еще в </w:t>
      </w:r>
      <w:smartTag w:uri="urn:schemas-microsoft-com:office:smarttags" w:element="metricconverter">
        <w:smartTagPr>
          <w:attr w:name="ProductID" w:val="1888 г"/>
        </w:smartTagPr>
        <w:r w:rsidRPr="00206FC2">
          <w:rPr>
            <w:sz w:val="24"/>
            <w:szCs w:val="24"/>
            <w:lang w:val="ru-RU"/>
          </w:rPr>
          <w:t>1888 году,</w:t>
        </w:r>
      </w:smartTag>
      <w:r w:rsidRPr="00206FC2">
        <w:rPr>
          <w:sz w:val="24"/>
          <w:szCs w:val="24"/>
          <w:lang w:val="ru-RU"/>
        </w:rPr>
        <w:t xml:space="preserve"> в связи с разбором чиновником особых поручений при Тульском губернаторе Ю. В. Арсеньевым (дядей В. С. Арсеньева) архива губернского правления. Но в то время не нашлось помещения для губернского исторического архива. В.С. Арсеньев имел опыт в организации подобных учреждений. Он сумел наладить издание "Трудов" комиссии: первый и второй тома вышли в </w:t>
      </w:r>
      <w:smartTag w:uri="urn:schemas-microsoft-com:office:smarttags" w:element="metricconverter">
        <w:smartTagPr>
          <w:attr w:name="ProductID" w:val="1915 г"/>
        </w:smartTagPr>
        <w:r w:rsidRPr="00206FC2">
          <w:rPr>
            <w:sz w:val="24"/>
            <w:szCs w:val="24"/>
            <w:lang w:val="ru-RU"/>
          </w:rPr>
          <w:t>1915 году</w:t>
        </w:r>
      </w:smartTag>
      <w:r w:rsidRPr="00206FC2">
        <w:rPr>
          <w:sz w:val="24"/>
          <w:szCs w:val="24"/>
          <w:lang w:val="ru-RU"/>
        </w:rPr>
        <w:t xml:space="preserve">. К этому времени журнал Тульского историко-археологического товарищества "Тульская старина" перестал печататься, поэтому "Труды" комиссии концентрировали в себе работы по истории тульского края. В "Трудах" была опубликована рукопись И. П. Сахарова "Достопамятности г. Тулы и его губернии", написанная им в середине </w:t>
      </w:r>
      <w:r w:rsidRPr="00206FC2">
        <w:rPr>
          <w:sz w:val="24"/>
          <w:szCs w:val="24"/>
        </w:rPr>
        <w:t>XIX</w:t>
      </w:r>
      <w:r w:rsidRPr="00206FC2">
        <w:rPr>
          <w:sz w:val="24"/>
          <w:szCs w:val="24"/>
          <w:lang w:val="ru-RU"/>
        </w:rPr>
        <w:t xml:space="preserve"> в. Этой публикацией работы члены губернской ученой архивной комиссии продемонстрировали верность богатым традициям исторического изучения края. В. С. Арсеньев стремился к активному комплектованию рукописного отдела комиссии документами. Комиссия купила архив помещика </w:t>
      </w:r>
      <w:smartTag w:uri="urn:schemas-microsoft-com:office:smarttags" w:element="metricconverter">
        <w:smartTagPr>
          <w:attr w:name="ProductID" w:val="3. М"/>
        </w:smartTagPr>
        <w:r w:rsidRPr="00206FC2">
          <w:rPr>
            <w:sz w:val="24"/>
            <w:szCs w:val="24"/>
            <w:lang w:val="ru-RU"/>
          </w:rPr>
          <w:t>3. М</w:t>
        </w:r>
      </w:smartTag>
      <w:r w:rsidRPr="00206FC2">
        <w:rPr>
          <w:sz w:val="24"/>
          <w:szCs w:val="24"/>
          <w:lang w:val="ru-RU"/>
        </w:rPr>
        <w:t>. Дурасова, документы помещика А. Д. Сонина были приобретены тульским коллекционером М. Т. Салищевым и пожертвованы комиссии, в составе рукописного отдела оказались документы тульских помещиков Иевлевых, А. П. Аникеева, фабриканта И. Т. Баташова</w:t>
      </w:r>
      <w:r w:rsidRPr="00206FC2">
        <w:rPr>
          <w:rStyle w:val="aa"/>
          <w:sz w:val="24"/>
          <w:szCs w:val="24"/>
          <w:lang w:val="ru-RU"/>
        </w:rPr>
        <w:footnoteReference w:id="37"/>
      </w:r>
      <w:r w:rsidRPr="00206FC2">
        <w:rPr>
          <w:sz w:val="24"/>
          <w:szCs w:val="24"/>
          <w:lang w:val="ru-RU"/>
        </w:rPr>
        <w:t>.</w:t>
      </w:r>
    </w:p>
    <w:p w:rsidR="00B02FE2" w:rsidRPr="00206FC2" w:rsidRDefault="00B02FE2" w:rsidP="00B02FE2">
      <w:pPr>
        <w:ind w:left="720" w:firstLine="720"/>
        <w:jc w:val="both"/>
        <w:rPr>
          <w:color w:val="000000"/>
          <w:sz w:val="24"/>
          <w:szCs w:val="24"/>
          <w:lang w:val="ru-RU"/>
        </w:rPr>
      </w:pPr>
      <w:r w:rsidRPr="00206FC2">
        <w:rPr>
          <w:sz w:val="24"/>
          <w:szCs w:val="24"/>
          <w:lang w:val="ru-RU"/>
        </w:rPr>
        <w:t>С 1903 по 1917 годы В.С. Арсеньев опубликовал 147 историко-генеалогических работ.</w:t>
      </w:r>
      <w:r w:rsidRPr="00206FC2">
        <w:rPr>
          <w:color w:val="000000"/>
          <w:sz w:val="24"/>
          <w:szCs w:val="24"/>
          <w:lang w:val="ru-RU"/>
        </w:rPr>
        <w:t xml:space="preserve"> Его статьи были опубликованы в журнале «Новик» за 1935, 36, 40, 41, 47 годы, в «Известиях русского генеалогического общества».</w:t>
      </w:r>
    </w:p>
    <w:p w:rsidR="00B02FE2" w:rsidRPr="00206FC2" w:rsidRDefault="00B02FE2" w:rsidP="00B02FE2">
      <w:pPr>
        <w:ind w:left="720" w:firstLine="720"/>
        <w:jc w:val="both"/>
        <w:rPr>
          <w:sz w:val="24"/>
          <w:szCs w:val="24"/>
          <w:lang w:val="ru-RU"/>
        </w:rPr>
      </w:pPr>
      <w:r w:rsidRPr="00206FC2">
        <w:rPr>
          <w:color w:val="000000"/>
          <w:sz w:val="24"/>
          <w:szCs w:val="24"/>
          <w:lang w:val="ru-RU"/>
        </w:rPr>
        <w:lastRenderedPageBreak/>
        <w:t>В 1912-1923 годах Василий Сергеевич поддерживал дружеские отношения с художником В.Д. Поленовым.</w:t>
      </w:r>
      <w:r w:rsidRPr="00206FC2">
        <w:rPr>
          <w:rStyle w:val="aa"/>
          <w:color w:val="000000"/>
          <w:sz w:val="24"/>
          <w:szCs w:val="24"/>
          <w:lang w:val="ru-RU"/>
        </w:rPr>
        <w:footnoteReference w:id="38"/>
      </w:r>
      <w:r w:rsidRPr="00206FC2">
        <w:rPr>
          <w:color w:val="000000"/>
          <w:sz w:val="24"/>
          <w:szCs w:val="24"/>
          <w:lang w:val="ru-RU"/>
        </w:rPr>
        <w:t xml:space="preserve"> В своих воспоминаниях он рассказывает о дружбе с сыном художника Д.В. Поленовым, знакомство с которым началось с совместной работы в Тульской губернской ученой архивной комиссии. По просьбе В.С. Арсеньева Д.В. Поленов составил генеалогию рода Поленовых, опубликованную во 2 томе трудов ТГУАК.  В беседах с великим художником речь шла о прадеде Поленова, бывшем в свойстве с Державиным, о путешествиях по Палестине, о сложных взаимоотношениях художника с писателем Л.Н. Толстым, о кружке Молодых художников, о древних находках на берегу Оки. В.Д. Поленов подарил В.С. Арсеньеву свой этюд «Вид на Иерусалим с Елонской горы», который чудом сохранился в семье вышеупомянутого С.И. Балуева, племянника Василия Сергеевича.</w:t>
      </w:r>
    </w:p>
    <w:p w:rsidR="00B02FE2" w:rsidRPr="00206FC2" w:rsidRDefault="00B02FE2" w:rsidP="00B02FE2">
      <w:pPr>
        <w:ind w:left="720" w:firstLine="720"/>
        <w:jc w:val="both"/>
        <w:rPr>
          <w:sz w:val="24"/>
          <w:szCs w:val="24"/>
          <w:lang w:val="ru-RU"/>
        </w:rPr>
      </w:pPr>
    </w:p>
    <w:p w:rsidR="00B02FE2" w:rsidRPr="00206FC2" w:rsidRDefault="00B02FE2" w:rsidP="00B02FE2">
      <w:pPr>
        <w:ind w:left="720" w:firstLine="720"/>
        <w:jc w:val="both"/>
        <w:rPr>
          <w:color w:val="000000"/>
          <w:sz w:val="24"/>
          <w:szCs w:val="24"/>
          <w:lang w:val="ru-RU"/>
        </w:rPr>
      </w:pPr>
      <w:r w:rsidRPr="00206FC2">
        <w:rPr>
          <w:color w:val="000000"/>
          <w:sz w:val="24"/>
          <w:szCs w:val="24"/>
          <w:lang w:val="ru-RU"/>
        </w:rPr>
        <w:t xml:space="preserve">Когда началась первая мировая война, В.С. Арсеньев был назначен помощником уполномоченного Российского общества Красного креста при Тульском окружном эвакуационном пункте. С 1915-1917 годы был псковским вице-губернатором. </w:t>
      </w:r>
    </w:p>
    <w:p w:rsidR="00B02FE2" w:rsidRPr="00206FC2" w:rsidRDefault="00B02FE2" w:rsidP="00B02FE2">
      <w:pPr>
        <w:ind w:left="720" w:firstLine="720"/>
        <w:jc w:val="both"/>
        <w:rPr>
          <w:color w:val="000000"/>
          <w:sz w:val="24"/>
          <w:szCs w:val="24"/>
          <w:lang w:val="ru-RU"/>
        </w:rPr>
      </w:pPr>
      <w:r w:rsidRPr="00206FC2">
        <w:rPr>
          <w:color w:val="000000"/>
          <w:sz w:val="24"/>
          <w:szCs w:val="24"/>
          <w:lang w:val="ru-RU"/>
        </w:rPr>
        <w:t>В августе 1917 года В.С. Арсеньев, будучи призванным на воинскую службу, стал юнкером в составе Александровского военного училища, написал об этом в своих воспоминаниях</w:t>
      </w:r>
      <w:r w:rsidRPr="00206FC2">
        <w:rPr>
          <w:rStyle w:val="aa"/>
          <w:color w:val="000000"/>
          <w:sz w:val="24"/>
          <w:szCs w:val="24"/>
          <w:lang w:val="ru-RU"/>
        </w:rPr>
        <w:footnoteReference w:id="39"/>
      </w:r>
      <w:r w:rsidRPr="00206FC2">
        <w:rPr>
          <w:color w:val="000000"/>
          <w:sz w:val="24"/>
          <w:szCs w:val="24"/>
          <w:lang w:val="ru-RU"/>
        </w:rPr>
        <w:t xml:space="preserve">. </w:t>
      </w:r>
    </w:p>
    <w:p w:rsidR="00B02FE2" w:rsidRPr="00206FC2" w:rsidRDefault="00B02FE2" w:rsidP="00B02FE2">
      <w:pPr>
        <w:ind w:left="720" w:firstLine="720"/>
        <w:jc w:val="both"/>
        <w:rPr>
          <w:color w:val="000000"/>
          <w:sz w:val="24"/>
          <w:szCs w:val="24"/>
          <w:lang w:val="ru-RU"/>
        </w:rPr>
      </w:pPr>
    </w:p>
    <w:p w:rsidR="00B02FE2" w:rsidRPr="00206FC2" w:rsidRDefault="00B02FE2" w:rsidP="00B02FE2">
      <w:pPr>
        <w:ind w:left="720" w:firstLine="720"/>
        <w:jc w:val="both"/>
        <w:rPr>
          <w:color w:val="000000"/>
          <w:sz w:val="24"/>
          <w:szCs w:val="24"/>
          <w:lang w:val="ru-RU"/>
        </w:rPr>
      </w:pPr>
      <w:r w:rsidRPr="00206FC2">
        <w:rPr>
          <w:color w:val="000000"/>
          <w:sz w:val="24"/>
          <w:szCs w:val="24"/>
          <w:lang w:val="ru-RU"/>
        </w:rPr>
        <w:t>После революции он служил в Наркомземе и Комиссии по охране памятников старины и искусства при Моно, юристом в орловской конторе «Посредник», в антикварном отделе книжного магазина Боборыкина</w:t>
      </w:r>
      <w:r w:rsidRPr="00206FC2">
        <w:rPr>
          <w:rStyle w:val="aa"/>
          <w:color w:val="000000"/>
          <w:sz w:val="24"/>
          <w:szCs w:val="24"/>
          <w:lang w:val="ru-RU"/>
        </w:rPr>
        <w:footnoteReference w:id="40"/>
      </w:r>
      <w:r w:rsidRPr="00206FC2">
        <w:rPr>
          <w:color w:val="000000"/>
          <w:sz w:val="24"/>
          <w:szCs w:val="24"/>
          <w:lang w:val="ru-RU"/>
        </w:rPr>
        <w:t>. С 1919 по 1924 годы Арсеньев работал профессором Московского археологического института, где преподавал генеалогию, геральдику. А в Первом Московском институте социального перевоспитания – историю и географию, одновременно являясь членом Правления персональных научных работников Цекубу и Клуба Дома ученых, сотрудничает в комиссиях по редактированию полного собрания сочинений Л.Н. Толстого, в обществе «Старая Москва», в сборниках «Звенья».</w:t>
      </w:r>
      <w:r w:rsidRPr="00206FC2">
        <w:rPr>
          <w:rStyle w:val="aa"/>
          <w:color w:val="000000"/>
          <w:sz w:val="24"/>
          <w:szCs w:val="24"/>
          <w:lang w:val="ru-RU"/>
        </w:rPr>
        <w:footnoteReference w:id="41"/>
      </w:r>
    </w:p>
    <w:p w:rsidR="00B02FE2" w:rsidRPr="00206FC2" w:rsidRDefault="00B02FE2" w:rsidP="00B02FE2">
      <w:pPr>
        <w:ind w:left="720" w:firstLine="720"/>
        <w:jc w:val="both"/>
        <w:rPr>
          <w:color w:val="000000"/>
          <w:sz w:val="24"/>
          <w:szCs w:val="24"/>
          <w:lang w:val="ru-RU"/>
        </w:rPr>
      </w:pPr>
      <w:r w:rsidRPr="00206FC2">
        <w:rPr>
          <w:color w:val="000000"/>
          <w:sz w:val="24"/>
          <w:szCs w:val="24"/>
          <w:lang w:val="ru-RU"/>
        </w:rPr>
        <w:t>Принимал он также участие в подготовке библиографического словаря русских историков, но словарь не вышел в свет. Неоднократно ученый подвергался арестам и репрессиям. В 1933 году он выехал за границу, а мечте вернуться на Родину не суждено было сбыться.</w:t>
      </w:r>
    </w:p>
    <w:p w:rsidR="00B02FE2" w:rsidRPr="00206FC2" w:rsidRDefault="00B02FE2" w:rsidP="00B02FE2">
      <w:pPr>
        <w:pStyle w:val="21"/>
        <w:ind w:left="720" w:firstLine="720"/>
        <w:rPr>
          <w:sz w:val="24"/>
          <w:szCs w:val="24"/>
          <w:lang w:val="ru-RU"/>
        </w:rPr>
      </w:pPr>
      <w:r w:rsidRPr="00206FC2">
        <w:rPr>
          <w:sz w:val="24"/>
          <w:szCs w:val="24"/>
          <w:lang w:val="ru-RU"/>
        </w:rPr>
        <w:t>Согласно адресной книги Кенигсберга за 1937 год, вместе с Николаем Сергеевичем на улице Регентенштрассе, 3, проживал:</w:t>
      </w:r>
    </w:p>
    <w:p w:rsidR="00B02FE2" w:rsidRPr="00206FC2" w:rsidRDefault="00B02FE2" w:rsidP="00B02FE2">
      <w:pPr>
        <w:pStyle w:val="21"/>
        <w:ind w:left="720" w:firstLine="720"/>
        <w:rPr>
          <w:sz w:val="24"/>
          <w:szCs w:val="24"/>
          <w:lang w:val="ru-RU"/>
        </w:rPr>
      </w:pPr>
      <w:r w:rsidRPr="00206FC2">
        <w:rPr>
          <w:sz w:val="24"/>
          <w:szCs w:val="24"/>
        </w:rPr>
        <w:t>«Basil von Arseniew. Koenigsberg (Pr), (ehemals Professor des Moskauer Arhäologischen Instituts).</w:t>
      </w:r>
      <w:r w:rsidRPr="00206FC2">
        <w:rPr>
          <w:rStyle w:val="aa"/>
          <w:sz w:val="24"/>
          <w:szCs w:val="24"/>
        </w:rPr>
        <w:footnoteReference w:id="42"/>
      </w:r>
      <w:r w:rsidRPr="00206FC2">
        <w:rPr>
          <w:sz w:val="24"/>
          <w:szCs w:val="24"/>
        </w:rPr>
        <w:t xml:space="preserve"> </w:t>
      </w:r>
      <w:r w:rsidRPr="00206FC2">
        <w:rPr>
          <w:sz w:val="24"/>
          <w:szCs w:val="24"/>
          <w:lang w:val="ru-RU"/>
        </w:rPr>
        <w:t>Следовательно, Василий Сергеевич не все время жил в Берлине. Его статья имеется в сборнике "</w:t>
      </w:r>
      <w:r w:rsidRPr="00206FC2">
        <w:rPr>
          <w:sz w:val="24"/>
          <w:szCs w:val="24"/>
        </w:rPr>
        <w:t>Hochland</w:t>
      </w:r>
      <w:r w:rsidRPr="00206FC2">
        <w:rPr>
          <w:sz w:val="24"/>
          <w:szCs w:val="24"/>
          <w:lang w:val="ru-RU"/>
        </w:rPr>
        <w:t>":</w:t>
      </w:r>
      <w:r w:rsidRPr="00206FC2">
        <w:rPr>
          <w:b/>
          <w:sz w:val="24"/>
          <w:szCs w:val="24"/>
          <w:lang w:val="ru-RU"/>
        </w:rPr>
        <w:t xml:space="preserve"> </w:t>
      </w:r>
      <w:r w:rsidRPr="00206FC2">
        <w:rPr>
          <w:sz w:val="24"/>
          <w:szCs w:val="24"/>
          <w:lang w:val="ru-RU"/>
        </w:rPr>
        <w:t>"</w:t>
      </w:r>
      <w:r w:rsidRPr="00206FC2">
        <w:rPr>
          <w:sz w:val="24"/>
          <w:szCs w:val="24"/>
        </w:rPr>
        <w:t>Das</w:t>
      </w:r>
      <w:r w:rsidRPr="00206FC2">
        <w:rPr>
          <w:sz w:val="24"/>
          <w:szCs w:val="24"/>
          <w:lang w:val="ru-RU"/>
        </w:rPr>
        <w:t xml:space="preserve"> </w:t>
      </w:r>
      <w:r w:rsidRPr="00206FC2">
        <w:rPr>
          <w:sz w:val="24"/>
          <w:szCs w:val="24"/>
        </w:rPr>
        <w:t>Schicksal</w:t>
      </w:r>
      <w:r w:rsidRPr="00206FC2">
        <w:rPr>
          <w:sz w:val="24"/>
          <w:szCs w:val="24"/>
          <w:lang w:val="ru-RU"/>
        </w:rPr>
        <w:t xml:space="preserve"> </w:t>
      </w:r>
      <w:r w:rsidRPr="00206FC2">
        <w:rPr>
          <w:sz w:val="24"/>
          <w:szCs w:val="24"/>
        </w:rPr>
        <w:t>der</w:t>
      </w:r>
      <w:r w:rsidRPr="00206FC2">
        <w:rPr>
          <w:sz w:val="24"/>
          <w:szCs w:val="24"/>
          <w:lang w:val="ru-RU"/>
        </w:rPr>
        <w:t xml:space="preserve"> </w:t>
      </w:r>
      <w:r w:rsidRPr="00206FC2">
        <w:rPr>
          <w:sz w:val="24"/>
          <w:szCs w:val="24"/>
        </w:rPr>
        <w:t>Heimatforschung</w:t>
      </w:r>
      <w:r w:rsidRPr="00206FC2">
        <w:rPr>
          <w:sz w:val="24"/>
          <w:szCs w:val="24"/>
          <w:lang w:val="ru-RU"/>
        </w:rPr>
        <w:t xml:space="preserve"> </w:t>
      </w:r>
      <w:r w:rsidRPr="00206FC2">
        <w:rPr>
          <w:sz w:val="24"/>
          <w:szCs w:val="24"/>
        </w:rPr>
        <w:t>in</w:t>
      </w:r>
      <w:r w:rsidRPr="00206FC2">
        <w:rPr>
          <w:sz w:val="24"/>
          <w:szCs w:val="24"/>
          <w:lang w:val="ru-RU"/>
        </w:rPr>
        <w:t xml:space="preserve"> </w:t>
      </w:r>
      <w:r w:rsidRPr="00206FC2">
        <w:rPr>
          <w:sz w:val="24"/>
          <w:szCs w:val="24"/>
        </w:rPr>
        <w:t>Sowjetrussland</w:t>
      </w:r>
      <w:r w:rsidRPr="00206FC2">
        <w:rPr>
          <w:sz w:val="24"/>
          <w:szCs w:val="24"/>
          <w:lang w:val="ru-RU"/>
        </w:rPr>
        <w:t xml:space="preserve">" - (Судьба ученых в Советской стране). Это же было темой его выступления на конференции, проходившей в Кенигсберге, в защиту ученых в послереволюционной России. Живя в Кенигсберге, Берлине и Брюсселе, В.С. Арсеньев писал для Альманаха Гота, генеалогических и исторических сборников и журналов, публиковал свои статьи и брошюры по истории отдельных родов. </w:t>
      </w:r>
    </w:p>
    <w:p w:rsidR="00B02FE2" w:rsidRPr="00206FC2" w:rsidRDefault="00B02FE2" w:rsidP="00B02FE2">
      <w:pPr>
        <w:pStyle w:val="21"/>
        <w:ind w:left="720" w:firstLine="720"/>
        <w:rPr>
          <w:sz w:val="24"/>
          <w:szCs w:val="24"/>
          <w:lang w:val="ru-RU"/>
        </w:rPr>
      </w:pPr>
      <w:r w:rsidRPr="00206FC2">
        <w:rPr>
          <w:sz w:val="24"/>
          <w:szCs w:val="24"/>
          <w:lang w:val="ru-RU"/>
        </w:rPr>
        <w:lastRenderedPageBreak/>
        <w:t xml:space="preserve">За границей его работа «Род Арсеньевых» вышла дважды: один раз при жизни на французском языке во Франции в серии «La noblesse de Russie» и после его смерти в серии «Societe et </w:t>
      </w:r>
      <w:r w:rsidRPr="00206FC2">
        <w:rPr>
          <w:sz w:val="24"/>
          <w:szCs w:val="24"/>
        </w:rPr>
        <w:t>noblesse</w:t>
      </w:r>
      <w:r w:rsidRPr="00206FC2">
        <w:rPr>
          <w:sz w:val="24"/>
          <w:szCs w:val="24"/>
          <w:lang w:val="ru-RU"/>
        </w:rPr>
        <w:t xml:space="preserve"> </w:t>
      </w:r>
      <w:r w:rsidRPr="00206FC2">
        <w:rPr>
          <w:sz w:val="24"/>
          <w:szCs w:val="24"/>
        </w:rPr>
        <w:t>russe</w:t>
      </w:r>
      <w:r w:rsidRPr="00206FC2">
        <w:rPr>
          <w:sz w:val="24"/>
          <w:szCs w:val="24"/>
          <w:lang w:val="ru-RU"/>
        </w:rPr>
        <w:t>” Д.М. Шаховского. В эмиграции Василий Арсеньев работал совместно с такими известными историками и генеалогами как Л.М. Савелов и Н.Ф. Иконников.</w:t>
      </w:r>
    </w:p>
    <w:p w:rsidR="00B02FE2" w:rsidRPr="00206FC2" w:rsidRDefault="00B02FE2" w:rsidP="00B02FE2">
      <w:pPr>
        <w:pStyle w:val="21"/>
        <w:ind w:left="720" w:firstLine="720"/>
        <w:rPr>
          <w:sz w:val="24"/>
          <w:szCs w:val="24"/>
          <w:lang w:val="ru-RU"/>
        </w:rPr>
      </w:pPr>
      <w:r w:rsidRPr="00206FC2">
        <w:rPr>
          <w:sz w:val="24"/>
          <w:szCs w:val="24"/>
          <w:lang w:val="ru-RU"/>
        </w:rPr>
        <w:t>Василий Сергеевич Арсеньев был дружен с известным историком Эриком Николаевичем Амбургером (1907-2001), у которого в Кенигсберге проживала бабушка Клара Малиссон. Ее брат – хлопкоторговец Эрнст Малиссон – из Египта посылал денежные средства молодому историку, на которые Амбургер получил возможность работать в архивах различных европейских стран, собирать биографические и генеалогические сведения о российских немцах. Он познакомился с основателями балтийско-немецкой научной генеалогии – Н. К. фон Эссеном (1885–1945), О. Кербером (1874–1946), Э. Зойберлихом (1882–1946), В. Редером (1878–1957).</w:t>
      </w:r>
    </w:p>
    <w:p w:rsidR="00B02FE2" w:rsidRPr="00206FC2" w:rsidRDefault="00B02FE2" w:rsidP="00B02FE2">
      <w:pPr>
        <w:pStyle w:val="21"/>
        <w:ind w:left="720" w:firstLine="720"/>
        <w:rPr>
          <w:sz w:val="24"/>
          <w:szCs w:val="24"/>
          <w:lang w:val="ru-RU"/>
        </w:rPr>
      </w:pPr>
      <w:r w:rsidRPr="00206FC2">
        <w:rPr>
          <w:sz w:val="24"/>
          <w:szCs w:val="24"/>
          <w:lang w:val="ru-RU"/>
        </w:rPr>
        <w:t xml:space="preserve">Интерес к истории объединял двух друзей. Амбургер – автор «Истории государственных учреждений России от Петра Великого до 1917 года» (Лейден, 1966). Вторая его книга, двухтомник «Ингерманландия» (Кёльн–Вена, 1980), представляет собой комплексное описание истории Санкт-Петербурга и Петербургской губернии вплоть до 1960-х гг. Во втором томе собрана обширная библиография, именной указатель и интереснейшие приложения, включающие списки: губернаторов и вице-губернаторов, губернских и уездных предводителей дворянства, мировых посредников и др., Последняя вышедшая при его жизни книга – «Пасторы евангелических церквей России с конца </w:t>
      </w:r>
      <w:r w:rsidRPr="00206FC2">
        <w:rPr>
          <w:sz w:val="24"/>
          <w:szCs w:val="24"/>
        </w:rPr>
        <w:t>XVI</w:t>
      </w:r>
      <w:r w:rsidRPr="00206FC2">
        <w:rPr>
          <w:sz w:val="24"/>
          <w:szCs w:val="24"/>
          <w:lang w:val="ru-RU"/>
        </w:rPr>
        <w:t xml:space="preserve"> века до </w:t>
      </w:r>
      <w:smartTag w:uri="urn:schemas-microsoft-com:office:smarttags" w:element="metricconverter">
        <w:smartTagPr>
          <w:attr w:name="ProductID" w:val="1937 г"/>
        </w:smartTagPr>
        <w:r w:rsidRPr="00206FC2">
          <w:rPr>
            <w:sz w:val="24"/>
            <w:szCs w:val="24"/>
            <w:lang w:val="ru-RU"/>
          </w:rPr>
          <w:t>1937 г</w:t>
        </w:r>
      </w:smartTag>
      <w:r w:rsidRPr="00206FC2">
        <w:rPr>
          <w:sz w:val="24"/>
          <w:szCs w:val="24"/>
          <w:lang w:val="ru-RU"/>
        </w:rPr>
        <w:t xml:space="preserve">. Биографический словарь» (Люнебург, 1998). Другим, может быть, ещё более важным результатом работы Э. Амбургера является знаменитая картотека. Уцелев во время войны, картотека к 1991 году охватывала 100 000 персон. Введенная в компьютер рабочей группой Института Восточной Европы в Мюнхене, она сейчас доступна в Интернете по адресу: </w:t>
      </w:r>
      <w:r w:rsidRPr="00206FC2">
        <w:rPr>
          <w:sz w:val="24"/>
          <w:szCs w:val="24"/>
        </w:rPr>
        <w:t>http</w:t>
      </w:r>
      <w:r w:rsidRPr="00206FC2">
        <w:rPr>
          <w:sz w:val="24"/>
          <w:szCs w:val="24"/>
          <w:lang w:val="ru-RU"/>
        </w:rPr>
        <w:t>://</w:t>
      </w:r>
      <w:r w:rsidRPr="00206FC2">
        <w:rPr>
          <w:sz w:val="24"/>
          <w:szCs w:val="24"/>
        </w:rPr>
        <w:t>www</w:t>
      </w:r>
      <w:r w:rsidRPr="00206FC2">
        <w:rPr>
          <w:sz w:val="24"/>
          <w:szCs w:val="24"/>
          <w:lang w:val="ru-RU"/>
        </w:rPr>
        <w:t>.</w:t>
      </w:r>
      <w:r w:rsidRPr="00206FC2">
        <w:rPr>
          <w:sz w:val="24"/>
          <w:szCs w:val="24"/>
        </w:rPr>
        <w:t>lrz</w:t>
      </w:r>
      <w:r w:rsidRPr="00206FC2">
        <w:rPr>
          <w:sz w:val="24"/>
          <w:szCs w:val="24"/>
          <w:lang w:val="ru-RU"/>
        </w:rPr>
        <w:t>-</w:t>
      </w:r>
      <w:r w:rsidRPr="00206FC2">
        <w:rPr>
          <w:sz w:val="24"/>
          <w:szCs w:val="24"/>
        </w:rPr>
        <w:t>muenchen</w:t>
      </w:r>
      <w:r w:rsidRPr="00206FC2">
        <w:rPr>
          <w:sz w:val="24"/>
          <w:szCs w:val="24"/>
          <w:lang w:val="ru-RU"/>
        </w:rPr>
        <w:t>.</w:t>
      </w:r>
      <w:r w:rsidRPr="00206FC2">
        <w:rPr>
          <w:sz w:val="24"/>
          <w:szCs w:val="24"/>
        </w:rPr>
        <w:t>de</w:t>
      </w:r>
      <w:r w:rsidRPr="00206FC2">
        <w:rPr>
          <w:sz w:val="24"/>
          <w:szCs w:val="24"/>
          <w:lang w:val="ru-RU"/>
        </w:rPr>
        <w:t>/~</w:t>
      </w:r>
      <w:r w:rsidRPr="00206FC2">
        <w:rPr>
          <w:sz w:val="24"/>
          <w:szCs w:val="24"/>
        </w:rPr>
        <w:t>oeihist</w:t>
      </w:r>
      <w:r w:rsidRPr="00206FC2">
        <w:rPr>
          <w:sz w:val="24"/>
          <w:szCs w:val="24"/>
          <w:lang w:val="ru-RU"/>
        </w:rPr>
        <w:t>/</w:t>
      </w:r>
      <w:r w:rsidRPr="00206FC2">
        <w:rPr>
          <w:sz w:val="24"/>
          <w:szCs w:val="24"/>
        </w:rPr>
        <w:t>abfrage</w:t>
      </w:r>
      <w:r w:rsidRPr="00206FC2">
        <w:rPr>
          <w:sz w:val="24"/>
          <w:szCs w:val="24"/>
          <w:lang w:val="ru-RU"/>
        </w:rPr>
        <w:t>.</w:t>
      </w:r>
      <w:r w:rsidRPr="00206FC2">
        <w:rPr>
          <w:sz w:val="24"/>
          <w:szCs w:val="24"/>
        </w:rPr>
        <w:t>htm</w:t>
      </w:r>
      <w:r w:rsidRPr="00206FC2">
        <w:rPr>
          <w:sz w:val="24"/>
          <w:szCs w:val="24"/>
          <w:lang w:val="ru-RU"/>
        </w:rPr>
        <w:t xml:space="preserve"> </w:t>
      </w:r>
    </w:p>
    <w:p w:rsidR="00B02FE2" w:rsidRPr="00206FC2" w:rsidRDefault="00B02FE2" w:rsidP="00B02FE2">
      <w:pPr>
        <w:pStyle w:val="21"/>
        <w:ind w:left="720" w:firstLine="720"/>
        <w:rPr>
          <w:sz w:val="24"/>
          <w:szCs w:val="24"/>
          <w:lang w:val="ru-RU"/>
        </w:rPr>
      </w:pPr>
      <w:r w:rsidRPr="00206FC2">
        <w:rPr>
          <w:sz w:val="24"/>
          <w:szCs w:val="24"/>
          <w:lang w:val="ru-RU"/>
        </w:rPr>
        <w:t xml:space="preserve">Василий Арсеньев, не имея таких возможностей для работы в архивах, какие были у Амбургера, вел огромную общественную работу. Он награжден Орденом Святого Владимира 4 степени за труды при условиях военного времени 1 января 1917 года, орденами Анны 2 и 3 степени, Станислава 2 степени, Черногорского Даниила 4 степени, знаком отличия за труды по землеустройству, знаком Красного Креста, медалью за мобилизацию 1914 года, знаком 1 степени Татьянинского Комитета и Тамбовской архивной комиссии, серебряным знаком Русского Военно-исторического общества, Общества спасения на водах, Комитета воздушного флота, Общества ревнителей истории, камчатского братства 2 степени, золоченым знаком детских приютов, Бородинского общества охраны памятников, Холмо-Богородицкого Братства 3 степени. О масштабах его общественной работы говорят его титулы: Пожизненный член Витебской архивной комиссии, Историко-родословного общества, Тульского и Псковского окружного общества спасения на водах, псковского отделения Общества Красного Креста. Он был Действительным членом Общества истории и древностей российских, Курляндского Общества Генеалогии, геральдики и сфрагистики, Православного Палестинского общества, Русского евгенического общества, Комиссии Старая Москва, Общества изучения русской усадьбы, Московского общества сельского хозяйства, Московского библиографического общества, Общества возрождения художеств Руси, Тульской епархиальной палаты древностей и многих, многих других. </w:t>
      </w:r>
    </w:p>
    <w:p w:rsidR="00B02FE2" w:rsidRPr="00206FC2" w:rsidRDefault="00B02FE2" w:rsidP="00B02FE2">
      <w:pPr>
        <w:pStyle w:val="21"/>
        <w:ind w:left="720" w:firstLine="720"/>
        <w:rPr>
          <w:sz w:val="24"/>
          <w:szCs w:val="24"/>
          <w:lang w:val="ru-RU"/>
        </w:rPr>
      </w:pPr>
      <w:r w:rsidRPr="00206FC2">
        <w:rPr>
          <w:sz w:val="24"/>
          <w:szCs w:val="24"/>
          <w:lang w:val="ru-RU"/>
        </w:rPr>
        <w:t xml:space="preserve">В 1908 году в селе Красном Новосильского уезда состоялась  свадьба Василия Сергеевича. Женой стала Ольга Александровна Нарышкина. Она была старше Василия Сергеевича на год. Родилась в селе Егорьевском Орловского уезда. Ольга Александровна переехала в Петербург с началом русско-японской войны и  </w:t>
      </w:r>
      <w:r w:rsidRPr="00206FC2">
        <w:rPr>
          <w:sz w:val="24"/>
          <w:szCs w:val="24"/>
          <w:lang w:val="ru-RU"/>
        </w:rPr>
        <w:lastRenderedPageBreak/>
        <w:t xml:space="preserve">работала сестрой милосердия, заведовала лазаретом барона Корфа. В 1907 году стала фрейлиной Государыни Императрицы. С началом первой мировой войны и до 1918 года снова была сестрой милосердия и попечительницей Алексеевского лазарета в Туле, в 3 госпитале в Пскове, Орле и Москве. Между двумя войнами работала секретарем Общества повсеместной помощи раненым воинам в Санкт-Петербурге, попечительницей Приюта подкинутых детей, помощницей председателя Тульского попечительства о глухонемых, была председательницей Псковского благотворительного Мариинского Общества и попечительства слепых, товарищем председателя Псковской общины Красного Креста. </w:t>
      </w:r>
    </w:p>
    <w:p w:rsidR="00B02FE2" w:rsidRPr="00206FC2" w:rsidRDefault="00B02FE2" w:rsidP="00B02FE2">
      <w:pPr>
        <w:pStyle w:val="21"/>
        <w:ind w:left="720" w:firstLine="720"/>
        <w:rPr>
          <w:sz w:val="24"/>
          <w:szCs w:val="24"/>
          <w:lang w:val="ru-RU"/>
        </w:rPr>
      </w:pPr>
      <w:r w:rsidRPr="00206FC2">
        <w:rPr>
          <w:sz w:val="24"/>
          <w:szCs w:val="24"/>
          <w:lang w:val="ru-RU"/>
        </w:rPr>
        <w:t>О ее смелости, душевных качеств много говорит воспоминание Василия Сергеевича о революционных событиях 1917 года, когда он в составе юнкеров защищал Кремль от большевиков: «… я был страшно обеспокоен, узнав, что жена вышла на службу в госпиталь Вдовьего дома с утра и не возвращалась, на службе ее тоже не было. Вдруг меня вызвали к Боровицким воротам – оказывается, она с другой сестрой милосердия проникла в Кремль с едой и бельем для меня, рискуя много раз жизнью, особенно в пространстве между Знаменкой и Боровицкими воротами, где их обстреливали и большевики, и белые. Я в тот день только тогда сделался спокоен, когда узнал по телефону, что она благополучно добралась домой».</w:t>
      </w:r>
      <w:r w:rsidRPr="00206FC2">
        <w:rPr>
          <w:rStyle w:val="aa"/>
          <w:sz w:val="24"/>
          <w:szCs w:val="24"/>
          <w:lang w:val="ru-RU"/>
        </w:rPr>
        <w:footnoteReference w:id="43"/>
      </w:r>
    </w:p>
    <w:p w:rsidR="00B02FE2" w:rsidRPr="00206FC2" w:rsidRDefault="00B02FE2" w:rsidP="00B02FE2">
      <w:pPr>
        <w:ind w:left="720" w:firstLine="720"/>
        <w:jc w:val="both"/>
        <w:rPr>
          <w:sz w:val="24"/>
          <w:szCs w:val="24"/>
          <w:lang w:val="ru-RU"/>
        </w:rPr>
      </w:pPr>
      <w:r w:rsidRPr="00206FC2">
        <w:rPr>
          <w:sz w:val="24"/>
          <w:szCs w:val="24"/>
          <w:lang w:val="ru-RU"/>
        </w:rPr>
        <w:t>После революции 1917 года до 1921 года Ольга Александровна работала сестрой милосердия в больницах и клиниках в Орле и в Москве. В 1925 году она гостила в семье художника  В.Д. Поленова в селе Бехово, в усадьбе Борок, выстроенной в северо-германском стиле на живописном берегу Оки самим художником. Художник был очарован красотой этой местности, когда ехал вместе с К. Коровиным на пароходе в 1888 году из Калуги. После продажи картины «Христос и грешница» он смог приобрести здесь усадьбу. Недалеко находилось село Игнатское-Знаменское, принадлежавшее Нарышкиным. Интересной собеседнице, Ольге Александровне художник подарил на память этюд саратовской деревни с автографом. Судьба этюда неизвестна.</w:t>
      </w:r>
    </w:p>
    <w:p w:rsidR="00B02FE2" w:rsidRPr="00206FC2" w:rsidRDefault="00B02FE2" w:rsidP="00B02FE2">
      <w:pPr>
        <w:ind w:left="720" w:firstLine="720"/>
        <w:jc w:val="both"/>
        <w:rPr>
          <w:sz w:val="24"/>
          <w:szCs w:val="24"/>
          <w:lang w:val="ru-RU"/>
        </w:rPr>
      </w:pPr>
      <w:r w:rsidRPr="00206FC2">
        <w:rPr>
          <w:sz w:val="24"/>
          <w:szCs w:val="24"/>
          <w:lang w:val="ru-RU"/>
        </w:rPr>
        <w:t>Вместе с мужем и младшим братом Алексеем Ольга Алексеевна уехала в Берлин в 1933 году. Она умерла в 1964 году в Монтре, на берегу Женевского озера.</w:t>
      </w:r>
    </w:p>
    <w:p w:rsidR="00B02FE2" w:rsidRPr="00206FC2" w:rsidRDefault="00B02FE2" w:rsidP="00B02FE2">
      <w:pPr>
        <w:ind w:left="720" w:firstLine="720"/>
        <w:jc w:val="both"/>
        <w:rPr>
          <w:sz w:val="24"/>
          <w:szCs w:val="24"/>
          <w:lang w:val="ru-RU"/>
        </w:rPr>
      </w:pPr>
      <w:r w:rsidRPr="00206FC2">
        <w:rPr>
          <w:sz w:val="24"/>
          <w:szCs w:val="24"/>
          <w:lang w:val="ru-RU"/>
        </w:rPr>
        <w:t>А.В. Трубецкой навестил Василия и Ольгу Арсеньевых в Берлине в 1942 году и оставил о них такие воспоминания: «На другой день мы пошли к дяде Васе и тете Оле. Я их помнил еще по Москве. Дядя Вася все так же подтрунивал над Алешкой (Нарышкиным) и так же подмигивал бровью - был у него такой тик. Меня он стал сейчас же спрашивать о всех родственных изменениях в известных мне семьях и все это заносил в записную книжку. (Ведь это он давал сведения в альманах Гота о русских дворянах. Благодаря ему, я попал в этот справочник).</w:t>
      </w:r>
      <w:r w:rsidRPr="00206FC2">
        <w:rPr>
          <w:rStyle w:val="aa"/>
          <w:sz w:val="24"/>
          <w:szCs w:val="24"/>
          <w:lang w:val="ru-RU"/>
        </w:rPr>
        <w:footnoteReference w:id="44"/>
      </w:r>
      <w:r w:rsidRPr="00206FC2">
        <w:rPr>
          <w:sz w:val="24"/>
          <w:szCs w:val="24"/>
          <w:lang w:val="ru-RU"/>
        </w:rPr>
        <w:t xml:space="preserve"> </w:t>
      </w:r>
    </w:p>
    <w:p w:rsidR="00B02FE2" w:rsidRPr="00206FC2" w:rsidRDefault="00B02FE2" w:rsidP="00B02FE2">
      <w:pPr>
        <w:pStyle w:val="21"/>
        <w:ind w:left="720" w:firstLine="720"/>
        <w:rPr>
          <w:sz w:val="24"/>
          <w:szCs w:val="24"/>
          <w:lang w:val="ru-RU"/>
        </w:rPr>
      </w:pPr>
      <w:r w:rsidRPr="00206FC2">
        <w:rPr>
          <w:sz w:val="24"/>
          <w:szCs w:val="24"/>
          <w:lang w:val="ru-RU"/>
        </w:rPr>
        <w:t>Умер Василий Арсеньев в Брюсселе 22 декабря 1947 года от рака в больнице Сен-Пьер, похоронен на Русском кладбище в Сент-Женевьев-де-Буа, под Парижем, слева за церковью Успения Богородицы, построенной архитектором Альбертом Бенуа. «В этой линии покоится также прах искусствоведа и критика Сергея Маковского… Через восемь лет в могилу положат тело его приемного сына Алеши Нарышкина…»</w:t>
      </w:r>
      <w:r w:rsidRPr="00206FC2">
        <w:rPr>
          <w:rStyle w:val="aa"/>
          <w:sz w:val="24"/>
          <w:szCs w:val="24"/>
          <w:lang w:val="ru-RU"/>
        </w:rPr>
        <w:footnoteReference w:id="45"/>
      </w:r>
      <w:r w:rsidRPr="00206FC2">
        <w:rPr>
          <w:sz w:val="24"/>
          <w:szCs w:val="24"/>
          <w:lang w:val="ru-RU"/>
        </w:rPr>
        <w:t xml:space="preserve"> В этой же могиле похоронен и историк Вадим Юлианович Яворский (1906-1979).  На кресте могилы Василия Сергеевича  в нижней его части  на трапециевидной табличке по-русски и латинскими буквами стоит его имя, отчество и фамилия и годы жизни. В верхней части помещены слова из Псалома 118-94: «Твой я: спаси меня, ибо я взыскал повелений твоих».</w:t>
      </w:r>
    </w:p>
    <w:p w:rsidR="00B02FE2" w:rsidRPr="00206FC2" w:rsidRDefault="00B02FE2" w:rsidP="00B02FE2">
      <w:pPr>
        <w:pStyle w:val="21"/>
        <w:ind w:left="720" w:firstLine="720"/>
        <w:rPr>
          <w:sz w:val="24"/>
          <w:szCs w:val="24"/>
          <w:lang w:val="ru-RU"/>
        </w:rPr>
      </w:pPr>
    </w:p>
    <w:p w:rsidR="00B02FE2" w:rsidRPr="00206FC2" w:rsidRDefault="00B02FE2" w:rsidP="00B02FE2">
      <w:pPr>
        <w:ind w:left="720" w:firstLine="720"/>
        <w:jc w:val="both"/>
        <w:rPr>
          <w:b/>
          <w:sz w:val="24"/>
          <w:szCs w:val="24"/>
          <w:lang w:val="ru-RU"/>
        </w:rPr>
      </w:pPr>
      <w:r w:rsidRPr="00206FC2">
        <w:rPr>
          <w:b/>
          <w:sz w:val="24"/>
          <w:szCs w:val="24"/>
          <w:lang w:val="ru-RU"/>
        </w:rPr>
        <w:lastRenderedPageBreak/>
        <w:t xml:space="preserve"> «Товарищ моей жизни»</w:t>
      </w:r>
    </w:p>
    <w:p w:rsidR="00B02FE2" w:rsidRPr="00206FC2" w:rsidRDefault="00B02FE2" w:rsidP="00B02FE2">
      <w:pPr>
        <w:ind w:left="720" w:firstLine="720"/>
        <w:jc w:val="both"/>
        <w:rPr>
          <w:b/>
          <w:sz w:val="24"/>
          <w:szCs w:val="24"/>
          <w:lang w:val="ru-RU"/>
        </w:rPr>
      </w:pPr>
    </w:p>
    <w:p w:rsidR="00B02FE2" w:rsidRPr="00206FC2" w:rsidRDefault="00B02FE2" w:rsidP="00B02FE2">
      <w:pPr>
        <w:ind w:left="720" w:firstLine="720"/>
        <w:jc w:val="both"/>
        <w:rPr>
          <w:sz w:val="24"/>
          <w:szCs w:val="24"/>
          <w:lang w:val="ru-RU"/>
        </w:rPr>
      </w:pPr>
      <w:r w:rsidRPr="00206FC2">
        <w:rPr>
          <w:b/>
          <w:sz w:val="24"/>
          <w:szCs w:val="24"/>
          <w:lang w:val="ru-RU"/>
        </w:rPr>
        <w:t xml:space="preserve"> - </w:t>
      </w:r>
      <w:r w:rsidRPr="00206FC2">
        <w:rPr>
          <w:sz w:val="24"/>
          <w:szCs w:val="24"/>
          <w:lang w:val="ru-RU"/>
        </w:rPr>
        <w:t>так писал о своем младшем брате Н.С. Арсеньев, посвятив ему книгу «Дары и встречи жизненного пути». О нем он часто вспоминает: «Вместе с младшим братом ездили на каникулы к родителям за границу»,  «вместе с братом часто бывали по вечерам в гостях у друзей, ходили на вечеринки, иногда на балы».</w:t>
      </w:r>
      <w:r w:rsidRPr="00206FC2">
        <w:rPr>
          <w:rStyle w:val="aa"/>
          <w:sz w:val="24"/>
          <w:szCs w:val="24"/>
          <w:lang w:val="ru-RU"/>
        </w:rPr>
        <w:footnoteReference w:id="46"/>
      </w:r>
    </w:p>
    <w:p w:rsidR="00B02FE2" w:rsidRPr="00206FC2" w:rsidRDefault="00B02FE2" w:rsidP="00B02FE2">
      <w:pPr>
        <w:pStyle w:val="21"/>
        <w:ind w:left="720" w:firstLine="720"/>
        <w:rPr>
          <w:snapToGrid w:val="0"/>
          <w:sz w:val="24"/>
          <w:szCs w:val="24"/>
          <w:lang w:val="ru-RU"/>
        </w:rPr>
      </w:pPr>
      <w:r w:rsidRPr="00206FC2">
        <w:rPr>
          <w:b/>
          <w:sz w:val="24"/>
          <w:szCs w:val="24"/>
          <w:lang w:val="ru-RU"/>
        </w:rPr>
        <w:t xml:space="preserve"> </w:t>
      </w:r>
      <w:r w:rsidRPr="00206FC2">
        <w:rPr>
          <w:sz w:val="24"/>
          <w:szCs w:val="24"/>
          <w:lang w:val="ru-RU"/>
        </w:rPr>
        <w:t xml:space="preserve">Юрий Сергеевич Арсеньев </w:t>
      </w:r>
      <w:r w:rsidRPr="00206FC2">
        <w:rPr>
          <w:snapToGrid w:val="0"/>
          <w:sz w:val="24"/>
          <w:szCs w:val="24"/>
          <w:lang w:val="ru-RU"/>
        </w:rPr>
        <w:t xml:space="preserve">родился 30 июля 1890 года в Стокгольме. Юрий  окончил гимназический курс и университетский Московского лицея цесаревича Николая с двумя золотыми медалями. Он готовился к судейской карьере: старший кандидат на судебную должность при Московском окружном суде, исполняющий должность товарища прокурора Московского окружного суда. В 1 мировой войне участвовал, как прапорщик артиллерии 53 артиллерийской бригады. В августе 1914 года был цензором в Тильзите в составе 2 корпуса. Во время самсоновской катастрофы в феврале 1915 года попал в германский плен, а после лагеря вернулся в Россию. Награжден орденами: Святой Анны 4 степени с надписью «За храбрость», Святого Станислава 3 степени с мечами и бантом. Действительный член Тульской и Псковской архивных комиссий. Во время гражданской войны воевал в армии генерала Юденича под Гатчиной. Был ранен в левую руку в отряде князя Ливена в 1919 году. Пытался пробраться в Крым к генералу Врангелю, но было уже поздно. В годы эмиграции жил в Югославии, Германии, Франции. Служил в банках в Цетинье и Белграде с 1921 по 1925 годы. </w:t>
      </w:r>
    </w:p>
    <w:p w:rsidR="00B02FE2" w:rsidRPr="00206FC2" w:rsidRDefault="00B02FE2" w:rsidP="00B02FE2">
      <w:pPr>
        <w:pStyle w:val="21"/>
        <w:ind w:left="720" w:firstLine="720"/>
        <w:rPr>
          <w:sz w:val="24"/>
          <w:szCs w:val="24"/>
          <w:lang w:val="ru-RU"/>
        </w:rPr>
      </w:pPr>
      <w:r w:rsidRPr="00206FC2">
        <w:rPr>
          <w:snapToGrid w:val="0"/>
          <w:sz w:val="24"/>
          <w:szCs w:val="24"/>
          <w:lang w:val="ru-RU"/>
        </w:rPr>
        <w:t>15 июля 1922 года в Саввинском монастыре близ Бока ди Каттаро состоялась его свадьба с Ириной Васильевной Мараевой. Она родилась 6 августа 1895 года в Англии, в Криенсе близ Люцерна. В 1912 году окончила с золотой медалью гимназию Протопоповой в Москве и Высшие женские курсы. Во время 1 мировой войны была сестрой милосердия.</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…С.А. Зеньковский вспоминал о своем друге: «Юрия Сергеевича я хорошо знал по Парижу… Почти каждый день во время перерыва на завтрак, в маленьком кафе на рю Сэнт Оноре, собиралась группа преданной своей родине и своей церкви русской молодежи. Юрий был старшим среди нас, я младшим, или одним из младших. Кроме того, два раза в неделю мы, Юрий и я, виделись и на Монпарнассе, где тогда (</w:t>
      </w:r>
      <w:r w:rsidRPr="00206FC2">
        <w:rPr>
          <w:i/>
          <w:snapToGrid w:val="0"/>
          <w:sz w:val="24"/>
          <w:szCs w:val="24"/>
          <w:lang w:val="ru-RU"/>
        </w:rPr>
        <w:t>речь идет о времени 1927 года  - курсив З.</w:t>
      </w:r>
      <w:r w:rsidRPr="00206FC2">
        <w:rPr>
          <w:snapToGrid w:val="0"/>
          <w:sz w:val="24"/>
          <w:szCs w:val="24"/>
          <w:lang w:val="ru-RU"/>
        </w:rPr>
        <w:t>) помещался центр Русского Христианского (фактически строго православного) Студенческого Движения, и при этих частых встречах возрастные разницы стирались».</w:t>
      </w:r>
      <w:r w:rsidRPr="00206FC2">
        <w:rPr>
          <w:rStyle w:val="aa"/>
          <w:snapToGrid w:val="0"/>
          <w:sz w:val="24"/>
          <w:szCs w:val="24"/>
          <w:lang w:val="ru-RU"/>
        </w:rPr>
        <w:footnoteReference w:id="47"/>
      </w:r>
    </w:p>
    <w:p w:rsidR="00B02FE2" w:rsidRPr="00206FC2" w:rsidRDefault="00B02FE2" w:rsidP="00B02FE2">
      <w:pPr>
        <w:pStyle w:val="a4"/>
        <w:ind w:left="720" w:firstLine="720"/>
        <w:rPr>
          <w:sz w:val="24"/>
          <w:szCs w:val="24"/>
        </w:rPr>
      </w:pPr>
      <w:r w:rsidRPr="00206FC2">
        <w:rPr>
          <w:sz w:val="24"/>
          <w:szCs w:val="24"/>
        </w:rPr>
        <w:t>Из Парижа Юрий позже переедет к Николаю Сергеевичу в Кенигсберг. В Кенигсберге он работал в японском консульстве. В Нью-Йорк Юрий и сестра Вера вместе с Николаем Сергеевичем выехали из Парижа в 1948 году. В Нью-Йорке он работал в ООН. После отставки работал два года на радио «Свобода» в Мюнхене. Был членом НТС, вернулся в Си Клифф, занимался переводами. Скончался скоропостижно в госпитале на 81 году жизни. Похоронен рядом с братом. В некрологе о нем</w:t>
      </w:r>
      <w:r w:rsidRPr="00206FC2">
        <w:rPr>
          <w:rStyle w:val="aa"/>
          <w:sz w:val="24"/>
          <w:szCs w:val="24"/>
        </w:rPr>
        <w:footnoteReference w:id="48"/>
      </w:r>
      <w:r w:rsidRPr="00206FC2">
        <w:rPr>
          <w:sz w:val="24"/>
          <w:szCs w:val="24"/>
        </w:rPr>
        <w:t xml:space="preserve"> сказано о необычайной образованности Юрия Сергеевича: «… порой казалось, что это просто справочная книга. Мягкий, снисходительный к людским слабостям, широкий в своих взглядах, он, как и вся семья Арсеньевых, был крепко привержен к Православной церкви».  Будучи очень общительным человеком, он притягивал к себе много друзей, и весь русский Си-Клифф знал и любил его.</w:t>
      </w:r>
    </w:p>
    <w:p w:rsidR="00B02FE2" w:rsidRPr="00206FC2" w:rsidRDefault="00B02FE2" w:rsidP="00B02FE2">
      <w:pPr>
        <w:pStyle w:val="21"/>
        <w:ind w:left="720" w:firstLine="720"/>
        <w:rPr>
          <w:b/>
          <w:sz w:val="24"/>
          <w:szCs w:val="24"/>
          <w:lang w:val="ru-RU"/>
        </w:rPr>
      </w:pPr>
      <w:r w:rsidRPr="00206FC2">
        <w:rPr>
          <w:snapToGrid w:val="0"/>
          <w:sz w:val="24"/>
          <w:szCs w:val="24"/>
          <w:lang w:val="ru-RU"/>
        </w:rPr>
        <w:t>Умер 14 декабря 1970 года в Си Клиффе (США).</w:t>
      </w:r>
    </w:p>
    <w:p w:rsidR="00B02FE2" w:rsidRPr="00206FC2" w:rsidRDefault="00B02FE2" w:rsidP="00B02FE2">
      <w:pPr>
        <w:ind w:left="720" w:right="-97" w:firstLine="720"/>
        <w:jc w:val="both"/>
        <w:rPr>
          <w:snapToGrid w:val="0"/>
          <w:sz w:val="24"/>
          <w:szCs w:val="24"/>
          <w:lang w:val="ru-RU"/>
        </w:rPr>
      </w:pPr>
    </w:p>
    <w:p w:rsidR="00B02FE2" w:rsidRPr="00206FC2" w:rsidRDefault="00B02FE2" w:rsidP="00B02FE2">
      <w:pPr>
        <w:ind w:left="720" w:firstLine="720"/>
        <w:jc w:val="both"/>
        <w:rPr>
          <w:b/>
          <w:snapToGrid w:val="0"/>
          <w:sz w:val="24"/>
          <w:szCs w:val="24"/>
          <w:lang w:val="ru-RU"/>
        </w:rPr>
      </w:pPr>
      <w:r w:rsidRPr="00206FC2">
        <w:rPr>
          <w:b/>
          <w:snapToGrid w:val="0"/>
          <w:sz w:val="24"/>
          <w:szCs w:val="24"/>
          <w:lang w:val="ru-RU"/>
        </w:rPr>
        <w:lastRenderedPageBreak/>
        <w:t>Вера Сергеевна</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xml:space="preserve"> Младшая сестра Николая Сергеевича Вера Сергеевна Арсеньева  родилась 6 мая 1893 года в Иерусалиме Ее  крестил патриарх Герасима Первый. Вера Сергеевна окончила 4-ю Московскую гимназию с большой золотой медалью и Высшие женские курсы. </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xml:space="preserve">После революции работала научным сотрудником Главархива, служила в Наркомземе. 2 января 1919 года была арестована по делу своего брата Василия (он арестовывался 8 раз), вскоре освобождена, а  затем выслана в  Холмогоры, на Соловки с 1922 по 1925 годы, затем - в Архангельск. Была действительным членом Тульской архивной комиссии. Она  награждена крестом св. Гроба Господня и Черногрской юбилейной медалью. Несколько ее переводов и статей были напечатаны в норвежских и русских газетах. Портреты ее и сестры Анны принадлежат кисти Ферхольма, Мейера и Тетермана. </w:t>
      </w:r>
    </w:p>
    <w:p w:rsidR="00B02FE2" w:rsidRPr="00206FC2" w:rsidRDefault="00B02FE2" w:rsidP="00B02FE2">
      <w:pPr>
        <w:ind w:left="720" w:firstLine="720"/>
        <w:jc w:val="both"/>
        <w:rPr>
          <w:sz w:val="24"/>
          <w:szCs w:val="24"/>
          <w:lang w:val="ru-RU"/>
        </w:rPr>
      </w:pPr>
      <w:r w:rsidRPr="00206FC2">
        <w:rPr>
          <w:sz w:val="24"/>
          <w:szCs w:val="24"/>
          <w:lang w:val="ru-RU"/>
        </w:rPr>
        <w:t>Вера Сергеевна стала женой писателя Евгения Андреевича Гагарина. Она вышла замуж в ссылке в Архангельской области.  «Ряд непередаваемых, невероятных человеческих трагедий и примеров такой же невообразимой силы жертвенной любви и жертвенного служения ознаменовали вообще</w:t>
      </w:r>
      <w:r w:rsidRPr="00206FC2">
        <w:rPr>
          <w:b/>
          <w:sz w:val="24"/>
          <w:szCs w:val="24"/>
          <w:lang w:val="ru-RU"/>
        </w:rPr>
        <w:t xml:space="preserve"> </w:t>
      </w:r>
      <w:r w:rsidRPr="00206FC2">
        <w:rPr>
          <w:sz w:val="24"/>
          <w:szCs w:val="24"/>
          <w:lang w:val="ru-RU"/>
        </w:rPr>
        <w:t>историю русской семьи под советским игом. Несмотря на все притеснения, на аресты, заточения и убийства членов семьи - и родителей и детей - со стороны органов власти, на насильственное отнятие детей от родителей, на систематическое сверху проводящееся нравственное разложение и убийство семьи, а иногда и на физическое истребление части ее членов, в семье этой нередко проявлялась такая сила терпеливого, тихого морального мужества и сопротивления, такая сила любви, что это останется одной из самых патетических, ужасных, но и вдохновляющих душу картин русской культурной истории. Так было в 20-ых, 30-ых, 40-ых, 50-ых годах - до самой смерти Сталина, когда можно было наблюдать изо дня в день бесконечные вереницы родных, главным образом женщин, стоящих у ворот советских тюрем для передачи пакетов с едой и бельем, иногда с книгами для заточенных отцов, братьев, сыновей. У себя отнимали еду - в эти времена всеобщего голода или, в лучшем случае, полу-голода, чтобы посылать ее своим заключенным в советскую тюрьму. Этого забыть нельзя, и разлуку матери с детьми, отправлявшимися в Соловки или в другие страшные концентрационные рабочие лагеря Севера. Так убивалась семья зачастую физически, но, так она вместе с тем закалялась морально и религиозно. Вырастала сила морального отпора и нравственной живучести семьи и семейной любви», - писал Н. С. Арсеньев.</w:t>
      </w:r>
      <w:r w:rsidRPr="00206FC2">
        <w:rPr>
          <w:rStyle w:val="aa"/>
          <w:sz w:val="24"/>
          <w:szCs w:val="24"/>
          <w:lang w:val="ru-RU"/>
        </w:rPr>
        <w:footnoteReference w:id="49"/>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Евгений Гагарин родился 12 февраля 1905 года в Шенкурском уезде Архангельской губернии в семье управляющего большим лесным казенным имением. За границей он прожил 15 лет, в основном, в Германии, в Кенигсберге и Берлине, затем - в Зальцбурге и Мюнхене, но ездил и в другие страны – во Францию, Англию, Италию и Голландию. Хотя он изучал философию, историю искусств, но работал он в Международной организации по изучению лесов. Главная квартира этой организации была в Берлине. Несмотря на тяжелые годы нацистского режима, он имел возможность быть в контакте с различными странами. Он много писал, сначала по-русски, а потом - по-немецки. Статьи, новеллы и большие книги направлены против большевизма, проникнуты любовью к старой патриархальной России. Несомненно, его произведения отличаются глубокой духовностью, что делает его произведения особенно ценными. Его лучшие произведения «Возвращение корнета», «В поисках России», «Поездка на святки», «Великий обман» напечатаны под псевдонимом Андрей Русинов.  Н.С. Арсеньев указывает на вышедшие в Германии книги:</w:t>
      </w:r>
    </w:p>
    <w:p w:rsidR="00B02FE2" w:rsidRPr="00206FC2" w:rsidRDefault="00B02FE2" w:rsidP="00B02FE2">
      <w:pPr>
        <w:ind w:left="720" w:firstLine="720"/>
        <w:jc w:val="both"/>
        <w:rPr>
          <w:sz w:val="24"/>
          <w:szCs w:val="24"/>
        </w:rPr>
      </w:pPr>
      <w:r w:rsidRPr="00206FC2">
        <w:rPr>
          <w:sz w:val="24"/>
          <w:szCs w:val="24"/>
        </w:rPr>
        <w:lastRenderedPageBreak/>
        <w:t>Andrei</w:t>
      </w:r>
      <w:r w:rsidRPr="00206FC2">
        <w:rPr>
          <w:sz w:val="24"/>
          <w:szCs w:val="24"/>
          <w:lang w:val="ru-RU"/>
        </w:rPr>
        <w:t xml:space="preserve"> </w:t>
      </w:r>
      <w:r w:rsidRPr="00206FC2">
        <w:rPr>
          <w:sz w:val="24"/>
          <w:szCs w:val="24"/>
        </w:rPr>
        <w:t>Russinow</w:t>
      </w:r>
      <w:r w:rsidRPr="00206FC2">
        <w:rPr>
          <w:sz w:val="24"/>
          <w:szCs w:val="24"/>
          <w:lang w:val="ru-RU"/>
        </w:rPr>
        <w:t xml:space="preserve">. </w:t>
      </w:r>
      <w:r w:rsidRPr="00206FC2">
        <w:rPr>
          <w:sz w:val="24"/>
          <w:szCs w:val="24"/>
        </w:rPr>
        <w:t>"Die grosse Teuschung".Verlag Hellmuht Wollermann. Berlin-Steglitz. 1936-1937</w:t>
      </w:r>
    </w:p>
    <w:p w:rsidR="00B02FE2" w:rsidRPr="00206FC2" w:rsidRDefault="00B02FE2" w:rsidP="00B02FE2">
      <w:pPr>
        <w:pStyle w:val="21"/>
        <w:ind w:left="720" w:firstLine="720"/>
        <w:rPr>
          <w:sz w:val="24"/>
          <w:szCs w:val="24"/>
          <w:lang w:val="ru-RU"/>
        </w:rPr>
      </w:pPr>
      <w:r w:rsidRPr="00206FC2">
        <w:rPr>
          <w:sz w:val="24"/>
          <w:szCs w:val="24"/>
        </w:rPr>
        <w:t xml:space="preserve">Andrei Russinow. "Auf der Suche nach Russland". (Sovjetrussland und das wahre Russland). </w:t>
      </w:r>
      <w:smartTag w:uri="urn:schemas-microsoft-com:office:smarttags" w:element="place">
        <w:r w:rsidRPr="00206FC2">
          <w:rPr>
            <w:sz w:val="24"/>
            <w:szCs w:val="24"/>
          </w:rPr>
          <w:t>Hesse</w:t>
        </w:r>
      </w:smartTag>
      <w:r w:rsidRPr="00206FC2">
        <w:rPr>
          <w:sz w:val="24"/>
          <w:szCs w:val="24"/>
          <w:lang w:val="ru-RU"/>
        </w:rPr>
        <w:t xml:space="preserve"> </w:t>
      </w:r>
      <w:r w:rsidRPr="00206FC2">
        <w:rPr>
          <w:sz w:val="24"/>
          <w:szCs w:val="24"/>
        </w:rPr>
        <w:t>und</w:t>
      </w:r>
      <w:r w:rsidRPr="00206FC2">
        <w:rPr>
          <w:sz w:val="24"/>
          <w:szCs w:val="24"/>
          <w:lang w:val="ru-RU"/>
        </w:rPr>
        <w:t xml:space="preserve"> </w:t>
      </w:r>
      <w:r w:rsidRPr="00206FC2">
        <w:rPr>
          <w:sz w:val="24"/>
          <w:szCs w:val="24"/>
        </w:rPr>
        <w:t>Becker</w:t>
      </w:r>
      <w:r w:rsidRPr="00206FC2">
        <w:rPr>
          <w:sz w:val="24"/>
          <w:szCs w:val="24"/>
          <w:lang w:val="ru-RU"/>
        </w:rPr>
        <w:t xml:space="preserve"> </w:t>
      </w:r>
      <w:r w:rsidRPr="00206FC2">
        <w:rPr>
          <w:sz w:val="24"/>
          <w:szCs w:val="24"/>
        </w:rPr>
        <w:t>Verlag</w:t>
      </w:r>
      <w:r w:rsidRPr="00206FC2">
        <w:rPr>
          <w:sz w:val="24"/>
          <w:szCs w:val="24"/>
          <w:lang w:val="ru-RU"/>
        </w:rPr>
        <w:t xml:space="preserve">. </w:t>
      </w:r>
      <w:smartTag w:uri="urn:schemas-microsoft-com:office:smarttags" w:element="City">
        <w:smartTag w:uri="urn:schemas-microsoft-com:office:smarttags" w:element="place">
          <w:r w:rsidRPr="00206FC2">
            <w:rPr>
              <w:sz w:val="24"/>
              <w:szCs w:val="24"/>
            </w:rPr>
            <w:t>Leipzig</w:t>
          </w:r>
        </w:smartTag>
      </w:smartTag>
      <w:r w:rsidRPr="00206FC2">
        <w:rPr>
          <w:sz w:val="24"/>
          <w:szCs w:val="24"/>
          <w:lang w:val="ru-RU"/>
        </w:rPr>
        <w:t>. 1939.</w:t>
      </w:r>
    </w:p>
    <w:p w:rsidR="00B02FE2" w:rsidRPr="00206FC2" w:rsidRDefault="00B02FE2" w:rsidP="00B02FE2">
      <w:pPr>
        <w:ind w:left="720" w:firstLine="720"/>
        <w:jc w:val="both"/>
        <w:rPr>
          <w:sz w:val="24"/>
          <w:szCs w:val="24"/>
          <w:lang w:val="ru-RU"/>
        </w:rPr>
      </w:pPr>
      <w:r w:rsidRPr="00206FC2">
        <w:rPr>
          <w:sz w:val="24"/>
          <w:szCs w:val="24"/>
          <w:lang w:val="ru-RU"/>
        </w:rPr>
        <w:t xml:space="preserve">На русском языке уже в годы перестройки в журнале «Слово» были опубликованы его «Возвращение корнета» и «Поездка на святки». В журнале «Север» за 1992 год – рассказ «Белые ночи». Роман «Звезда в ночи» - в журнале «Новая юность», здесь же в 2002 году напечатаны повести «Советский принц» и «Корова». </w:t>
      </w:r>
    </w:p>
    <w:p w:rsidR="00B02FE2" w:rsidRPr="00206FC2" w:rsidRDefault="00B02FE2" w:rsidP="00B02FE2">
      <w:pPr>
        <w:ind w:left="720" w:firstLine="720"/>
        <w:jc w:val="both"/>
        <w:rPr>
          <w:sz w:val="24"/>
          <w:szCs w:val="24"/>
          <w:lang w:val="ru-RU"/>
        </w:rPr>
      </w:pPr>
      <w:r w:rsidRPr="00206FC2">
        <w:rPr>
          <w:sz w:val="24"/>
          <w:szCs w:val="24"/>
          <w:lang w:val="ru-RU"/>
        </w:rPr>
        <w:t>Евгений Гагарин погиб в Мюнхене в 1948 году под колесами грузовика. Было ли это случайностью, остается пока тайной.</w:t>
      </w:r>
    </w:p>
    <w:p w:rsidR="00B02FE2" w:rsidRPr="00206FC2" w:rsidRDefault="00B02FE2" w:rsidP="00B02FE2">
      <w:pPr>
        <w:ind w:left="720" w:firstLine="720"/>
        <w:jc w:val="both"/>
        <w:rPr>
          <w:sz w:val="24"/>
          <w:szCs w:val="24"/>
          <w:lang w:val="ru-RU"/>
        </w:rPr>
      </w:pPr>
    </w:p>
    <w:p w:rsidR="00B02FE2" w:rsidRPr="00206FC2" w:rsidRDefault="00B02FE2" w:rsidP="00B02FE2">
      <w:pPr>
        <w:ind w:left="720" w:firstLine="720"/>
        <w:jc w:val="both"/>
        <w:rPr>
          <w:sz w:val="24"/>
          <w:szCs w:val="24"/>
          <w:lang w:val="ru-RU"/>
        </w:rPr>
      </w:pPr>
      <w:r w:rsidRPr="00206FC2">
        <w:rPr>
          <w:sz w:val="24"/>
          <w:szCs w:val="24"/>
          <w:lang w:val="ru-RU"/>
        </w:rPr>
        <w:t>Вера Сергеевна вместе с братьями Николаем и Юрием в 1948 году выехала из Парижа в США. Умерла она 19 августа  1952 года, похоронена  в Си-Клиффе.</w:t>
      </w:r>
    </w:p>
    <w:p w:rsidR="00B02FE2" w:rsidRPr="00206FC2" w:rsidRDefault="00B02FE2" w:rsidP="00B02FE2">
      <w:pPr>
        <w:ind w:left="720" w:firstLine="720"/>
        <w:jc w:val="both"/>
        <w:rPr>
          <w:snapToGrid w:val="0"/>
          <w:sz w:val="24"/>
          <w:szCs w:val="24"/>
          <w:lang w:val="ru-RU"/>
        </w:rPr>
      </w:pPr>
      <w:r w:rsidRPr="00206FC2">
        <w:rPr>
          <w:sz w:val="24"/>
          <w:szCs w:val="24"/>
          <w:lang w:val="ru-RU"/>
        </w:rPr>
        <w:t xml:space="preserve"> </w:t>
      </w:r>
    </w:p>
    <w:p w:rsidR="00B02FE2" w:rsidRPr="00206FC2" w:rsidRDefault="00B02FE2" w:rsidP="00B02FE2">
      <w:pPr>
        <w:ind w:left="720" w:firstLine="720"/>
        <w:jc w:val="both"/>
        <w:rPr>
          <w:b/>
          <w:snapToGrid w:val="0"/>
          <w:sz w:val="24"/>
          <w:szCs w:val="24"/>
          <w:lang w:val="ru-RU"/>
        </w:rPr>
      </w:pPr>
      <w:r w:rsidRPr="00206FC2">
        <w:rPr>
          <w:b/>
          <w:snapToGrid w:val="0"/>
          <w:sz w:val="24"/>
          <w:szCs w:val="24"/>
          <w:lang w:val="ru-RU"/>
        </w:rPr>
        <w:t>Анна Сергеевна</w:t>
      </w:r>
    </w:p>
    <w:p w:rsidR="00B02FE2" w:rsidRPr="00206FC2" w:rsidRDefault="00B02FE2" w:rsidP="00B02FE2">
      <w:pPr>
        <w:ind w:left="720" w:firstLine="720"/>
        <w:jc w:val="both"/>
        <w:rPr>
          <w:b/>
          <w:snapToGrid w:val="0"/>
          <w:sz w:val="24"/>
          <w:szCs w:val="24"/>
          <w:lang w:val="ru-RU"/>
        </w:rPr>
      </w:pP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Самая младшая сестра Н.С. Арсеньева Анна Сергеевна родилась 19 июля 1897 года в Москве. Окончила 4-ю Московскую женскую гимназию, награждена черногорской юбилейной медалью, являлась действительным членом Тульской архивной комиссии. После революции 1917 года служила в Главпрофобре и московской товарной бирже. Дважды высылалась на Соловки. В сентябре 1931 года мать сосланных сестер, Веры и Анны, Екатерина Васильевна обратилась с письмом к жене писателя М. Горького Е.П. Пешковой, в котором просила ходатайствовать об освобождении ее больной дочери Анны, у которой была обнаружена болезнь крови. В октябре 1931 года Анне Сергеевне было разрешено приехать в Москву на консультацию к врачам, но на один месяц.</w:t>
      </w:r>
    </w:p>
    <w:p w:rsidR="00B02FE2" w:rsidRPr="00206FC2" w:rsidRDefault="00B02FE2" w:rsidP="00B02FE2">
      <w:pPr>
        <w:ind w:left="720" w:firstLine="720"/>
        <w:jc w:val="both"/>
        <w:rPr>
          <w:sz w:val="24"/>
          <w:szCs w:val="24"/>
          <w:lang w:val="ru-RU"/>
        </w:rPr>
      </w:pPr>
      <w:r w:rsidRPr="00206FC2">
        <w:rPr>
          <w:sz w:val="24"/>
          <w:szCs w:val="24"/>
          <w:lang w:val="ru-RU"/>
        </w:rPr>
        <w:t xml:space="preserve">«Иногда семья превращалась в пепел, - писал Н.С. Арсеньев, - но сколько было животворного в проявленной любви! И это закаляло духовно и передавалось дальше - от старших к молодым и наоборот - силою жертвенной любви, которая даже в страданиях оставалась верна, и силою взаимной молитвы, материнской молитвы особенно. Это есть </w:t>
      </w:r>
      <w:r w:rsidRPr="00206FC2">
        <w:rPr>
          <w:i/>
          <w:sz w:val="24"/>
          <w:szCs w:val="24"/>
          <w:lang w:val="ru-RU"/>
        </w:rPr>
        <w:t>реальность духа,</w:t>
      </w:r>
      <w:r w:rsidRPr="00206FC2">
        <w:rPr>
          <w:sz w:val="24"/>
          <w:szCs w:val="24"/>
          <w:lang w:val="ru-RU"/>
        </w:rPr>
        <w:t xml:space="preserve"> вошедшая в русскую культурную историю, не только того </w:t>
      </w:r>
      <w:r w:rsidRPr="00206FC2">
        <w:rPr>
          <w:i/>
          <w:sz w:val="24"/>
          <w:szCs w:val="24"/>
          <w:lang w:val="ru-RU"/>
        </w:rPr>
        <w:t>страшного</w:t>
      </w:r>
      <w:r w:rsidRPr="00206FC2">
        <w:rPr>
          <w:sz w:val="24"/>
          <w:szCs w:val="24"/>
          <w:lang w:val="ru-RU"/>
        </w:rPr>
        <w:t xml:space="preserve"> времени. Что может быть творчески сильнее и более вдохновляюще, чем </w:t>
      </w:r>
      <w:r w:rsidRPr="00206FC2">
        <w:rPr>
          <w:i/>
          <w:sz w:val="24"/>
          <w:szCs w:val="24"/>
          <w:lang w:val="ru-RU"/>
        </w:rPr>
        <w:t>сила проявленного длительного и героического подвига любви?</w:t>
      </w:r>
      <w:r w:rsidRPr="00206FC2">
        <w:rPr>
          <w:sz w:val="24"/>
          <w:szCs w:val="24"/>
          <w:lang w:val="ru-RU"/>
        </w:rPr>
        <w:t xml:space="preserve"> Есть - и их немало – красноречивых письменных памятников переживаний того времени, особенно 20-ых и 30-ых годов:</w:t>
      </w:r>
    </w:p>
    <w:p w:rsidR="00B02FE2" w:rsidRPr="00206FC2" w:rsidRDefault="00B02FE2" w:rsidP="00B02FE2">
      <w:pPr>
        <w:ind w:left="720" w:firstLine="720"/>
        <w:jc w:val="both"/>
        <w:rPr>
          <w:sz w:val="24"/>
          <w:szCs w:val="24"/>
          <w:lang w:val="ru-RU"/>
        </w:rPr>
      </w:pPr>
      <w:r w:rsidRPr="00206FC2">
        <w:rPr>
          <w:sz w:val="24"/>
          <w:szCs w:val="24"/>
        </w:rPr>
        <w:t>…3) Alexandra Anzerowa. "Aus dem Lande der Stummen". Bergstadtverlag</w:t>
      </w:r>
      <w:r w:rsidRPr="00206FC2">
        <w:rPr>
          <w:sz w:val="24"/>
          <w:szCs w:val="24"/>
          <w:lang w:val="ru-RU"/>
        </w:rPr>
        <w:t xml:space="preserve"> </w:t>
      </w:r>
      <w:r w:rsidRPr="00206FC2">
        <w:rPr>
          <w:sz w:val="24"/>
          <w:szCs w:val="24"/>
        </w:rPr>
        <w:t>Breslau</w:t>
      </w:r>
      <w:r w:rsidRPr="00206FC2">
        <w:rPr>
          <w:sz w:val="24"/>
          <w:szCs w:val="24"/>
          <w:lang w:val="ru-RU"/>
        </w:rPr>
        <w:t>. 1936. Книга была переведена на голландский, издана в Роттердаме,1937 год.</w:t>
      </w:r>
    </w:p>
    <w:p w:rsidR="00B02FE2" w:rsidRPr="00206FC2" w:rsidRDefault="00B02FE2" w:rsidP="00B02FE2">
      <w:pPr>
        <w:ind w:left="720" w:firstLine="720"/>
        <w:jc w:val="both"/>
        <w:rPr>
          <w:sz w:val="24"/>
          <w:szCs w:val="24"/>
          <w:lang w:val="ru-RU"/>
        </w:rPr>
      </w:pPr>
      <w:r w:rsidRPr="00206FC2">
        <w:rPr>
          <w:sz w:val="24"/>
          <w:szCs w:val="24"/>
        </w:rPr>
        <w:t xml:space="preserve">4) Alexandra Anzerowa. "Am weissen Meere".  </w:t>
      </w:r>
      <w:r w:rsidRPr="00206FC2">
        <w:rPr>
          <w:sz w:val="24"/>
          <w:szCs w:val="24"/>
          <w:lang w:val="ru-RU"/>
        </w:rPr>
        <w:t xml:space="preserve">Ferlag Ferd. </w:t>
      </w:r>
      <w:r w:rsidRPr="00206FC2">
        <w:rPr>
          <w:sz w:val="24"/>
          <w:szCs w:val="24"/>
        </w:rPr>
        <w:t>Schoening</w:t>
      </w:r>
      <w:r w:rsidRPr="00206FC2">
        <w:rPr>
          <w:sz w:val="24"/>
          <w:szCs w:val="24"/>
          <w:lang w:val="ru-RU"/>
        </w:rPr>
        <w:t xml:space="preserve">, </w:t>
      </w:r>
      <w:smartTag w:uri="urn:schemas-microsoft-com:office:smarttags" w:element="City">
        <w:smartTag w:uri="urn:schemas-microsoft-com:office:smarttags" w:element="place">
          <w:r w:rsidRPr="00206FC2">
            <w:rPr>
              <w:sz w:val="24"/>
              <w:szCs w:val="24"/>
            </w:rPr>
            <w:t>Paderborn</w:t>
          </w:r>
        </w:smartTag>
      </w:smartTag>
      <w:r w:rsidRPr="00206FC2">
        <w:rPr>
          <w:sz w:val="24"/>
          <w:szCs w:val="24"/>
          <w:lang w:val="ru-RU"/>
        </w:rPr>
        <w:t>, 1938.</w:t>
      </w:r>
      <w:r w:rsidRPr="00206FC2">
        <w:rPr>
          <w:rStyle w:val="aa"/>
          <w:sz w:val="24"/>
          <w:szCs w:val="24"/>
          <w:lang w:val="ru-RU"/>
        </w:rPr>
        <w:footnoteReference w:id="50"/>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Речь идет о книгах Анны Сергеевны Арсеньевой, которая взяла псевдоним Анзерова по названию одного из скитов Соловецкого монастыря.  Ее книги «полностью распроданы (имеются лишь в некоторых больших центральных библиотеках) и никогда не были изданы на русском языке. Они рисуют не только ужасы советских тюрем, тюремных этапов и концентрационных лагерей, но и жизнь русской верующей семьи на фоне этих гонений и проникающие ее духовные силы, а также и другие оазисы несокрушимой силы духа в Советском Союзе".</w:t>
      </w:r>
      <w:r w:rsidRPr="00206FC2">
        <w:rPr>
          <w:rStyle w:val="aa"/>
          <w:sz w:val="24"/>
          <w:szCs w:val="24"/>
          <w:lang w:val="ru-RU"/>
        </w:rPr>
        <w:footnoteReference w:id="51"/>
      </w:r>
    </w:p>
    <w:p w:rsidR="00B02FE2" w:rsidRPr="00206FC2" w:rsidRDefault="00B02FE2" w:rsidP="00B02FE2">
      <w:pPr>
        <w:ind w:left="720" w:firstLine="720"/>
        <w:jc w:val="both"/>
        <w:rPr>
          <w:sz w:val="24"/>
          <w:szCs w:val="24"/>
          <w:lang w:val="ru-RU"/>
        </w:rPr>
      </w:pPr>
      <w:r w:rsidRPr="00206FC2">
        <w:rPr>
          <w:sz w:val="24"/>
          <w:szCs w:val="24"/>
          <w:lang w:val="ru-RU"/>
        </w:rPr>
        <w:lastRenderedPageBreak/>
        <w:t>Анна Сергеевна умерла 21 сентября 1942 года и похоронена в Кенигсберге</w:t>
      </w:r>
      <w:r w:rsidRPr="00206FC2">
        <w:rPr>
          <w:rStyle w:val="aa"/>
          <w:sz w:val="24"/>
          <w:szCs w:val="24"/>
          <w:lang w:val="ru-RU"/>
        </w:rPr>
        <w:footnoteReference w:id="52"/>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Мы не знаем, где именно в Кенигсберге были похоронены две русские женщины, Екатерина Васильевна и Анна Сергеевна Арсеньевы, но дом, где жила уважаемая русская семья, сохранился, и правильно было бы, чтобы на нем была мемориальная доска.</w:t>
      </w:r>
    </w:p>
    <w:p w:rsidR="00B02FE2" w:rsidRPr="00206FC2" w:rsidRDefault="00B02FE2" w:rsidP="00B02FE2">
      <w:pPr>
        <w:ind w:left="720" w:firstLine="720"/>
        <w:jc w:val="both"/>
        <w:rPr>
          <w:sz w:val="24"/>
          <w:szCs w:val="24"/>
          <w:lang w:val="ru-RU"/>
        </w:rPr>
      </w:pPr>
    </w:p>
    <w:p w:rsidR="00B02FE2" w:rsidRPr="00206FC2" w:rsidRDefault="00B02FE2" w:rsidP="00B02FE2">
      <w:pPr>
        <w:pStyle w:val="Normal"/>
        <w:ind w:left="720" w:firstLine="720"/>
        <w:jc w:val="both"/>
        <w:rPr>
          <w:b/>
          <w:bCs/>
          <w:szCs w:val="24"/>
        </w:rPr>
      </w:pPr>
      <w:r w:rsidRPr="00206FC2">
        <w:rPr>
          <w:b/>
          <w:bCs/>
          <w:szCs w:val="24"/>
        </w:rPr>
        <w:t>Детство и юность.</w:t>
      </w:r>
    </w:p>
    <w:p w:rsidR="00B02FE2" w:rsidRPr="00206FC2" w:rsidRDefault="00B02FE2" w:rsidP="00B02FE2">
      <w:pPr>
        <w:ind w:left="720" w:firstLine="720"/>
        <w:jc w:val="both"/>
        <w:rPr>
          <w:sz w:val="24"/>
          <w:szCs w:val="24"/>
          <w:lang w:val="ru-RU"/>
        </w:rPr>
      </w:pPr>
      <w:r w:rsidRPr="00206FC2">
        <w:rPr>
          <w:sz w:val="24"/>
          <w:szCs w:val="24"/>
          <w:lang w:val="ru-RU"/>
        </w:rPr>
        <w:t>Детство Николая Сергеевича Арсеньева проходило, в основном, в Москве, в доме его дедушки Василия Сергеевича Арсеньева, а на каникулах он уезжал к родителям за границу. В статье «Выработка мировоззрения»</w:t>
      </w:r>
      <w:r w:rsidRPr="00206FC2">
        <w:rPr>
          <w:rStyle w:val="aa"/>
          <w:sz w:val="24"/>
          <w:szCs w:val="24"/>
        </w:rPr>
        <w:footnoteReference w:id="53"/>
      </w:r>
      <w:r w:rsidRPr="00206FC2">
        <w:rPr>
          <w:sz w:val="24"/>
          <w:szCs w:val="24"/>
          <w:lang w:val="ru-RU"/>
        </w:rPr>
        <w:t xml:space="preserve"> он писал о том, кто и что особенно повлияло на его взгляды на мир. Во-первых, это была его няня, с необыкновенной сильной и чистой верой, лаской и любовью, излучаемой на детей, и вообще вся атмосфера в семье. И. Балуев, племянник Н.С. Арсеньева, сын его старшей сестры, Натальи Сергеевны, рассказывал, что няня, которая пришла в дом родителей Арсеньева молодой девушкой и скончалась в их доме в пожилом возрасте, сыграла большую роль в начальном воспитании Николая Сергеевича. В семейном кругу он вспоминал ее со слезами на глазах незадолго до своей смерти, называя ее Нанахен, смесь русского слова – няня и немецкого ласкательно-уменьшительного суффикса –хен, идентичного русскому –чк-, -ушк-, -юшк-, нянечка, нянюшка. Благодаря ей, Арсеньев в совершенстве владел немецким языком.</w:t>
      </w:r>
    </w:p>
    <w:p w:rsidR="00B02FE2" w:rsidRPr="00206FC2" w:rsidRDefault="00B02FE2" w:rsidP="00B02FE2">
      <w:pPr>
        <w:pStyle w:val="Normal"/>
        <w:ind w:left="720" w:firstLine="720"/>
        <w:jc w:val="both"/>
        <w:rPr>
          <w:szCs w:val="24"/>
        </w:rPr>
      </w:pPr>
      <w:r w:rsidRPr="00206FC2">
        <w:rPr>
          <w:szCs w:val="24"/>
        </w:rPr>
        <w:t>Мать Екатерина Васильевна приобщала детей к красоте поэзии, она создавал атмосферу «раскрытости для мира»: «Помню, когда мы были детьми, - писал Арсеньев, - ( мне было 12-13 лет), она в течение многих зимних вечеров прочитала нам вслух главные трагедии Кор</w:t>
      </w:r>
      <w:r>
        <w:rPr>
          <w:szCs w:val="24"/>
        </w:rPr>
        <w:t>н</w:t>
      </w:r>
      <w:r w:rsidRPr="00206FC2">
        <w:rPr>
          <w:szCs w:val="24"/>
        </w:rPr>
        <w:t>еля и Расина и ряд комедий Мольера ( мама чудно читала по-французски). А мы лежали на спине на ковре гостиной, подсунув гладко полированные доски под плечи (это рекомендовалось делать для укрепления спины). Это было очень уютно.»</w:t>
      </w:r>
      <w:r w:rsidRPr="00206FC2">
        <w:rPr>
          <w:rStyle w:val="aa"/>
          <w:szCs w:val="24"/>
        </w:rPr>
        <w:footnoteReference w:id="54"/>
      </w:r>
      <w:r w:rsidRPr="00206FC2">
        <w:rPr>
          <w:szCs w:val="24"/>
        </w:rPr>
        <w:t xml:space="preserve"> Матери Николай Сергеевич обязан знанием английского языка, вообще способности к языкам, которых он знал 12. Но главное, что он любил в матери – это ее мудрость, глубокую духовную  жизнь, искренность и сердечность. Отец также оказывал огромное влияние на детей своим страстным интересом к истории и культуре. А атмосферу в доме деда мыслитель называл «глубоко православной, полной знаний и понимания сокровищ Запада и истинно христианской жизни на Западе».</w:t>
      </w:r>
    </w:p>
    <w:p w:rsidR="00B02FE2" w:rsidRPr="00206FC2" w:rsidRDefault="00B02FE2" w:rsidP="00B02FE2">
      <w:pPr>
        <w:ind w:left="720" w:firstLine="720"/>
        <w:jc w:val="both"/>
        <w:rPr>
          <w:rFonts w:ascii="Times New Roman CYR" w:hAnsi="Times New Roman CYR"/>
          <w:sz w:val="24"/>
          <w:szCs w:val="24"/>
          <w:lang w:val="ru-RU"/>
        </w:rPr>
      </w:pPr>
      <w:r w:rsidRPr="00206FC2">
        <w:rPr>
          <w:rFonts w:ascii="Times New Roman CYR" w:hAnsi="Times New Roman CYR"/>
          <w:sz w:val="24"/>
          <w:szCs w:val="24"/>
          <w:lang w:val="ru-RU"/>
        </w:rPr>
        <w:t xml:space="preserve">Николай Сергеевич Арсеньев </w:t>
      </w:r>
      <w:r w:rsidRPr="00206FC2">
        <w:rPr>
          <w:sz w:val="24"/>
          <w:szCs w:val="24"/>
          <w:lang w:val="ru-RU"/>
        </w:rPr>
        <w:t>учился в московском лицее имени цесаревича Николая (ранее – Катковский лицей), который закончил с золотой медалью</w:t>
      </w:r>
      <w:r w:rsidRPr="00206FC2">
        <w:rPr>
          <w:rFonts w:ascii="Times New Roman CYR" w:hAnsi="Times New Roman CYR"/>
          <w:sz w:val="24"/>
          <w:szCs w:val="24"/>
          <w:lang w:val="ru-RU"/>
        </w:rPr>
        <w:t>. В 7 классе он увлекся «Метафизикой древней Греции», потом «Учением о Логосе» С. Н. Трубецкого. Первая, хотя иногда и была непонятной, все же захватила красотой и динамизмом мысли. Ко второй книге Арсеньев потом возвращался в течение всей своей жизни. Он вынес из нее понимание того, что «все на земле – не только умственная работа, но  и напряжение мысли, и воспитание молодежи, и политическая деятельность – должны быть Служением Смыслу нашей человеческой жизни и жизни мира: Логосу Божию. Такова была горячая вера С.Н. Трубецкого, проявленная им в его жизни».</w:t>
      </w:r>
      <w:r w:rsidRPr="00206FC2">
        <w:rPr>
          <w:rStyle w:val="aa"/>
          <w:rFonts w:ascii="Times New Roman CYR" w:hAnsi="Times New Roman CYR"/>
          <w:sz w:val="24"/>
          <w:szCs w:val="24"/>
          <w:lang w:val="ru-RU"/>
        </w:rPr>
        <w:footnoteReference w:id="55"/>
      </w:r>
    </w:p>
    <w:p w:rsidR="00B02FE2" w:rsidRPr="00206FC2" w:rsidRDefault="00B02FE2" w:rsidP="00B02FE2">
      <w:pPr>
        <w:ind w:left="720" w:firstLine="720"/>
        <w:jc w:val="both"/>
        <w:rPr>
          <w:rFonts w:ascii="Times New Roman CYR" w:hAnsi="Times New Roman CYR"/>
          <w:sz w:val="24"/>
          <w:szCs w:val="24"/>
          <w:lang w:val="ru-RU"/>
        </w:rPr>
      </w:pPr>
      <w:r w:rsidRPr="00206FC2">
        <w:rPr>
          <w:rFonts w:ascii="Times New Roman CYR" w:hAnsi="Times New Roman CYR"/>
          <w:sz w:val="24"/>
          <w:szCs w:val="24"/>
          <w:lang w:val="ru-RU"/>
        </w:rPr>
        <w:t xml:space="preserve">Вспоминая о своих лицейских годах, Арсеньев с благодарностью говорил об «идеальном преподавании» древнегреческого языка и литературы В.В. Глазковым, </w:t>
      </w:r>
      <w:r w:rsidRPr="00206FC2">
        <w:rPr>
          <w:rFonts w:ascii="Times New Roman CYR" w:hAnsi="Times New Roman CYR"/>
          <w:sz w:val="24"/>
          <w:szCs w:val="24"/>
          <w:lang w:val="ru-RU"/>
        </w:rPr>
        <w:lastRenderedPageBreak/>
        <w:t>у которого он учился с 5 по 8 классы. Этот учитель разбудил в лицеисте интерес к древней Греции, и долгое время древнегреческая религия и религиозная мысль были его излюбленным предметом изучения.</w:t>
      </w:r>
    </w:p>
    <w:p w:rsidR="00B02FE2" w:rsidRPr="00206FC2" w:rsidRDefault="00B02FE2" w:rsidP="00B02FE2">
      <w:pPr>
        <w:ind w:left="720" w:firstLine="720"/>
        <w:jc w:val="both"/>
        <w:rPr>
          <w:sz w:val="24"/>
          <w:szCs w:val="24"/>
          <w:lang w:val="ru-RU"/>
        </w:rPr>
      </w:pPr>
      <w:r w:rsidRPr="00206FC2">
        <w:rPr>
          <w:rFonts w:ascii="Times New Roman CYR" w:hAnsi="Times New Roman CYR"/>
          <w:sz w:val="24"/>
          <w:szCs w:val="24"/>
          <w:lang w:val="ru-RU"/>
        </w:rPr>
        <w:t xml:space="preserve"> </w:t>
      </w:r>
      <w:r w:rsidRPr="00206FC2">
        <w:rPr>
          <w:sz w:val="24"/>
          <w:szCs w:val="24"/>
          <w:lang w:val="ru-RU"/>
        </w:rPr>
        <w:t>О детстве в Москве Николай Сергеевич вспоминал: «Совершенно особый, свой отпечаток имела Страстная неделя – умилительный, и скорбноумиренный, и торжественный. Главные службы Страстной недели… хотелось прослушать в возможно более торжественной обстановке. Мы с братом выбирали из многочисленных церквей те, где чтение и пение были особенно выразительны и благолепны. Иногда отправлялись в совсем другую, отдаленную часть города, часто пешком. Служба «погребения»! Входишь в 2 часа ночи в уже переполненную церковь. Народ стоит в ожидании, затаив дыхание. Выходит священник, направляется на середину церкви. Зажигаются свечи во всех концах храма, и раздается пение умилительных слов 118 псалма: «Блаженни непорочнии в пути ходящие в законе Господнем». А конец службы, когда крестным ходом обносится трижды плащаница вокруг церкви! Уже светает. В синем предрассветном весеннем сумраке выходишь из церкви. Ударили в колокол. И вдруг такой же гулкий удар пронесся совсем близко – из церковки в соседнем переулке, и еще, и еще, со всех сторон, из разных церквей. Над головами высоко колышется плащаница. Гроб господа, как знамение победы над смертью. Острое чувство радости и умиления сжимает сердце и горло. Пасхальное чувство охватывает уже в эту торжественную ночь поклонения во гробе почившему Господу»</w:t>
      </w:r>
      <w:r w:rsidRPr="00206FC2">
        <w:rPr>
          <w:rStyle w:val="aa"/>
          <w:sz w:val="24"/>
          <w:szCs w:val="24"/>
          <w:lang w:val="ru-RU"/>
        </w:rPr>
        <w:footnoteReference w:id="56"/>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Картины Москвы его детства Арсеньев описывает с душевным трепетом и волнением: катание в санях по заснеженной Москве, встречи с друзьями, игры в «шарады», катание на коньках на катке на Патриарших Прудах и, реже, на лыжах за Ходынским полем. Арсеньев с детства любил рано вставать, и в вечернее время «после напряженной умственной работы», шел  с братом  в уютный дружеский дом к Сергею Оболенскому, к Пете Эристову, «жившему напротив нас, или к Асе Бобринскому, убитому на войне в 1915 году, и, сидя за чашкой чая с черничным вареньем»,</w:t>
      </w:r>
      <w:r w:rsidRPr="00206FC2">
        <w:rPr>
          <w:rStyle w:val="aa"/>
          <w:sz w:val="24"/>
          <w:szCs w:val="24"/>
          <w:lang w:val="ru-RU"/>
        </w:rPr>
        <w:footnoteReference w:id="57"/>
      </w:r>
      <w:r w:rsidRPr="00206FC2">
        <w:rPr>
          <w:sz w:val="24"/>
          <w:szCs w:val="24"/>
          <w:lang w:val="ru-RU"/>
        </w:rPr>
        <w:t xml:space="preserve"> предавался «наслаждению раздумья вслух». </w:t>
      </w:r>
    </w:p>
    <w:p w:rsidR="00B02FE2" w:rsidRPr="00206FC2" w:rsidRDefault="00B02FE2" w:rsidP="00B02FE2">
      <w:pPr>
        <w:ind w:left="720" w:firstLine="720"/>
        <w:jc w:val="both"/>
        <w:rPr>
          <w:sz w:val="24"/>
          <w:szCs w:val="24"/>
          <w:lang w:val="ru-RU"/>
        </w:rPr>
      </w:pPr>
      <w:r w:rsidRPr="00206FC2">
        <w:rPr>
          <w:sz w:val="24"/>
          <w:szCs w:val="24"/>
          <w:lang w:val="ru-RU"/>
        </w:rPr>
        <w:t>Вспоминая свои отроческие и юношеские годы, Арсеньев отмечает, что жизнь духовная, жизнь церкви становилась особенно ощутимой в дни Великого поста: «чувствовалось во всем воздухе жизни дома собранность и сосредоточенность. Мы, младшее поколение, обыкновенно ходили к службам в церковь Св. Спиридона, маленькую, уютную, старинную патриаршую церковь. Выходит батюшка из алтаря, о. Николай. Я всегда спешил к первому ирмосу Великого Канона, особенно мною любимом. По возвращении домой чувствуешь, как спина немного болит, приятно пить в столовой чай с баранками. На душе тихо: ибо она возвращается к ежедневной жизни от стояния перед лицом Бога»</w:t>
      </w:r>
      <w:r w:rsidRPr="00206FC2">
        <w:rPr>
          <w:rStyle w:val="aa"/>
          <w:sz w:val="24"/>
          <w:szCs w:val="24"/>
          <w:lang w:val="ru-RU"/>
        </w:rPr>
        <w:footnoteReference w:id="58"/>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Снова и снова возвращался мыслями Арсеньев, уже проживая в Си-Клиффе, к Москве своего детства: булочные с горячими пирожками, «которые при вас вынимаются в бумажке из пышущего жаром огромного глянцевитого металлического ящика, горы коврижек, разных сдобных и фруктовых хлебов, пирожных, печений, баранок. А горы дичи, рыбы, фруктов в Охотном ряду и на рынках! Особняки с мезонином, палисадники с кипами сирени, дух традиции старой московской культуры»</w:t>
      </w:r>
      <w:r w:rsidRPr="00206FC2">
        <w:rPr>
          <w:rStyle w:val="aa"/>
          <w:sz w:val="24"/>
          <w:szCs w:val="24"/>
          <w:lang w:val="ru-RU"/>
        </w:rPr>
        <w:footnoteReference w:id="59"/>
      </w:r>
    </w:p>
    <w:p w:rsidR="00B02FE2" w:rsidRPr="00206FC2" w:rsidRDefault="00B02FE2" w:rsidP="00B02FE2">
      <w:pPr>
        <w:ind w:left="720" w:firstLine="720"/>
        <w:jc w:val="both"/>
        <w:rPr>
          <w:rFonts w:ascii="Times New Roman CYR" w:hAnsi="Times New Roman CYR"/>
          <w:sz w:val="24"/>
          <w:szCs w:val="24"/>
          <w:lang w:val="ru-RU"/>
        </w:rPr>
      </w:pPr>
      <w:r w:rsidRPr="00206FC2">
        <w:rPr>
          <w:rFonts w:ascii="Times New Roman CYR" w:hAnsi="Times New Roman CYR"/>
          <w:sz w:val="24"/>
          <w:szCs w:val="24"/>
          <w:lang w:val="ru-RU"/>
        </w:rPr>
        <w:t xml:space="preserve">Лето Николай Сергеевич проводил в Тульском имении деда Василия Сергеевича, в селе Красном, где занимался верховой ездой, плаваньем, посещал родных и соседей и читал. Обычно он выезжал туда уже в конце мая. Выходил из </w:t>
      </w:r>
      <w:r w:rsidRPr="00206FC2">
        <w:rPr>
          <w:rFonts w:ascii="Times New Roman CYR" w:hAnsi="Times New Roman CYR"/>
          <w:sz w:val="24"/>
          <w:szCs w:val="24"/>
          <w:lang w:val="ru-RU"/>
        </w:rPr>
        <w:lastRenderedPageBreak/>
        <w:t>поезда на станции Благодатная Орловско-Грязской железной дороги, где его уже ждали на лошадях из Красного. Вставал рано, в половине пятого, обливался двумя ведрами заготовленной с вечера воды, шел на конюшню и на Красавчике отправлялся на утреннюю прогулку в окрестности села. Возвращался к 9 утра, когда остальные члены семьи пили кофе с полусдобным хлебом и деревенским маслом. Искупавшись в речке в «свежей, бодрящей воде», шел на завтрак, а потом с книгой отправлялся в глубину парка. « В этом юность: время собирания, обогащения, оплодотворения душевного. Мы потом всю жизнь живем этим достоянием. Но не только время восприятий и собирания, впитывания впечатлений – и время также активной устремленности, активного, динамичного ответа нашего духа. Мы стараемся прикоснуться к глубинным источникам человеческой мысли, к сокровищам художественного поэтического творчества. Мы не только впитываем, мы также и реагируем – творчески, сознательно или бессознательно. Создается, укрепляется, растет в нас духовная личность»</w:t>
      </w:r>
      <w:r w:rsidRPr="00206FC2">
        <w:rPr>
          <w:rStyle w:val="aa"/>
          <w:rFonts w:ascii="Times New Roman CYR" w:hAnsi="Times New Roman CYR"/>
          <w:sz w:val="24"/>
          <w:szCs w:val="24"/>
          <w:lang w:val="ru-RU"/>
        </w:rPr>
        <w:footnoteReference w:id="60"/>
      </w:r>
      <w:r w:rsidRPr="00206FC2">
        <w:rPr>
          <w:rFonts w:ascii="Times New Roman CYR" w:hAnsi="Times New Roman CYR"/>
          <w:sz w:val="24"/>
          <w:szCs w:val="24"/>
          <w:lang w:val="ru-RU"/>
        </w:rPr>
        <w:t>.  В разных своих книгах Арсеньев часто обращается к описанию библиотек не только в своей семье, но и у надежды Григорьевны Малиновской, рожденной княгини Долгорукой, двоюродной сестры бабушки, библиотек Хомяковых, Киреевских.</w:t>
      </w:r>
    </w:p>
    <w:p w:rsidR="00B02FE2" w:rsidRPr="00206FC2" w:rsidRDefault="00B02FE2" w:rsidP="00B02FE2">
      <w:pPr>
        <w:ind w:left="720" w:firstLine="720"/>
        <w:jc w:val="both"/>
        <w:rPr>
          <w:rFonts w:ascii="Times New Roman CYR" w:hAnsi="Times New Roman CYR"/>
          <w:sz w:val="24"/>
          <w:szCs w:val="24"/>
          <w:lang w:val="ru-RU"/>
        </w:rPr>
      </w:pPr>
      <w:r w:rsidRPr="00206FC2">
        <w:rPr>
          <w:rFonts w:ascii="Times New Roman CYR" w:hAnsi="Times New Roman CYR"/>
          <w:sz w:val="24"/>
          <w:szCs w:val="24"/>
          <w:lang w:val="ru-RU"/>
        </w:rPr>
        <w:t>«В нашем Красном, где дом был сравнительно новый – середина XIX века – деревянный, небольшой, на месте большого старого, снесенного по фантазии единственного брата бабушки, князя Алексея Юрьевича Долгорукого, владевшего до нее имением (он на месте старого дома хотел построить чуть ли не палаццо, но так и не сделал этого) библиотека также хранила в себе наследие культуры предков. В высоких, застекленных, светло-ореховых шкафах стояли в тисненных золотом кожаных переплетах представители золотого века французской литературы, главным образом, XVII и начал</w:t>
      </w:r>
      <w:r w:rsidRPr="00206FC2">
        <w:rPr>
          <w:sz w:val="24"/>
          <w:szCs w:val="24"/>
          <w:lang w:val="ru-RU"/>
        </w:rPr>
        <w:t>а</w:t>
      </w:r>
      <w:r w:rsidRPr="00206FC2">
        <w:rPr>
          <w:rFonts w:ascii="Times New Roman CYR" w:hAnsi="Times New Roman CYR"/>
          <w:sz w:val="24"/>
          <w:szCs w:val="24"/>
          <w:lang w:val="ru-RU"/>
        </w:rPr>
        <w:t xml:space="preserve"> XVIII веков.</w:t>
      </w:r>
    </w:p>
    <w:p w:rsidR="00B02FE2" w:rsidRPr="00206FC2" w:rsidRDefault="00B02FE2" w:rsidP="00B02FE2">
      <w:pPr>
        <w:ind w:left="720" w:firstLine="720"/>
        <w:jc w:val="both"/>
        <w:rPr>
          <w:sz w:val="24"/>
          <w:szCs w:val="24"/>
          <w:lang w:val="ru-RU"/>
        </w:rPr>
      </w:pPr>
      <w:r w:rsidRPr="00206FC2">
        <w:rPr>
          <w:rFonts w:ascii="Times New Roman CYR" w:hAnsi="Times New Roman CYR"/>
          <w:sz w:val="24"/>
          <w:szCs w:val="24"/>
          <w:lang w:val="ru-RU"/>
        </w:rPr>
        <w:t xml:space="preserve">Особенно богато и полно были представлены религиозные писатели. Помню многотомное, чудное издание Боссюз, тут же стояли Бурдалу, Масильон, многотомный Фенелон, </w:t>
      </w:r>
      <w:r w:rsidRPr="00206FC2">
        <w:rPr>
          <w:sz w:val="24"/>
          <w:szCs w:val="24"/>
          <w:lang w:val="de-DE"/>
        </w:rPr>
        <w:t>M-me de Guyon</w:t>
      </w:r>
      <w:r w:rsidRPr="00206FC2">
        <w:rPr>
          <w:sz w:val="24"/>
          <w:szCs w:val="24"/>
          <w:lang w:val="ru-RU"/>
        </w:rPr>
        <w:t xml:space="preserve">, далее разнообразные мемуаристы… Не было ни энциклопедистов, ни вольнодумцев: ни Вольтера, ни Дидро, ни Руссо, так как предки мои держались строго христианских взглядов. Были старые, отчасти первые издания (конца </w:t>
      </w:r>
      <w:r w:rsidRPr="00206FC2">
        <w:rPr>
          <w:sz w:val="24"/>
          <w:szCs w:val="24"/>
          <w:lang w:val="de-DE"/>
        </w:rPr>
        <w:t>XVIII</w:t>
      </w:r>
      <w:r w:rsidRPr="00206FC2">
        <w:rPr>
          <w:sz w:val="24"/>
          <w:szCs w:val="24"/>
          <w:lang w:val="ru-RU"/>
        </w:rPr>
        <w:t xml:space="preserve"> века) немецких классиков: Виланда, Гете, Шиллера, Гердера, а также немецкие романтики: Тик, Вакенрадер в типичных старонемецких белых картонных обложках с подклеенной синей, зеленой или красной бумажкой, чистеньких и аккуратных. Были, наконец, и старые русские книги конца </w:t>
      </w:r>
      <w:r w:rsidRPr="00206FC2">
        <w:rPr>
          <w:sz w:val="24"/>
          <w:szCs w:val="24"/>
          <w:lang w:val="de-DE"/>
        </w:rPr>
        <w:t>XVIII</w:t>
      </w:r>
      <w:r w:rsidRPr="00206FC2">
        <w:rPr>
          <w:sz w:val="24"/>
          <w:szCs w:val="24"/>
          <w:lang w:val="ru-RU"/>
        </w:rPr>
        <w:t xml:space="preserve"> века и начала XIX века, но их было гораздо меньше: например, первые издания произведений Жуковского в кожаных томиках с приятно пахнувшими, слегка пожелтевшими страницами, которыми мы в детстве зачитывались»</w:t>
      </w:r>
      <w:r w:rsidRPr="00206FC2">
        <w:rPr>
          <w:rStyle w:val="aa"/>
          <w:sz w:val="24"/>
          <w:szCs w:val="24"/>
          <w:lang w:val="ru-RU"/>
        </w:rPr>
        <w:footnoteReference w:id="61"/>
      </w:r>
      <w:r w:rsidRPr="00206FC2">
        <w:rPr>
          <w:sz w:val="24"/>
          <w:szCs w:val="24"/>
          <w:lang w:val="ru-RU"/>
        </w:rPr>
        <w:t xml:space="preserve">. Эти книги связывали Арсеньева с прошлыми поколениями его семьи, отражали их мировоззрение, оказав влияние и на самого Николая Сергеевича. В Красном были не только книги, но и предметы быта, картины, гравюры, рассказывавшие о предках, их характерах, истории рода, семейных преданиях: «Между книжными шкафами старые гравюры: Сивиллы Микельанджело, Рафаэлевские Девять Муз. В углу старинные стоячие английские часы, помеченные 1801 годом, заводившиеся на целый год. В гостиной портреты предков: Екатерина Петровна Давыдова, работы, по преданию, Кипренского, в высоком кружевном воротнике </w:t>
      </w:r>
      <w:r w:rsidRPr="00206FC2">
        <w:rPr>
          <w:sz w:val="24"/>
          <w:szCs w:val="24"/>
          <w:lang w:val="de-DE"/>
        </w:rPr>
        <w:t>a la Marie Stuart</w:t>
      </w:r>
      <w:r w:rsidRPr="00206FC2">
        <w:rPr>
          <w:sz w:val="24"/>
          <w:szCs w:val="24"/>
          <w:lang w:val="ru-RU"/>
        </w:rPr>
        <w:t xml:space="preserve">; это была сестра прабабушки Долгорукой, завещавшая ей Красное, которое она в 1818 году купила у Голицыных. Далее, Наталья Борисовна Долгорукая, рожденная Шереметьева, вдова казненного Анной Иоанновной молодого любимца Петра </w:t>
      </w:r>
      <w:r w:rsidRPr="00206FC2">
        <w:rPr>
          <w:sz w:val="24"/>
          <w:szCs w:val="24"/>
          <w:lang w:val="de-DE"/>
        </w:rPr>
        <w:t>II</w:t>
      </w:r>
      <w:r w:rsidRPr="00206FC2">
        <w:rPr>
          <w:sz w:val="24"/>
          <w:szCs w:val="24"/>
          <w:lang w:val="ru-RU"/>
        </w:rPr>
        <w:t>, кня</w:t>
      </w:r>
      <w:r>
        <w:rPr>
          <w:sz w:val="24"/>
          <w:szCs w:val="24"/>
          <w:lang w:val="ru-RU"/>
        </w:rPr>
        <w:t>зя Ивана Долгорукого – в монаше</w:t>
      </w:r>
      <w:r w:rsidRPr="00206FC2">
        <w:rPr>
          <w:sz w:val="24"/>
          <w:szCs w:val="24"/>
          <w:lang w:val="ru-RU"/>
        </w:rPr>
        <w:t xml:space="preserve">ской мантии и скуфейке с четками в руках. Какая-то графиня Панина – пышная дама, с холодными чертами лица и </w:t>
      </w:r>
      <w:r w:rsidRPr="00206FC2">
        <w:rPr>
          <w:sz w:val="24"/>
          <w:szCs w:val="24"/>
          <w:lang w:val="ru-RU"/>
        </w:rPr>
        <w:lastRenderedPageBreak/>
        <w:t>белой собакой (по-видимому, сестра бра</w:t>
      </w:r>
      <w:r>
        <w:rPr>
          <w:sz w:val="24"/>
          <w:szCs w:val="24"/>
          <w:lang w:val="ru-RU"/>
        </w:rPr>
        <w:t>-</w:t>
      </w:r>
      <w:r w:rsidRPr="00206FC2">
        <w:rPr>
          <w:sz w:val="24"/>
          <w:szCs w:val="24"/>
          <w:lang w:val="ru-RU"/>
        </w:rPr>
        <w:t xml:space="preserve">бабушки Давыдовой, рожденной гр. Орловой). В маленькой «балконной» комнате – кресло с завитушками в форме восьмерки, на котором, по семейному преданию, мой дед сделал предложение моей бабушке в 1851 году. В комнате дедушки старые немецкие мистики (чудное голландское издание Якова Беме середины </w:t>
      </w:r>
      <w:r w:rsidRPr="00206FC2">
        <w:rPr>
          <w:sz w:val="24"/>
          <w:szCs w:val="24"/>
          <w:lang w:val="de-DE"/>
        </w:rPr>
        <w:t>XVII</w:t>
      </w:r>
      <w:r w:rsidRPr="00206FC2">
        <w:rPr>
          <w:sz w:val="24"/>
          <w:szCs w:val="24"/>
          <w:lang w:val="ru-RU"/>
        </w:rPr>
        <w:t xml:space="preserve"> века, с таинственными аллегорическими гравюрами, в белой свиной кожи переплетах), на стенах – старинные религиозные гравюры»</w:t>
      </w:r>
      <w:r w:rsidRPr="00206FC2">
        <w:rPr>
          <w:rStyle w:val="aa"/>
          <w:sz w:val="24"/>
          <w:szCs w:val="24"/>
          <w:lang w:val="ru-RU"/>
        </w:rPr>
        <w:footnoteReference w:id="62"/>
      </w:r>
      <w:r w:rsidRPr="00206FC2">
        <w:rPr>
          <w:sz w:val="24"/>
          <w:szCs w:val="24"/>
          <w:lang w:val="ru-RU"/>
        </w:rPr>
        <w:t>. Эта атмосфера старинного дворянского рода, определенного уклада жизни сформировала духовный облик Николая Сергеевича. Он писал, что годы жизни в московском доме и в тульском имении дедушки имели «решающее и формирующее значение» в его жизни.</w:t>
      </w:r>
    </w:p>
    <w:p w:rsidR="00B02FE2" w:rsidRPr="00206FC2" w:rsidRDefault="00B02FE2" w:rsidP="00B02FE2">
      <w:pPr>
        <w:ind w:left="720" w:firstLine="720"/>
        <w:jc w:val="both"/>
        <w:rPr>
          <w:sz w:val="24"/>
          <w:szCs w:val="24"/>
          <w:lang w:val="ru-RU"/>
        </w:rPr>
      </w:pPr>
      <w:r w:rsidRPr="00206FC2">
        <w:rPr>
          <w:sz w:val="24"/>
          <w:szCs w:val="24"/>
          <w:lang w:val="ru-RU"/>
        </w:rPr>
        <w:t>Арсеньев нуждался в общении со своими сверстниками. Он описывает свои визиты с братом к соседям по имению в Красном: в Затишье к дяде Юре и тете Оле Арсеньевым, к Свербеевым, Горяиновым, Шепелевым-Воронович, Бабаше Чагиной. «И  это общение так же интересно, заманчиво и весело, как и вся жизнь кругом интересна и заманчива. Люди, особенно сверстники, озарены для нас лучами этого радостного восхода, этого свежего утра жизни, в котором они участвуют вместе с нами. Создается та естественная, веселая юношеская солидарность, которая так облегчает общение и делает его занимательным.»</w:t>
      </w:r>
      <w:r w:rsidRPr="00206FC2">
        <w:rPr>
          <w:rStyle w:val="aa"/>
          <w:sz w:val="24"/>
          <w:szCs w:val="24"/>
          <w:lang w:val="ru-RU"/>
        </w:rPr>
        <w:footnoteReference w:id="63"/>
      </w:r>
    </w:p>
    <w:p w:rsidR="00B02FE2" w:rsidRPr="00206FC2" w:rsidRDefault="00B02FE2" w:rsidP="00B02FE2">
      <w:pPr>
        <w:ind w:left="720" w:firstLine="720"/>
        <w:jc w:val="both"/>
        <w:rPr>
          <w:sz w:val="24"/>
          <w:szCs w:val="24"/>
          <w:lang w:val="ru-RU"/>
        </w:rPr>
      </w:pPr>
    </w:p>
    <w:p w:rsidR="00B02FE2" w:rsidRPr="00206FC2" w:rsidRDefault="00B02FE2" w:rsidP="00B02FE2">
      <w:pPr>
        <w:ind w:left="720" w:firstLine="720"/>
        <w:jc w:val="both"/>
        <w:rPr>
          <w:b/>
          <w:sz w:val="24"/>
          <w:szCs w:val="24"/>
          <w:lang w:val="ru-RU"/>
        </w:rPr>
      </w:pPr>
      <w:r w:rsidRPr="00206FC2">
        <w:rPr>
          <w:b/>
          <w:sz w:val="24"/>
          <w:szCs w:val="24"/>
          <w:lang w:val="ru-RU"/>
        </w:rPr>
        <w:t>Московский университет</w:t>
      </w:r>
    </w:p>
    <w:p w:rsidR="00B02FE2" w:rsidRPr="00206FC2" w:rsidRDefault="00B02FE2" w:rsidP="00B02FE2">
      <w:pPr>
        <w:ind w:left="720" w:firstLine="720"/>
        <w:jc w:val="both"/>
        <w:rPr>
          <w:b/>
          <w:sz w:val="24"/>
          <w:szCs w:val="24"/>
          <w:lang w:val="ru-RU"/>
        </w:rPr>
      </w:pPr>
    </w:p>
    <w:p w:rsidR="00B02FE2" w:rsidRPr="00206FC2" w:rsidRDefault="00B02FE2" w:rsidP="00B02FE2">
      <w:pPr>
        <w:ind w:left="720" w:firstLine="720"/>
        <w:jc w:val="both"/>
        <w:rPr>
          <w:sz w:val="24"/>
          <w:szCs w:val="24"/>
          <w:lang w:val="ru-RU"/>
        </w:rPr>
      </w:pPr>
      <w:r w:rsidRPr="00206FC2">
        <w:rPr>
          <w:rFonts w:ascii="Times New Roman CYR" w:hAnsi="Times New Roman CYR"/>
          <w:sz w:val="24"/>
          <w:szCs w:val="24"/>
          <w:lang w:val="ru-RU"/>
        </w:rPr>
        <w:t>В 1906 году, будучи у</w:t>
      </w:r>
      <w:r w:rsidRPr="00206FC2">
        <w:rPr>
          <w:sz w:val="24"/>
          <w:szCs w:val="24"/>
          <w:lang w:val="ru-RU"/>
        </w:rPr>
        <w:t xml:space="preserve">же вполне духовно сложившимся человеком, а не мечущимся юношей, Николай Арсеньев </w:t>
      </w:r>
      <w:r w:rsidRPr="00206FC2">
        <w:rPr>
          <w:rFonts w:ascii="Times New Roman CYR" w:hAnsi="Times New Roman CYR"/>
          <w:sz w:val="24"/>
          <w:szCs w:val="24"/>
          <w:lang w:val="ru-RU"/>
        </w:rPr>
        <w:t>поступил</w:t>
      </w:r>
      <w:r w:rsidRPr="00206FC2">
        <w:rPr>
          <w:rFonts w:ascii="Arial CYR" w:hAnsi="Arial CYR"/>
          <w:sz w:val="24"/>
          <w:szCs w:val="24"/>
          <w:lang w:val="ru-RU"/>
        </w:rPr>
        <w:t xml:space="preserve"> </w:t>
      </w:r>
      <w:r w:rsidRPr="00206FC2">
        <w:rPr>
          <w:rFonts w:ascii="Times New Roman CYR" w:hAnsi="Times New Roman CYR"/>
          <w:sz w:val="24"/>
          <w:szCs w:val="24"/>
          <w:lang w:val="ru-RU"/>
        </w:rPr>
        <w:t xml:space="preserve">на историко-филологический факультет Московского университета имени М.В. Ломоносова, который закончил в 1910 году </w:t>
      </w:r>
      <w:r w:rsidRPr="00206FC2">
        <w:rPr>
          <w:sz w:val="24"/>
          <w:szCs w:val="24"/>
          <w:lang w:val="ru-RU"/>
        </w:rPr>
        <w:t xml:space="preserve">с дипломом первой степени. </w:t>
      </w:r>
    </w:p>
    <w:p w:rsidR="00B02FE2" w:rsidRPr="00206FC2" w:rsidRDefault="00B02FE2" w:rsidP="00B02FE2">
      <w:pPr>
        <w:ind w:left="720" w:firstLine="720"/>
        <w:jc w:val="both"/>
        <w:rPr>
          <w:sz w:val="24"/>
          <w:szCs w:val="24"/>
          <w:lang w:val="ru-RU"/>
        </w:rPr>
      </w:pPr>
      <w:r w:rsidRPr="00206FC2">
        <w:rPr>
          <w:sz w:val="24"/>
          <w:szCs w:val="24"/>
          <w:lang w:val="ru-RU"/>
        </w:rPr>
        <w:t>Будучи увлеченным религиозной ролью Красоты в истории человечества, красотой поэтических творений, великими поэтами различных эпох и народов, он выбрал из семи отделений историко-филологического факультета группу западно-европейской литературы. «Уже с детских и отроческих лет, - вспоминал Арсеньев, - я особенно любил немецкую лирику. В 17 лет я начал в подлиннике читать Данте…Я потом усиленно стал читать по-итальянски. Двумя годами позже я стал изучать испанский»</w:t>
      </w:r>
      <w:r w:rsidRPr="00206FC2">
        <w:rPr>
          <w:rStyle w:val="aa"/>
          <w:sz w:val="24"/>
          <w:szCs w:val="24"/>
          <w:lang w:val="ru-RU"/>
        </w:rPr>
        <w:footnoteReference w:id="64"/>
      </w:r>
      <w:r w:rsidRPr="00206FC2">
        <w:rPr>
          <w:sz w:val="24"/>
          <w:szCs w:val="24"/>
          <w:lang w:val="ru-RU"/>
        </w:rPr>
        <w:t>. Прочитав в подлиннике величайших поэтов Европы, юноша в выборе специализации остановился на западно-европейской литературе.</w:t>
      </w:r>
    </w:p>
    <w:p w:rsidR="00B02FE2" w:rsidRPr="00206FC2" w:rsidRDefault="00B02FE2" w:rsidP="00B02FE2">
      <w:pPr>
        <w:ind w:left="720" w:firstLine="720"/>
        <w:jc w:val="both"/>
        <w:rPr>
          <w:sz w:val="24"/>
          <w:szCs w:val="24"/>
          <w:lang w:val="ru-RU"/>
        </w:rPr>
      </w:pPr>
      <w:r w:rsidRPr="00206FC2">
        <w:rPr>
          <w:sz w:val="24"/>
          <w:szCs w:val="24"/>
          <w:lang w:val="ru-RU"/>
        </w:rPr>
        <w:t xml:space="preserve"> О преподавателях, их влиянии на студентов, интересах Арсеньева подробно рассказал Р. Плетнев: «В начале университетских годов С.Н. Трубецкой (1862-1905), автор «Метафизики древней Греции» и «Учения о Логосе», оказал огромное влияние на Н.С. Знаток Платона и Плотина, Трубецкой «прежде всего, был живой носитель устремления к живой и высшей истине», - замечает о своем наставнике Н.С. Горячее желание постичь Высшую Реальность, как Высшее Благо, Истину и Красоту в лекциях профессора С.Н. Трубецкого, зажигали молодые умы и сердца слушателей. Н.С. еще в седьмом классе лицея увлекся книгами С.Н. Трубецкого. В те времена остро стоял вопрос об отношении духа к материи, борьбы за права духовности. Начиналась оборванная революцией 1917 года переоценка материализма, как мировоззрения, давшая, чуть позднее, блестящую плеяду мыслителей, к которой принадлежит и Н.С. Значительную роль в духовном развитии Н.С. сыграли, кроме князя Трубецкого, известный русский философ Лев Михайлович Лопатин (1855-1920), читавший «Историю новой философии», «Введение в психологию»; В.С. Соловьев, историк литературы П.Н. Сакулин (автор двухтомного труда из истории русского идеализма). В университете </w:t>
      </w:r>
      <w:r w:rsidRPr="00206FC2">
        <w:rPr>
          <w:sz w:val="24"/>
          <w:szCs w:val="24"/>
          <w:lang w:val="ru-RU"/>
        </w:rPr>
        <w:lastRenderedPageBreak/>
        <w:t xml:space="preserve">Арсеньев слушает лекции Георгия Ивановича Челпанова (1862-1936) - «Введение в философию», Матвея Никаноровича Розанова (1858-1936) – «Историю итальянского искусства», Василия Осиповича Ключевского (1841-1911) – «Историю </w:t>
      </w:r>
      <w:r>
        <w:rPr>
          <w:sz w:val="24"/>
          <w:szCs w:val="24"/>
          <w:lang w:val="ru-RU"/>
        </w:rPr>
        <w:t>России 18 века», Ивана Васильев</w:t>
      </w:r>
      <w:r w:rsidRPr="00206FC2">
        <w:rPr>
          <w:sz w:val="24"/>
          <w:szCs w:val="24"/>
          <w:lang w:val="ru-RU"/>
        </w:rPr>
        <w:t>ича Попова - «Историю патристической философии»; Павла Гавриловича Виноградова (1854-1925) «Историю раннего Средневековья», Р. Ю. Виппера (1859-1954) – лекции по философии истории, и лекции Виппера вызывали у Арсеньева внутренний протест.</w:t>
      </w:r>
    </w:p>
    <w:p w:rsidR="00B02FE2" w:rsidRPr="00206FC2" w:rsidRDefault="00B02FE2" w:rsidP="00B02FE2">
      <w:pPr>
        <w:ind w:left="720" w:firstLine="720"/>
        <w:jc w:val="both"/>
        <w:rPr>
          <w:sz w:val="24"/>
          <w:szCs w:val="24"/>
          <w:lang w:val="ru-RU"/>
        </w:rPr>
      </w:pPr>
      <w:r w:rsidRPr="00206FC2">
        <w:rPr>
          <w:sz w:val="24"/>
          <w:szCs w:val="24"/>
          <w:lang w:val="ru-RU"/>
        </w:rPr>
        <w:t xml:space="preserve"> Кроме философии Н.С. очень много занимался и Западными литературами и вскоре овладел итальянским и испанским языками. В разных работах Н.С. можно видеть отличное знакомство с произведениями Шекспира, Байрона, Кальдерона, Данте, Шиллера, Леопарди, Иосифа фон Эйхендорфа, Иоанна Св. Креста, Сервантеса и т.д. В философии, кроме Св. Писания и позднее Отцов Церкви,  заметно переработанное влияние Шеллинга, И. Киреевского и Хомякова. </w:t>
      </w:r>
    </w:p>
    <w:p w:rsidR="00B02FE2" w:rsidRPr="00206FC2" w:rsidRDefault="00B02FE2" w:rsidP="00B02FE2">
      <w:pPr>
        <w:ind w:left="720" w:firstLine="720"/>
        <w:jc w:val="both"/>
        <w:rPr>
          <w:sz w:val="24"/>
          <w:szCs w:val="24"/>
          <w:lang w:val="ru-RU"/>
        </w:rPr>
      </w:pPr>
      <w:r w:rsidRPr="00206FC2">
        <w:rPr>
          <w:sz w:val="24"/>
          <w:szCs w:val="24"/>
          <w:lang w:val="ru-RU"/>
        </w:rPr>
        <w:t>Иммануил Кант оставил скорее отрицательное впечатление в уме Н.С. Ка</w:t>
      </w:r>
      <w:r>
        <w:rPr>
          <w:sz w:val="24"/>
          <w:szCs w:val="24"/>
          <w:lang w:val="ru-RU"/>
        </w:rPr>
        <w:t>нт для Н.С. обедняет «многопланов</w:t>
      </w:r>
      <w:r w:rsidRPr="00206FC2">
        <w:rPr>
          <w:sz w:val="24"/>
          <w:szCs w:val="24"/>
          <w:lang w:val="ru-RU"/>
        </w:rPr>
        <w:t>ость и многоцветность мира (см. об этом в работе Н.О. Лосского «О транссубъктивности чувственных качеств) и его постепенную доступность для интуитивно-сверхразумного понимания. Проще говоря, Кант был сух для того, кто стремится постичь религиозное значение Красоты и ее роль в истории людей»</w:t>
      </w:r>
      <w:r w:rsidRPr="00206FC2">
        <w:rPr>
          <w:rStyle w:val="aa"/>
          <w:sz w:val="24"/>
          <w:szCs w:val="24"/>
          <w:lang w:val="ru-RU"/>
        </w:rPr>
        <w:footnoteReference w:id="65"/>
      </w: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 xml:space="preserve">Учебу в университете Арсеньев оценивал очень высоко не только потому, что получал знания, но особенно ему импонировала тенденция культурной работы, так как учили добросовестному исследованию, духу честного, «вдумчивого и конструктивного критицизма». </w:t>
      </w:r>
    </w:p>
    <w:p w:rsidR="00B02FE2" w:rsidRPr="00206FC2" w:rsidRDefault="00B02FE2" w:rsidP="00B02FE2">
      <w:pPr>
        <w:ind w:left="720" w:firstLine="720"/>
        <w:jc w:val="both"/>
        <w:rPr>
          <w:sz w:val="24"/>
          <w:szCs w:val="24"/>
          <w:lang w:val="ru-RU"/>
        </w:rPr>
      </w:pPr>
      <w:r w:rsidRPr="00206FC2">
        <w:rPr>
          <w:sz w:val="24"/>
          <w:szCs w:val="24"/>
          <w:lang w:val="ru-RU"/>
        </w:rPr>
        <w:t xml:space="preserve">Он с радостью вспоминает крытый стеклянным шатром высокий центральный холл тогда вновь отстроенного здания «Нового университета» на Моховой: « Все нарядное, новое, с иголочки, свежевыкрашенное. Масса света и места». Здесь он читал в перерывах между лекциями, встречался со знакомыми, разговаривал, спорил. </w:t>
      </w:r>
    </w:p>
    <w:p w:rsidR="00B02FE2" w:rsidRPr="00206FC2" w:rsidRDefault="00B02FE2" w:rsidP="00B02FE2">
      <w:pPr>
        <w:ind w:left="720" w:firstLine="720"/>
        <w:jc w:val="both"/>
        <w:rPr>
          <w:sz w:val="24"/>
          <w:szCs w:val="24"/>
          <w:lang w:val="ru-RU"/>
        </w:rPr>
      </w:pPr>
      <w:r w:rsidRPr="00206FC2">
        <w:rPr>
          <w:sz w:val="24"/>
          <w:szCs w:val="24"/>
          <w:lang w:val="ru-RU"/>
        </w:rPr>
        <w:t>«Мое пребывание в университете, изучение мною ряда гуманитарных дисциплин, различных видов творчества человеческого духа усилили у меня веру в творческий Логос Божий, который проникает в жизнь творения и есть цель – часто неосознанного – основоположного устремления человеческого духа», - вспоминал Арсеньев</w:t>
      </w:r>
      <w:r w:rsidRPr="00206FC2">
        <w:rPr>
          <w:rStyle w:val="aa"/>
          <w:sz w:val="24"/>
          <w:szCs w:val="24"/>
          <w:lang w:val="ru-RU"/>
        </w:rPr>
        <w:footnoteReference w:id="66"/>
      </w:r>
      <w:r w:rsidRPr="00206FC2">
        <w:rPr>
          <w:sz w:val="24"/>
          <w:szCs w:val="24"/>
          <w:lang w:val="ru-RU"/>
        </w:rPr>
        <w:t xml:space="preserve">. </w:t>
      </w:r>
    </w:p>
    <w:p w:rsidR="00B02FE2" w:rsidRPr="00206FC2" w:rsidRDefault="00B02FE2" w:rsidP="00B02FE2">
      <w:pPr>
        <w:ind w:left="720" w:firstLine="720"/>
        <w:jc w:val="both"/>
        <w:rPr>
          <w:sz w:val="24"/>
          <w:szCs w:val="24"/>
          <w:lang w:val="ru-RU"/>
        </w:rPr>
      </w:pPr>
      <w:r>
        <w:rPr>
          <w:sz w:val="24"/>
          <w:szCs w:val="24"/>
          <w:lang w:val="ru-RU"/>
        </w:rPr>
        <w:t xml:space="preserve"> С.В. Зеньковский писал: «Диапа</w:t>
      </w:r>
      <w:r w:rsidRPr="00206FC2">
        <w:rPr>
          <w:sz w:val="24"/>
          <w:szCs w:val="24"/>
          <w:lang w:val="ru-RU"/>
        </w:rPr>
        <w:t>зон дисциплин, которыми увлекался Арсеньев, был очень широк: философия, история религий, русская и западно-европейская литература, богословие»</w:t>
      </w:r>
      <w:r w:rsidRPr="00206FC2">
        <w:rPr>
          <w:rStyle w:val="aa"/>
          <w:sz w:val="24"/>
          <w:szCs w:val="24"/>
          <w:lang w:val="ru-RU"/>
        </w:rPr>
        <w:footnoteReference w:id="67"/>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 xml:space="preserve">Два года слушал Арсеньев Ключевского, который вспоминался «блестящим мастерством» и «изумительной техникой речи». С благодарностью Арсеньев писал о лекциях С.К. Шамбинаго о русских былинах и курсы по истории итальянского искусства Романова. В числе учителей Николая Сергеевича был Е.Г. Браун – человек, по словам Арсеньева, необыкновенно привлекательный душевно и вместе с тем высоко одаренный: «как раскрылась вдруг, благодаря Брауну, тонкая, своеобразная, таинственная благоуханность Дантовской «Новой жизни»!». Браун ввел студента в уже давно его привлекавшую атмосферу Средних веков: «Средние века стали для меня надолго (и до сих пор) предметом любви и научного притяжения. Особенно проблема религиозного преображения Красоты и мира – как </w:t>
      </w:r>
      <w:r w:rsidRPr="00206FC2">
        <w:rPr>
          <w:sz w:val="24"/>
          <w:szCs w:val="24"/>
          <w:lang w:val="ru-RU"/>
        </w:rPr>
        <w:lastRenderedPageBreak/>
        <w:t>она часто представлялась в Средние Века (наряду с образами мрачной демонологии)»</w:t>
      </w:r>
      <w:r w:rsidRPr="00206FC2">
        <w:rPr>
          <w:rStyle w:val="aa"/>
          <w:sz w:val="24"/>
          <w:szCs w:val="24"/>
          <w:lang w:val="ru-RU"/>
        </w:rPr>
        <w:footnoteReference w:id="68"/>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С особой благода</w:t>
      </w:r>
      <w:r>
        <w:rPr>
          <w:sz w:val="24"/>
          <w:szCs w:val="24"/>
          <w:lang w:val="ru-RU"/>
        </w:rPr>
        <w:t>рностью вспоминал он Матвея Ника</w:t>
      </w:r>
      <w:r w:rsidRPr="00206FC2">
        <w:rPr>
          <w:sz w:val="24"/>
          <w:szCs w:val="24"/>
          <w:lang w:val="ru-RU"/>
        </w:rPr>
        <w:t>норовича Розанова, преподававшего западно-европейскую литературу: «Человек большой гуманности, мягкости и теплоты, он был полон участия к умственным интересам своих слушателей».</w:t>
      </w:r>
      <w:r w:rsidRPr="00206FC2">
        <w:rPr>
          <w:rStyle w:val="aa"/>
          <w:sz w:val="24"/>
          <w:szCs w:val="24"/>
          <w:lang w:val="ru-RU"/>
        </w:rPr>
        <w:footnoteReference w:id="69"/>
      </w:r>
    </w:p>
    <w:p w:rsidR="00B02FE2" w:rsidRPr="00206FC2" w:rsidRDefault="00B02FE2" w:rsidP="00B02FE2">
      <w:pPr>
        <w:ind w:left="720" w:firstLine="720"/>
        <w:jc w:val="both"/>
        <w:rPr>
          <w:sz w:val="24"/>
          <w:szCs w:val="24"/>
          <w:lang w:val="ru-RU"/>
        </w:rPr>
      </w:pPr>
    </w:p>
    <w:p w:rsidR="00B02FE2" w:rsidRPr="00206FC2" w:rsidRDefault="00B02FE2" w:rsidP="00B02FE2">
      <w:pPr>
        <w:ind w:left="720" w:firstLine="720"/>
        <w:jc w:val="both"/>
        <w:rPr>
          <w:sz w:val="24"/>
          <w:szCs w:val="24"/>
          <w:lang w:val="ru-RU"/>
        </w:rPr>
      </w:pPr>
      <w:r w:rsidRPr="00206FC2">
        <w:rPr>
          <w:sz w:val="24"/>
          <w:szCs w:val="24"/>
          <w:lang w:val="ru-RU"/>
        </w:rPr>
        <w:t>Арсеньев много читал, в том числе -  в подлинниках - труды А. Дейссмана «Свет с Востока» («</w:t>
      </w:r>
      <w:r w:rsidRPr="00206FC2">
        <w:rPr>
          <w:sz w:val="24"/>
          <w:szCs w:val="24"/>
        </w:rPr>
        <w:t>Licht</w:t>
      </w:r>
      <w:r w:rsidRPr="00206FC2">
        <w:rPr>
          <w:sz w:val="24"/>
          <w:szCs w:val="24"/>
          <w:lang w:val="ru-RU"/>
        </w:rPr>
        <w:t xml:space="preserve"> </w:t>
      </w:r>
      <w:r w:rsidRPr="00206FC2">
        <w:rPr>
          <w:sz w:val="24"/>
          <w:szCs w:val="24"/>
        </w:rPr>
        <w:t>vom</w:t>
      </w:r>
      <w:r w:rsidRPr="00206FC2">
        <w:rPr>
          <w:sz w:val="24"/>
          <w:szCs w:val="24"/>
          <w:lang w:val="ru-RU"/>
        </w:rPr>
        <w:t xml:space="preserve"> </w:t>
      </w:r>
      <w:r w:rsidRPr="00206FC2">
        <w:rPr>
          <w:sz w:val="24"/>
          <w:szCs w:val="24"/>
        </w:rPr>
        <w:t>Osten</w:t>
      </w:r>
      <w:r w:rsidRPr="00206FC2">
        <w:rPr>
          <w:sz w:val="24"/>
          <w:szCs w:val="24"/>
          <w:lang w:val="ru-RU"/>
        </w:rPr>
        <w:t xml:space="preserve">»), Э. Роде (Е. </w:t>
      </w:r>
      <w:r w:rsidRPr="00206FC2">
        <w:rPr>
          <w:sz w:val="24"/>
          <w:szCs w:val="24"/>
        </w:rPr>
        <w:t>Rohde</w:t>
      </w:r>
      <w:r w:rsidRPr="00206FC2">
        <w:rPr>
          <w:sz w:val="24"/>
          <w:szCs w:val="24"/>
          <w:lang w:val="ru-RU"/>
        </w:rPr>
        <w:t xml:space="preserve"> «</w:t>
      </w:r>
      <w:r w:rsidRPr="00206FC2">
        <w:rPr>
          <w:sz w:val="24"/>
          <w:szCs w:val="24"/>
        </w:rPr>
        <w:t>Ps</w:t>
      </w:r>
      <w:r w:rsidRPr="00206FC2">
        <w:rPr>
          <w:sz w:val="24"/>
          <w:szCs w:val="24"/>
          <w:lang w:val="ru-RU"/>
        </w:rPr>
        <w:t>ус</w:t>
      </w:r>
      <w:r w:rsidRPr="00206FC2">
        <w:rPr>
          <w:sz w:val="24"/>
          <w:szCs w:val="24"/>
        </w:rPr>
        <w:t>he</w:t>
      </w:r>
      <w:r w:rsidRPr="00206FC2">
        <w:rPr>
          <w:sz w:val="24"/>
          <w:szCs w:val="24"/>
          <w:lang w:val="ru-RU"/>
        </w:rPr>
        <w:t xml:space="preserve">»), </w:t>
      </w:r>
      <w:r w:rsidRPr="00206FC2">
        <w:rPr>
          <w:sz w:val="24"/>
          <w:szCs w:val="24"/>
        </w:rPr>
        <w:t>F</w:t>
      </w:r>
      <w:r w:rsidRPr="00206FC2">
        <w:rPr>
          <w:sz w:val="24"/>
          <w:szCs w:val="24"/>
          <w:lang w:val="ru-RU"/>
        </w:rPr>
        <w:t xml:space="preserve">. </w:t>
      </w:r>
      <w:r w:rsidRPr="00206FC2">
        <w:rPr>
          <w:sz w:val="24"/>
          <w:szCs w:val="24"/>
        </w:rPr>
        <w:t>Cumont</w:t>
      </w:r>
      <w:r w:rsidRPr="00206FC2">
        <w:rPr>
          <w:sz w:val="24"/>
          <w:szCs w:val="24"/>
          <w:lang w:val="ru-RU"/>
        </w:rPr>
        <w:t xml:space="preserve"> «</w:t>
      </w:r>
      <w:r w:rsidRPr="00206FC2">
        <w:rPr>
          <w:sz w:val="24"/>
          <w:szCs w:val="24"/>
        </w:rPr>
        <w:t>Les</w:t>
      </w:r>
      <w:r w:rsidRPr="00206FC2">
        <w:rPr>
          <w:sz w:val="24"/>
          <w:szCs w:val="24"/>
          <w:lang w:val="ru-RU"/>
        </w:rPr>
        <w:t xml:space="preserve"> </w:t>
      </w:r>
      <w:r w:rsidRPr="00206FC2">
        <w:rPr>
          <w:sz w:val="24"/>
          <w:szCs w:val="24"/>
        </w:rPr>
        <w:t>religions</w:t>
      </w:r>
      <w:r w:rsidRPr="00206FC2">
        <w:rPr>
          <w:sz w:val="24"/>
          <w:szCs w:val="24"/>
          <w:lang w:val="ru-RU"/>
        </w:rPr>
        <w:t xml:space="preserve"> </w:t>
      </w:r>
      <w:r w:rsidRPr="00206FC2">
        <w:rPr>
          <w:sz w:val="24"/>
          <w:szCs w:val="24"/>
        </w:rPr>
        <w:t>orientales</w:t>
      </w:r>
      <w:r w:rsidRPr="00206FC2">
        <w:rPr>
          <w:sz w:val="24"/>
          <w:szCs w:val="24"/>
          <w:lang w:val="ru-RU"/>
        </w:rPr>
        <w:t xml:space="preserve"> </w:t>
      </w:r>
      <w:r w:rsidRPr="00206FC2">
        <w:rPr>
          <w:sz w:val="24"/>
          <w:szCs w:val="24"/>
        </w:rPr>
        <w:t>dans</w:t>
      </w:r>
      <w:r w:rsidRPr="00206FC2">
        <w:rPr>
          <w:sz w:val="24"/>
          <w:szCs w:val="24"/>
          <w:lang w:val="ru-RU"/>
        </w:rPr>
        <w:t xml:space="preserve"> </w:t>
      </w:r>
      <w:r w:rsidRPr="00206FC2">
        <w:rPr>
          <w:sz w:val="24"/>
          <w:szCs w:val="24"/>
        </w:rPr>
        <w:t>L</w:t>
      </w:r>
      <w:r w:rsidRPr="00206FC2">
        <w:rPr>
          <w:sz w:val="24"/>
          <w:szCs w:val="24"/>
          <w:lang w:val="ru-RU"/>
        </w:rPr>
        <w:t xml:space="preserve"> </w:t>
      </w:r>
      <w:r w:rsidRPr="00206FC2">
        <w:rPr>
          <w:sz w:val="24"/>
          <w:szCs w:val="24"/>
        </w:rPr>
        <w:t>Empire</w:t>
      </w:r>
      <w:r w:rsidRPr="00206FC2">
        <w:rPr>
          <w:sz w:val="24"/>
          <w:szCs w:val="24"/>
          <w:lang w:val="ru-RU"/>
        </w:rPr>
        <w:t xml:space="preserve"> </w:t>
      </w:r>
      <w:r w:rsidRPr="00206FC2">
        <w:rPr>
          <w:sz w:val="24"/>
          <w:szCs w:val="24"/>
        </w:rPr>
        <w:t>Romain</w:t>
      </w:r>
      <w:r w:rsidRPr="00206FC2">
        <w:rPr>
          <w:sz w:val="24"/>
          <w:szCs w:val="24"/>
          <w:lang w:val="ru-RU"/>
        </w:rPr>
        <w:t xml:space="preserve">», </w:t>
      </w:r>
      <w:r w:rsidRPr="00206FC2">
        <w:rPr>
          <w:sz w:val="24"/>
          <w:szCs w:val="24"/>
        </w:rPr>
        <w:t>L</w:t>
      </w:r>
      <w:r w:rsidRPr="00206FC2">
        <w:rPr>
          <w:sz w:val="24"/>
          <w:szCs w:val="24"/>
          <w:lang w:val="ru-RU"/>
        </w:rPr>
        <w:t xml:space="preserve">. </w:t>
      </w:r>
      <w:r w:rsidRPr="00206FC2">
        <w:rPr>
          <w:sz w:val="24"/>
          <w:szCs w:val="24"/>
        </w:rPr>
        <w:t>Von</w:t>
      </w:r>
      <w:r w:rsidRPr="00206FC2">
        <w:rPr>
          <w:sz w:val="24"/>
          <w:szCs w:val="24"/>
          <w:lang w:val="ru-RU"/>
        </w:rPr>
        <w:t xml:space="preserve"> </w:t>
      </w:r>
      <w:r w:rsidRPr="00206FC2">
        <w:rPr>
          <w:sz w:val="24"/>
          <w:szCs w:val="24"/>
        </w:rPr>
        <w:t>Schroder</w:t>
      </w:r>
      <w:r w:rsidRPr="00206FC2">
        <w:rPr>
          <w:sz w:val="24"/>
          <w:szCs w:val="24"/>
          <w:lang w:val="ru-RU"/>
        </w:rPr>
        <w:t xml:space="preserve"> «</w:t>
      </w:r>
      <w:r w:rsidRPr="00206FC2">
        <w:rPr>
          <w:sz w:val="24"/>
          <w:szCs w:val="24"/>
        </w:rPr>
        <w:t>Indien</w:t>
      </w:r>
      <w:r w:rsidRPr="00206FC2">
        <w:rPr>
          <w:sz w:val="24"/>
          <w:szCs w:val="24"/>
          <w:lang w:val="ru-RU"/>
        </w:rPr>
        <w:t xml:space="preserve"> </w:t>
      </w:r>
      <w:r w:rsidRPr="00206FC2">
        <w:rPr>
          <w:sz w:val="24"/>
          <w:szCs w:val="24"/>
        </w:rPr>
        <w:t>Kultur</w:t>
      </w:r>
      <w:r w:rsidRPr="00206FC2">
        <w:rPr>
          <w:sz w:val="24"/>
          <w:szCs w:val="24"/>
          <w:lang w:val="ru-RU"/>
        </w:rPr>
        <w:t xml:space="preserve"> </w:t>
      </w:r>
      <w:r w:rsidRPr="00206FC2">
        <w:rPr>
          <w:sz w:val="24"/>
          <w:szCs w:val="24"/>
        </w:rPr>
        <w:t>und</w:t>
      </w:r>
      <w:r w:rsidRPr="00206FC2">
        <w:rPr>
          <w:sz w:val="24"/>
          <w:szCs w:val="24"/>
          <w:lang w:val="ru-RU"/>
        </w:rPr>
        <w:t xml:space="preserve"> </w:t>
      </w:r>
      <w:r w:rsidRPr="00206FC2">
        <w:rPr>
          <w:sz w:val="24"/>
          <w:szCs w:val="24"/>
        </w:rPr>
        <w:t>Literatur</w:t>
      </w:r>
      <w:r w:rsidRPr="00206FC2">
        <w:rPr>
          <w:sz w:val="24"/>
          <w:szCs w:val="24"/>
          <w:lang w:val="ru-RU"/>
        </w:rPr>
        <w:t xml:space="preserve">», </w:t>
      </w:r>
      <w:r w:rsidRPr="00206FC2">
        <w:rPr>
          <w:sz w:val="24"/>
          <w:szCs w:val="24"/>
        </w:rPr>
        <w:t>Piccard</w:t>
      </w:r>
      <w:r w:rsidRPr="00206FC2">
        <w:rPr>
          <w:sz w:val="24"/>
          <w:szCs w:val="24"/>
          <w:lang w:val="ru-RU"/>
        </w:rPr>
        <w:t xml:space="preserve"> «</w:t>
      </w:r>
      <w:r w:rsidRPr="00206FC2">
        <w:rPr>
          <w:sz w:val="24"/>
          <w:szCs w:val="24"/>
        </w:rPr>
        <w:t>Les</w:t>
      </w:r>
      <w:r w:rsidRPr="00206FC2">
        <w:rPr>
          <w:sz w:val="24"/>
          <w:szCs w:val="24"/>
          <w:lang w:val="ru-RU"/>
        </w:rPr>
        <w:t xml:space="preserve"> Му</w:t>
      </w:r>
      <w:r w:rsidRPr="00206FC2">
        <w:rPr>
          <w:sz w:val="24"/>
          <w:szCs w:val="24"/>
        </w:rPr>
        <w:t>steris</w:t>
      </w:r>
      <w:r w:rsidRPr="00206FC2">
        <w:rPr>
          <w:sz w:val="24"/>
          <w:szCs w:val="24"/>
          <w:lang w:val="ru-RU"/>
        </w:rPr>
        <w:t xml:space="preserve"> </w:t>
      </w:r>
      <w:r w:rsidRPr="00206FC2">
        <w:rPr>
          <w:sz w:val="24"/>
          <w:szCs w:val="24"/>
        </w:rPr>
        <w:t>d</w:t>
      </w:r>
      <w:r w:rsidRPr="00206FC2">
        <w:rPr>
          <w:sz w:val="24"/>
          <w:szCs w:val="24"/>
          <w:lang w:val="ru-RU"/>
        </w:rPr>
        <w:t xml:space="preserve"> </w:t>
      </w:r>
      <w:smartTag w:uri="urn:schemas-microsoft-com:office:smarttags" w:element="City">
        <w:smartTag w:uri="urn:schemas-microsoft-com:office:smarttags" w:element="place">
          <w:r w:rsidRPr="00206FC2">
            <w:rPr>
              <w:sz w:val="24"/>
              <w:szCs w:val="24"/>
            </w:rPr>
            <w:t>Eleusis</w:t>
          </w:r>
        </w:smartTag>
      </w:smartTag>
      <w:r w:rsidRPr="00206FC2">
        <w:rPr>
          <w:sz w:val="24"/>
          <w:szCs w:val="24"/>
          <w:lang w:val="ru-RU"/>
        </w:rPr>
        <w:t xml:space="preserve">», Е. </w:t>
      </w:r>
      <w:r w:rsidRPr="00206FC2">
        <w:rPr>
          <w:sz w:val="24"/>
          <w:szCs w:val="24"/>
        </w:rPr>
        <w:t>Underhill</w:t>
      </w:r>
      <w:r w:rsidRPr="00206FC2">
        <w:rPr>
          <w:sz w:val="24"/>
          <w:szCs w:val="24"/>
          <w:lang w:val="ru-RU"/>
        </w:rPr>
        <w:t xml:space="preserve"> «Му</w:t>
      </w:r>
      <w:r w:rsidRPr="00206FC2">
        <w:rPr>
          <w:sz w:val="24"/>
          <w:szCs w:val="24"/>
        </w:rPr>
        <w:t>sticism</w:t>
      </w:r>
      <w:r w:rsidRPr="00206FC2">
        <w:rPr>
          <w:sz w:val="24"/>
          <w:szCs w:val="24"/>
          <w:lang w:val="ru-RU"/>
        </w:rPr>
        <w:t>» и др. Своими любимыми писателями он называл Данте, Шелли, Гете, немецких романтиков Новалиса и Эйхендорфа, русского поэта А.К. Толстого, из мыслителей: Платона, Плотина, Паскаля, Макария Египетского, Димитрия Ростовского, Хомякова, книги С.Н. Трубецкого. Наряду со страстным изучением литературы, Арсеньев увлеченно изучал историю религий, роль христианского благовестия в религиозной истории и судьбах человечества, в особенности историю раннего христианства, благовестие Нового Завета.</w:t>
      </w:r>
    </w:p>
    <w:p w:rsidR="00B02FE2" w:rsidRPr="00206FC2" w:rsidRDefault="00B02FE2" w:rsidP="00B02FE2">
      <w:pPr>
        <w:ind w:left="720" w:firstLine="720"/>
        <w:jc w:val="both"/>
        <w:rPr>
          <w:sz w:val="24"/>
          <w:szCs w:val="24"/>
          <w:lang w:val="ru-RU"/>
        </w:rPr>
      </w:pPr>
      <w:r w:rsidRPr="00206FC2">
        <w:rPr>
          <w:sz w:val="24"/>
          <w:szCs w:val="24"/>
          <w:lang w:val="ru-RU"/>
        </w:rPr>
        <w:t>Уже сложившимся человеком, в зрелые годы, мыслитель отмечал, что лекции и чтение дома шли рука об руку с «захваченностью» идейной борьбой «за права духа», против отрицания всяких духовных начал, как в жизни человека, так и в жизни общества, и в жизни мира. Когда в 1907 году студенческими революционными организациями была объявлена забастовка, «небольшие группы революционного студенчества в черных папахах, а иногда – помню -  с дубинками в руках, врывались в аудиторию, чтобы срывать лекции»,  тогда группа из 35 человек историко-филологического факультета решила ходить на в се читаемые лекции, чтобы защитить их от «насильственных срывателей», которые должны были «с позором удалиться». Последние три года его учебы в университете, по воспоминаниям Арсеньева, были уже более спокойными, но «борьба за права духа» продолжалась в дискуссиях, на семинарах и в литературно-философских кружках.</w:t>
      </w:r>
    </w:p>
    <w:p w:rsidR="00B02FE2" w:rsidRPr="00206FC2" w:rsidRDefault="00B02FE2" w:rsidP="00B02FE2">
      <w:pPr>
        <w:ind w:left="720" w:firstLine="720"/>
        <w:jc w:val="both"/>
        <w:rPr>
          <w:sz w:val="24"/>
          <w:szCs w:val="24"/>
          <w:lang w:val="ru-RU"/>
        </w:rPr>
      </w:pPr>
      <w:r w:rsidRPr="00206FC2">
        <w:rPr>
          <w:sz w:val="24"/>
          <w:szCs w:val="24"/>
          <w:lang w:val="ru-RU"/>
        </w:rPr>
        <w:t>Общество памяти князя С.Н. Трубецкого, по словам Арсеньева, играло особую роль в обмене мыслями. Оно насчитывало около 300 членов из числа студентов и преподавателей и ставило своей целью продолжать дело Трубецкого: «будить души к признанию духовных ценностей». И наиболее сильной и яркой личностью на стыке столетий для Арсеньева был С.Н. Трубецкой, «пример христианского мыслителя, спустившегося на арену политической жизни» и при этом выступившего в роли «примирителя старого (но не стареющего) и нового (но не разрушительно буйного)». Арсеньев писал о нем: «Политической программой самого Трубецкого было мирное, свободное строительство, движение вперед и укорененность в духовном наследии предков, свобода и порядок, либеральные реформы, решительные и смелые, при сохранении связи с русской исторической традицией»</w:t>
      </w:r>
      <w:r w:rsidRPr="00206FC2">
        <w:rPr>
          <w:rStyle w:val="aa"/>
          <w:sz w:val="24"/>
          <w:szCs w:val="24"/>
          <w:lang w:val="ru-RU"/>
        </w:rPr>
        <w:footnoteReference w:id="70"/>
      </w:r>
      <w:r w:rsidRPr="00206FC2">
        <w:rPr>
          <w:sz w:val="24"/>
          <w:szCs w:val="24"/>
          <w:lang w:val="ru-RU"/>
        </w:rPr>
        <w:t>. Все это было очень близко Арсеньеву, который не раз отмечал влияние на него взглядов Трубецкого.  Его особенно интересовала секция истории религий, где он « поднял перчатку» и ответил докладом на антихристианское выступление некоего Рудакова. «Я доказывал его тенденциозность, а главное, основополагающее отличие христианства от натуралистических религий умирающего духа природных сил с их мутным чувственным экстазом».</w:t>
      </w:r>
      <w:r w:rsidRPr="00206FC2">
        <w:rPr>
          <w:rStyle w:val="aa"/>
          <w:sz w:val="24"/>
          <w:szCs w:val="24"/>
          <w:lang w:val="ru-RU"/>
        </w:rPr>
        <w:footnoteReference w:id="71"/>
      </w:r>
      <w:r w:rsidRPr="00206FC2">
        <w:rPr>
          <w:sz w:val="24"/>
          <w:szCs w:val="24"/>
          <w:lang w:val="ru-RU"/>
        </w:rPr>
        <w:t xml:space="preserve"> </w:t>
      </w:r>
      <w:r w:rsidRPr="00206FC2">
        <w:rPr>
          <w:sz w:val="24"/>
          <w:szCs w:val="24"/>
          <w:lang w:val="ru-RU"/>
        </w:rPr>
        <w:lastRenderedPageBreak/>
        <w:t xml:space="preserve">Председательствовал на этом заседании князь Евгений Трубецкой, а «секундировал» ему С.Н. Булгаков. </w:t>
      </w:r>
    </w:p>
    <w:p w:rsidR="00B02FE2" w:rsidRPr="00206FC2" w:rsidRDefault="00B02FE2" w:rsidP="00B02FE2">
      <w:pPr>
        <w:ind w:left="720" w:firstLine="720"/>
        <w:jc w:val="both"/>
        <w:rPr>
          <w:sz w:val="24"/>
          <w:szCs w:val="24"/>
          <w:lang w:val="ru-RU"/>
        </w:rPr>
      </w:pPr>
      <w:r w:rsidRPr="00206FC2">
        <w:rPr>
          <w:sz w:val="24"/>
          <w:szCs w:val="24"/>
          <w:lang w:val="ru-RU"/>
        </w:rPr>
        <w:t>В студенческие годы Арсеньев также  посещал Психологическое общество при Московском университете под руководством Л.М. Лопатина, ближайшего друга обоих братьев Трубецких, и Владимира Соловьева. Николай Сергеевич с огромным уважением писал о его лекциях: «Этот курс «Введение в психологию» есть одно из высших произведений русской мысли, посвященных вопросу о душе (приближается к нему по силе «душа человека» Франка). Поражает и блеск стиля, и точность и яркость формулировок», и сила духовного горения при ясности и убедительности мысли».</w:t>
      </w:r>
      <w:r w:rsidRPr="00206FC2">
        <w:rPr>
          <w:rStyle w:val="aa"/>
          <w:sz w:val="24"/>
          <w:szCs w:val="24"/>
          <w:lang w:val="ru-RU"/>
        </w:rPr>
        <w:footnoteReference w:id="72"/>
      </w:r>
      <w:r w:rsidRPr="00206FC2">
        <w:rPr>
          <w:sz w:val="24"/>
          <w:szCs w:val="24"/>
          <w:lang w:val="ru-RU"/>
        </w:rPr>
        <w:t xml:space="preserve"> И для молодого человека это общество имело огромное воспитательное значение.</w:t>
      </w:r>
    </w:p>
    <w:p w:rsidR="00B02FE2" w:rsidRPr="00206FC2" w:rsidRDefault="00B02FE2" w:rsidP="00B02FE2">
      <w:pPr>
        <w:ind w:left="720" w:firstLine="720"/>
        <w:jc w:val="both"/>
        <w:rPr>
          <w:sz w:val="24"/>
          <w:szCs w:val="24"/>
          <w:lang w:val="ru-RU"/>
        </w:rPr>
      </w:pPr>
      <w:r w:rsidRPr="00206FC2">
        <w:rPr>
          <w:sz w:val="24"/>
          <w:szCs w:val="24"/>
          <w:lang w:val="ru-RU"/>
        </w:rPr>
        <w:t xml:space="preserve">«Кружок ищущих христианского просвещения» собирался под руководством В.А. Кожевникова в особняке доктора Корнилова на Нижней Кисловке. В него входил Е.Н. Трубецкой, С.Н. Булгаков, Ф.Д. Самарин, старший из братьев Самариных, славянофил, М.Н. Новоселов, П.Б. Мансуров, Д.А. Олсуфьев, Г.А. Рачинский. Арсеньев вместе со своим братом Юрием часто бывал на вечерах этого кружка благодаря их тетям: Марии Васильевне и Надежде Васильевне. Здесь собиралось 60-80 человек. </w:t>
      </w:r>
    </w:p>
    <w:p w:rsidR="00B02FE2" w:rsidRPr="00206FC2" w:rsidRDefault="00B02FE2" w:rsidP="00B02FE2">
      <w:pPr>
        <w:ind w:left="720" w:firstLine="720"/>
        <w:jc w:val="both"/>
        <w:rPr>
          <w:sz w:val="24"/>
          <w:szCs w:val="24"/>
          <w:lang w:val="ru-RU"/>
        </w:rPr>
      </w:pPr>
      <w:r w:rsidRPr="00206FC2">
        <w:rPr>
          <w:sz w:val="24"/>
          <w:szCs w:val="24"/>
          <w:lang w:val="ru-RU"/>
        </w:rPr>
        <w:t xml:space="preserve"> А «Религиозно-философское общество памяти Владимира Соловьева» было значительно шире. Оно собиралось в красивом особняке М.К. Морозовой в Мертвом переулке или в зале «Польской библиотеки» на Мясницкой. Здесь, по словам Арсеньева, пришедших охватывало веяние культурного цветения, «но не всегда без червоточины», так как происходила смесь христианства со стихийным языческим экстазом, «чаша Диониса безответственно смешивалась с чашей Евхаристии». Рассказывая о посещении Соловьевского общества, Арсеньев вспоминал выступление Андрея Белого: Я чувствовал резкое отталкивание от духа оргиазма и кликушеских выкриков, от запаха разложения, которым несло от значительной части тогдашней литературы (назову, например, «Алтарь победы», или «Огненный ангел» Валерия Брюсова, из позднейших, пореволюционных произведений вполне в стиле той эпохи – два произведения Мережковского, «Тутанкамон на Крите» и «Мессия» - самое нездоровое из в сего, что он написал).</w:t>
      </w:r>
      <w:r w:rsidRPr="00206FC2">
        <w:rPr>
          <w:rStyle w:val="aa"/>
          <w:sz w:val="24"/>
          <w:szCs w:val="24"/>
          <w:lang w:val="ru-RU"/>
        </w:rPr>
        <w:footnoteReference w:id="73"/>
      </w:r>
      <w:r w:rsidRPr="00206FC2">
        <w:rPr>
          <w:sz w:val="24"/>
          <w:szCs w:val="24"/>
          <w:lang w:val="ru-RU"/>
        </w:rPr>
        <w:t xml:space="preserve"> Более привлекательными для Арсеньева были выступления С.Н. Трубецкого в защиту христианства, темы «Бранд» Ибсена, Франциск Ассизский, Христианство и социальный вопрос, Владимир Соловьев в ранний период его философствования, средневековая мистика, Гегель, как мистик, Античная религиозность, Смысл жизни с христианской точки зрения и другие. Сравнивая «Кружок ищущих христианского просвещения» и Соловьевское общество, Арсеньев о первом говорил, что это была духовная лаборатория, а о втором – шумная арена, где нужно было учиться выступать в защиту своих религиозных и философских убеждений, но оба Общества он посещал с «захватывающим интересом и внутренним возбуждением».</w:t>
      </w:r>
    </w:p>
    <w:p w:rsidR="00B02FE2" w:rsidRPr="00206FC2" w:rsidRDefault="00B02FE2" w:rsidP="00B02FE2">
      <w:pPr>
        <w:ind w:left="720" w:firstLine="720"/>
        <w:jc w:val="both"/>
        <w:rPr>
          <w:sz w:val="24"/>
          <w:szCs w:val="24"/>
          <w:lang w:val="ru-RU"/>
        </w:rPr>
      </w:pPr>
      <w:r w:rsidRPr="00206FC2">
        <w:rPr>
          <w:sz w:val="24"/>
          <w:szCs w:val="24"/>
          <w:lang w:val="ru-RU"/>
        </w:rPr>
        <w:t xml:space="preserve">Названные кружки и общества отражали духовную атмосферу столицы и в целом России.  Вместе с братом Юрием Николай Сергеевич делал попытку организовать собственный религиозно-философский кружок. Встречи происходили с ближайшими товарищами и друзьями в двух домах: у Сидман-Эристовых и у Комаровских (семья профессора графа Леонида Алексеевича). Удалось собраться в течение зимы 1909-10 годов 9 раз. Первое заседание кружка состоялось у Комаровских в доме Григорьева в Калашном переулке, около Арбата. С первым докладом выступил Николай Арсеньев на тему: «Античный мир и раннее христианство». Кроме Николая Сергеевича и его брата Юрия, в кружок входили Н.С. Трубецкой, будущий ученый филолог и профессор Венского университета, </w:t>
      </w:r>
      <w:r w:rsidRPr="00206FC2">
        <w:rPr>
          <w:sz w:val="24"/>
          <w:szCs w:val="24"/>
          <w:lang w:val="ru-RU"/>
        </w:rPr>
        <w:lastRenderedPageBreak/>
        <w:t>Михаил и Федор Петровские, а также, как выразился Арсеньев, «несколько барышень», всего 12-15 человек. С окончанием университета Николай Сергеевич уезжает за границу, и собрания больше не возобновлялись.</w:t>
      </w:r>
    </w:p>
    <w:p w:rsidR="00B02FE2" w:rsidRDefault="00B02FE2" w:rsidP="00B02FE2">
      <w:pPr>
        <w:ind w:left="720" w:firstLine="720"/>
        <w:jc w:val="both"/>
        <w:rPr>
          <w:sz w:val="24"/>
          <w:szCs w:val="24"/>
          <w:lang w:val="ru-RU"/>
        </w:rPr>
      </w:pPr>
      <w:r w:rsidRPr="00206FC2">
        <w:rPr>
          <w:sz w:val="24"/>
          <w:szCs w:val="24"/>
          <w:lang w:val="ru-RU"/>
        </w:rPr>
        <w:t xml:space="preserve">С особой сердечностью Арсеньев, вспоминая о своих студенческих годах, говорил об особой черте тогдашнего университета – это личное, тесное общение с профессорами, которые наиболее усердных своих студентов, увлекавшихся научными интересами и жившими научной жизнью, называли по имени и отчеству. Профессор по своему выбору приглашал тех студентов, которые казались ему особенно развитыми и заинтересованными, приходить на чашку чая в более тесном кругу не на один раз, а навсегда, и темами разговоров были не только научные вопросы, но и вопросы общей культурной жизни. Эта духовная связь между учителями и учениками  создавала «сознание солидарности научной и человеческой». </w:t>
      </w:r>
    </w:p>
    <w:p w:rsidR="00B02FE2" w:rsidRPr="00206FC2" w:rsidRDefault="00B02FE2" w:rsidP="00B02FE2">
      <w:pPr>
        <w:ind w:left="720" w:firstLine="720"/>
        <w:jc w:val="both"/>
        <w:rPr>
          <w:sz w:val="24"/>
          <w:szCs w:val="24"/>
          <w:lang w:val="ru-RU"/>
        </w:rPr>
      </w:pPr>
      <w:r>
        <w:rPr>
          <w:sz w:val="24"/>
          <w:szCs w:val="24"/>
          <w:lang w:val="ru-RU"/>
        </w:rPr>
        <w:t>Эту академическую традицию выпускники Московского университета продолжали, оказавшись на чужбине, сохраняли верность ей, создав «целый ряд высших учебных заведений для русских эмигрантов, продолжив дело национального образования, подготовив замечательную плеяду молодых ученых»</w:t>
      </w:r>
      <w:r>
        <w:rPr>
          <w:rStyle w:val="aa"/>
          <w:sz w:val="24"/>
          <w:szCs w:val="24"/>
          <w:lang w:val="ru-RU"/>
        </w:rPr>
        <w:footnoteReference w:id="74"/>
      </w:r>
      <w:r>
        <w:rPr>
          <w:sz w:val="24"/>
          <w:szCs w:val="24"/>
          <w:lang w:val="ru-RU"/>
        </w:rPr>
        <w:t>, для которых Московский университет был также определенным нравственным ориентиром.</w:t>
      </w:r>
    </w:p>
    <w:p w:rsidR="00B02FE2" w:rsidRPr="00206FC2" w:rsidRDefault="00B02FE2" w:rsidP="00B02FE2">
      <w:pPr>
        <w:ind w:left="720" w:firstLine="720"/>
        <w:jc w:val="both"/>
        <w:rPr>
          <w:sz w:val="24"/>
          <w:szCs w:val="24"/>
          <w:lang w:val="ru-RU"/>
        </w:rPr>
      </w:pPr>
      <w:r w:rsidRPr="00206FC2">
        <w:rPr>
          <w:sz w:val="24"/>
          <w:szCs w:val="24"/>
          <w:lang w:val="ru-RU"/>
        </w:rPr>
        <w:t xml:space="preserve"> </w:t>
      </w:r>
    </w:p>
    <w:p w:rsidR="00B02FE2" w:rsidRPr="00206FC2" w:rsidRDefault="00B02FE2" w:rsidP="00B02FE2">
      <w:pPr>
        <w:pStyle w:val="9"/>
        <w:ind w:left="720" w:firstLine="720"/>
        <w:jc w:val="both"/>
        <w:rPr>
          <w:rFonts w:ascii="Times New Roman" w:hAnsi="Times New Roman" w:cs="Times New Roman"/>
          <w:b/>
          <w:bCs/>
          <w:sz w:val="24"/>
          <w:szCs w:val="24"/>
          <w:lang w:val="ru-RU"/>
        </w:rPr>
      </w:pPr>
      <w:r w:rsidRPr="00206FC2">
        <w:rPr>
          <w:rFonts w:ascii="Times New Roman" w:hAnsi="Times New Roman" w:cs="Times New Roman"/>
          <w:b/>
          <w:bCs/>
          <w:sz w:val="24"/>
          <w:szCs w:val="24"/>
          <w:lang w:val="ru-RU"/>
        </w:rPr>
        <w:t>Преподавательская и научная деятельность</w:t>
      </w:r>
    </w:p>
    <w:p w:rsidR="00B02FE2" w:rsidRPr="00206FC2" w:rsidRDefault="00B02FE2" w:rsidP="00B02FE2">
      <w:pPr>
        <w:ind w:left="720" w:firstLine="720"/>
        <w:jc w:val="both"/>
        <w:rPr>
          <w:sz w:val="24"/>
          <w:szCs w:val="24"/>
          <w:lang w:val="ru-RU"/>
        </w:rPr>
      </w:pPr>
    </w:p>
    <w:p w:rsidR="00B02FE2" w:rsidRPr="00206FC2" w:rsidRDefault="00B02FE2" w:rsidP="00B02FE2">
      <w:pPr>
        <w:ind w:left="720" w:firstLine="720"/>
        <w:jc w:val="both"/>
        <w:rPr>
          <w:b/>
          <w:sz w:val="24"/>
          <w:szCs w:val="24"/>
          <w:lang w:val="ru-RU"/>
        </w:rPr>
      </w:pPr>
      <w:r w:rsidRPr="00206FC2">
        <w:rPr>
          <w:sz w:val="24"/>
          <w:szCs w:val="24"/>
          <w:lang w:val="ru-RU"/>
        </w:rPr>
        <w:t xml:space="preserve">После окончания университета в 1910 году Арсеньев  получил диплом первой степени и был приглашен на кафедру романских языков и литературы в Казанском университете. В том же году он выехал в Германию, где слушал лекции в Мюнхенском, Фрейбургском (Фрейбург-ин-Брейслау) и Берлинском университетах. После сдачи магистерских экзаменов в </w:t>
      </w:r>
      <w:smartTag w:uri="urn:schemas-microsoft-com:office:smarttags" w:element="metricconverter">
        <w:smartTagPr>
          <w:attr w:name="ProductID" w:val="1912 г"/>
        </w:smartTagPr>
        <w:r w:rsidRPr="00206FC2">
          <w:rPr>
            <w:sz w:val="24"/>
            <w:szCs w:val="24"/>
            <w:lang w:val="ru-RU"/>
          </w:rPr>
          <w:t>1912 г</w:t>
        </w:r>
      </w:smartTag>
      <w:r w:rsidRPr="00206FC2">
        <w:rPr>
          <w:sz w:val="24"/>
          <w:szCs w:val="24"/>
          <w:lang w:val="ru-RU"/>
        </w:rPr>
        <w:t xml:space="preserve">. в Московском университете Николай Арсеньев остается при кафедре западноевропейской литературы. В этом же году он опубликовал свою работу </w:t>
      </w:r>
      <w:r w:rsidRPr="00206FC2">
        <w:rPr>
          <w:b/>
          <w:sz w:val="24"/>
          <w:szCs w:val="24"/>
          <w:lang w:val="ru-RU"/>
        </w:rPr>
        <w:t>«Плач по умирающем Боге…»</w:t>
      </w:r>
      <w:r w:rsidRPr="00206FC2">
        <w:rPr>
          <w:rStyle w:val="aa"/>
          <w:b/>
          <w:sz w:val="24"/>
          <w:szCs w:val="24"/>
          <w:lang w:val="ru-RU"/>
        </w:rPr>
        <w:footnoteReference w:id="75"/>
      </w:r>
      <w:r w:rsidRPr="00206FC2">
        <w:rPr>
          <w:b/>
          <w:sz w:val="24"/>
          <w:szCs w:val="24"/>
          <w:lang w:val="ru-RU"/>
        </w:rPr>
        <w:t xml:space="preserve">, </w:t>
      </w:r>
      <w:r w:rsidRPr="00206FC2">
        <w:rPr>
          <w:bCs/>
          <w:sz w:val="24"/>
          <w:szCs w:val="24"/>
          <w:lang w:val="ru-RU"/>
        </w:rPr>
        <w:t>которая вышла отдельной брошюрой и была</w:t>
      </w:r>
      <w:r w:rsidRPr="00206FC2">
        <w:rPr>
          <w:b/>
          <w:sz w:val="24"/>
          <w:szCs w:val="24"/>
          <w:lang w:val="ru-RU"/>
        </w:rPr>
        <w:t xml:space="preserve"> </w:t>
      </w:r>
      <w:r w:rsidRPr="00206FC2">
        <w:rPr>
          <w:bCs/>
          <w:sz w:val="24"/>
          <w:szCs w:val="24"/>
          <w:lang w:val="ru-RU"/>
        </w:rPr>
        <w:t xml:space="preserve">опубликована также  в журнале «Этнографическое обозрение». Это было развитие темы его выступления в Обществе Любителей духовного просвещения </w:t>
      </w:r>
      <w:r w:rsidRPr="00206FC2">
        <w:rPr>
          <w:b/>
          <w:sz w:val="24"/>
          <w:szCs w:val="24"/>
          <w:lang w:val="ru-RU"/>
        </w:rPr>
        <w:t>«В исканиях Абсолютного Бога (из религиозной жизни античного мира)»</w:t>
      </w:r>
      <w:r w:rsidRPr="00206FC2">
        <w:rPr>
          <w:bCs/>
          <w:sz w:val="24"/>
          <w:szCs w:val="24"/>
          <w:lang w:val="ru-RU"/>
        </w:rPr>
        <w:t>, которое было опубликовано в сборнике «Чтения Общества Любителей духовного просвещения» в 1910 году и вышло отдельной брошюрой.</w:t>
      </w:r>
    </w:p>
    <w:p w:rsidR="00B02FE2" w:rsidRPr="00206FC2" w:rsidRDefault="00B02FE2" w:rsidP="00B02FE2">
      <w:pPr>
        <w:ind w:left="720" w:firstLine="720"/>
        <w:jc w:val="both"/>
        <w:rPr>
          <w:sz w:val="24"/>
          <w:szCs w:val="24"/>
          <w:lang w:val="ru-RU"/>
        </w:rPr>
      </w:pPr>
      <w:r w:rsidRPr="00206FC2">
        <w:rPr>
          <w:sz w:val="24"/>
          <w:szCs w:val="24"/>
          <w:lang w:val="ru-RU"/>
        </w:rPr>
        <w:t xml:space="preserve"> Годом позже  была напечатана его большая статья </w:t>
      </w:r>
      <w:r w:rsidRPr="00206FC2">
        <w:rPr>
          <w:b/>
          <w:sz w:val="24"/>
          <w:szCs w:val="24"/>
          <w:lang w:val="ru-RU"/>
        </w:rPr>
        <w:t>«Платонизм любви и красоты в литературе эпохи Возрождения»</w:t>
      </w:r>
      <w:r w:rsidRPr="00206FC2">
        <w:rPr>
          <w:rStyle w:val="aa"/>
          <w:b/>
          <w:sz w:val="24"/>
          <w:szCs w:val="24"/>
          <w:lang w:val="ru-RU"/>
        </w:rPr>
        <w:footnoteReference w:id="76"/>
      </w:r>
      <w:r w:rsidRPr="00206FC2">
        <w:rPr>
          <w:b/>
          <w:sz w:val="24"/>
          <w:szCs w:val="24"/>
          <w:lang w:val="ru-RU"/>
        </w:rPr>
        <w:t>.</w:t>
      </w:r>
      <w:r w:rsidRPr="00206FC2">
        <w:rPr>
          <w:sz w:val="24"/>
          <w:szCs w:val="24"/>
          <w:lang w:val="ru-RU"/>
        </w:rPr>
        <w:t xml:space="preserve"> Эпоха Возрождения стала предметом его углубленного изучения, как он потом вспоминал, благодаря его университетскому преподавателю Розанову, который вел семинар по Возрождению, и Романову, читавшему лекции по истории итальянского искусства. Особенно увлек Арсеньева Платонизм эпохи Возрождения и проблема религиозной реабилитации, религиозного преображения Красоты. Хотя это была вторая печатная работа Арсеньева, он называет ее первой «обширной». Позже проблема религиозного преображения Красоты станет для Арсеньева центральной, и, работая </w:t>
      </w:r>
      <w:r w:rsidRPr="00206FC2">
        <w:rPr>
          <w:sz w:val="24"/>
          <w:szCs w:val="24"/>
          <w:lang w:val="ru-RU"/>
        </w:rPr>
        <w:lastRenderedPageBreak/>
        <w:t>над ней до преклонных лет, он разовьет ее в книге «Преображение мира и жизни» (1959). «Уже тогда, следуя ряду христианских мыслителей и мистиков, и миросозерцанию церковных песнопений, и учению Отцов Церкви (мое первое робкое знакомство с которыми относится как раз к этому времени), я стал воспринимать Воплощение, Самоотдание и Воскресение Сына Божия, как основу и закваску реабилитации твари, возведение ее в высшее достоинство и залог ее преображения»</w:t>
      </w:r>
      <w:r w:rsidRPr="00206FC2">
        <w:rPr>
          <w:rStyle w:val="aa"/>
          <w:sz w:val="24"/>
          <w:szCs w:val="24"/>
          <w:lang w:val="ru-RU"/>
        </w:rPr>
        <w:footnoteReference w:id="77"/>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Р. Плетнев писал: «В жизни ума и сердца профессора Арсеньева доминантой, зовом из беспредельности является искание и обретение Духовной Красоты мира и Надмирного. В триаде - Добро, Истина и Красота, Арсеньева влечёт к себе Красота, Духовно-Прекрасное и через него он жаждет приблизиться к Сверх-Разуму и Сверх-Добру Божественной основы вселенной»</w:t>
      </w:r>
      <w:r w:rsidRPr="00206FC2">
        <w:rPr>
          <w:rStyle w:val="aa"/>
          <w:sz w:val="24"/>
          <w:szCs w:val="24"/>
          <w:lang w:val="ru-RU"/>
        </w:rPr>
        <w:footnoteReference w:id="78"/>
      </w:r>
      <w:r w:rsidRPr="00206FC2">
        <w:rPr>
          <w:sz w:val="24"/>
          <w:szCs w:val="24"/>
          <w:lang w:val="ru-RU"/>
        </w:rPr>
        <w:t>.</w:t>
      </w:r>
    </w:p>
    <w:p w:rsidR="00B02FE2" w:rsidRPr="00206FC2" w:rsidRDefault="00B02FE2" w:rsidP="00B02FE2">
      <w:pPr>
        <w:pStyle w:val="Normal"/>
        <w:ind w:left="720" w:firstLine="720"/>
        <w:jc w:val="both"/>
        <w:rPr>
          <w:szCs w:val="24"/>
        </w:rPr>
      </w:pPr>
      <w:r w:rsidRPr="00206FC2">
        <w:rPr>
          <w:szCs w:val="24"/>
        </w:rPr>
        <w:t>В 1914 году Арсеньев стал приват-доцентом кафедры западно-европейской литературы Московского университета и преподавал историю религий и западно-европейскую литературу. В этом году у Арсеньева выходит работа «Пессимизм Джакомо Леопарди (1798-1837)»</w:t>
      </w:r>
      <w:r w:rsidRPr="00206FC2">
        <w:rPr>
          <w:rStyle w:val="aa"/>
          <w:szCs w:val="24"/>
        </w:rPr>
        <w:footnoteReference w:id="79"/>
      </w:r>
      <w:r w:rsidRPr="00206FC2">
        <w:rPr>
          <w:szCs w:val="24"/>
        </w:rPr>
        <w:t xml:space="preserve">. </w:t>
      </w:r>
    </w:p>
    <w:p w:rsidR="00B02FE2" w:rsidRPr="00206FC2" w:rsidRDefault="00B02FE2" w:rsidP="00B02FE2">
      <w:pPr>
        <w:pStyle w:val="Normal"/>
        <w:ind w:left="720" w:firstLine="720"/>
        <w:jc w:val="both"/>
        <w:rPr>
          <w:szCs w:val="24"/>
        </w:rPr>
      </w:pPr>
      <w:r w:rsidRPr="00206FC2">
        <w:rPr>
          <w:szCs w:val="24"/>
        </w:rPr>
        <w:t xml:space="preserve">Его преподавательскую и научную деятельность прерывает первая мировая война. </w:t>
      </w:r>
    </w:p>
    <w:p w:rsidR="00B02FE2" w:rsidRPr="00206FC2" w:rsidRDefault="00B02FE2" w:rsidP="00B02FE2">
      <w:pPr>
        <w:pStyle w:val="Normal"/>
        <w:ind w:left="720" w:firstLine="720"/>
        <w:jc w:val="both"/>
        <w:rPr>
          <w:szCs w:val="24"/>
        </w:rPr>
      </w:pPr>
      <w:r w:rsidRPr="00206FC2">
        <w:rPr>
          <w:szCs w:val="24"/>
        </w:rPr>
        <w:t xml:space="preserve">Во время войны с сентября 1914 по сентябрь 1916 годы из-за плохого зрения Николай Арсеньев был направлен в Красный крест, где работал помощником уполномоченного дворянского санитарного поезда, а затем уполномоченным головного отряда Пуришкевича, уполномоченным Рязанского передового отряда, уполномоченным Земского союза Южного фронта. В марте 1916 года награжден Георгиевской медалью 4 степени и Черногорской медалью за ревность.  </w:t>
      </w:r>
    </w:p>
    <w:p w:rsidR="00B02FE2" w:rsidRPr="00206FC2" w:rsidRDefault="00B02FE2" w:rsidP="00B02FE2">
      <w:pPr>
        <w:pStyle w:val="Normal"/>
        <w:ind w:left="720" w:firstLine="720"/>
        <w:jc w:val="both"/>
        <w:rPr>
          <w:szCs w:val="24"/>
        </w:rPr>
      </w:pPr>
      <w:r w:rsidRPr="00206FC2">
        <w:rPr>
          <w:szCs w:val="24"/>
        </w:rPr>
        <w:t xml:space="preserve">С сентября </w:t>
      </w:r>
      <w:smartTag w:uri="urn:schemas-microsoft-com:office:smarttags" w:element="metricconverter">
        <w:smartTagPr>
          <w:attr w:name="ProductID" w:val="1916 г"/>
        </w:smartTagPr>
        <w:r w:rsidRPr="00206FC2">
          <w:rPr>
            <w:szCs w:val="24"/>
          </w:rPr>
          <w:t>1916 г</w:t>
        </w:r>
      </w:smartTag>
      <w:r w:rsidRPr="00206FC2">
        <w:rPr>
          <w:szCs w:val="24"/>
        </w:rPr>
        <w:t>ода курсом «Мистическая поэзия средних веков» Николай Сергеевич возобновил педагогическую деятельность, начал чтение лекций в Московском университете, на Московских Высших женских курсах, в Московском Народном университете имени Шанявского, университетах в Саратове, Ярославле, Нижнем Новгороде по культуре и литературе Средних Веков и эпохи Возрождения, а также по истории религий (античный мир и раннее христианство). «Я особенно стал заниматься проблемами мистики с 1916 года, - писал Арсеньев, - но более по существу, более независимо от литературного их отражения, в 1918-1919 годах, когда я написал книгу «Жажда подлинного бытия» (пессимизм и мистика), вышедшую в 1922 году в Берлине (в издательстве Ефрона)»</w:t>
      </w:r>
      <w:r w:rsidRPr="00206FC2">
        <w:rPr>
          <w:rStyle w:val="aa"/>
          <w:szCs w:val="24"/>
        </w:rPr>
        <w:footnoteReference w:id="80"/>
      </w:r>
      <w:r w:rsidRPr="00206FC2">
        <w:rPr>
          <w:szCs w:val="24"/>
        </w:rPr>
        <w:t>.</w:t>
      </w:r>
    </w:p>
    <w:p w:rsidR="00B02FE2" w:rsidRPr="00206FC2" w:rsidRDefault="00B02FE2" w:rsidP="00B02FE2">
      <w:pPr>
        <w:pStyle w:val="Normal"/>
        <w:ind w:left="720" w:firstLine="720"/>
        <w:jc w:val="both"/>
        <w:rPr>
          <w:bCs/>
          <w:szCs w:val="24"/>
        </w:rPr>
      </w:pPr>
      <w:r w:rsidRPr="00206FC2">
        <w:rPr>
          <w:szCs w:val="24"/>
        </w:rPr>
        <w:t>В 1917 году в Санкт-Петербурге он опубликовал работу «</w:t>
      </w:r>
      <w:r w:rsidRPr="00206FC2">
        <w:rPr>
          <w:b/>
          <w:szCs w:val="24"/>
        </w:rPr>
        <w:t xml:space="preserve">Мистицизм и лирика: Из области мистической поэзии средневековья». </w:t>
      </w:r>
      <w:r w:rsidRPr="00206FC2">
        <w:rPr>
          <w:bCs/>
          <w:szCs w:val="24"/>
        </w:rPr>
        <w:t>Мистический опыт и мистические переживания интересовали молодого ученого не только с точки зрения сравнительной истории религий и с точки зрения психологии, но он придавал им гораздо большее значение. Мистика для него касалась прежде всего вопроса: есть ли «основоположная Божественная Действительность» и утвердительного ответа, что она, мистика, свидетельствует о непосредственной встрече с Нею. Подлинная мистика для него не в эмоциях, не в психологических потрясениях, а в том, что после встречи с Божественной реальностью у людей начиналась новая жизнь. Это был, по его словам, Прорыв, освещающий глубины мировой жизни, «Проблеск Высшей Действительности».</w:t>
      </w:r>
    </w:p>
    <w:p w:rsidR="00B02FE2" w:rsidRPr="00206FC2" w:rsidRDefault="00B02FE2" w:rsidP="00B02FE2">
      <w:pPr>
        <w:pStyle w:val="Normal"/>
        <w:ind w:left="720" w:firstLine="720"/>
        <w:jc w:val="both"/>
        <w:rPr>
          <w:b/>
          <w:szCs w:val="24"/>
        </w:rPr>
      </w:pPr>
      <w:r w:rsidRPr="00206FC2">
        <w:rPr>
          <w:rFonts w:ascii="Times New Roman CYR" w:hAnsi="Times New Roman CYR"/>
          <w:szCs w:val="24"/>
        </w:rPr>
        <w:lastRenderedPageBreak/>
        <w:t>В годы революции он примыкал к октябристам, Евгений Александров писал об Арсеньеве: «Он примыкал к правому крылу партии октябристов, известных как «Союз 17 октября», в честь манифеста 17 октября 1905 года. Союз стоял за конституционную монархию с 2-палатным представительством и за сохранение единства и нераздельности Российской империи»</w:t>
      </w:r>
      <w:r w:rsidRPr="00206FC2">
        <w:rPr>
          <w:rStyle w:val="aa"/>
          <w:rFonts w:ascii="Times New Roman CYR" w:hAnsi="Times New Roman CYR"/>
          <w:szCs w:val="24"/>
        </w:rPr>
        <w:footnoteReference w:id="81"/>
      </w:r>
      <w:r w:rsidRPr="00206FC2">
        <w:rPr>
          <w:rFonts w:ascii="Times New Roman CYR" w:hAnsi="Times New Roman CYR"/>
          <w:szCs w:val="24"/>
        </w:rPr>
        <w:t>. С энтузиазмом молодой ученый встретил Февральскую революцию, поддерживал Временное правительство. Отношение к Октябрьской революции можно сравнить с тем, какое выразил В.В. Розанов, которого Арсеньев неоднократно цитировал: «Бог плюнул, свечку задул».</w:t>
      </w:r>
      <w:r w:rsidRPr="00206FC2">
        <w:rPr>
          <w:rStyle w:val="aa"/>
          <w:rFonts w:ascii="Times New Roman CYR" w:hAnsi="Times New Roman CYR"/>
          <w:szCs w:val="24"/>
        </w:rPr>
        <w:footnoteReference w:id="82"/>
      </w:r>
      <w:r w:rsidRPr="00206FC2">
        <w:rPr>
          <w:rFonts w:ascii="Times New Roman CYR" w:hAnsi="Times New Roman CYR"/>
          <w:szCs w:val="24"/>
        </w:rPr>
        <w:t xml:space="preserve"> Свои политические взгляды Арсеньев выразил в брошюрах:</w:t>
      </w:r>
      <w:r w:rsidRPr="00206FC2">
        <w:rPr>
          <w:rFonts w:ascii="Times New Roman CYR" w:hAnsi="Times New Roman CYR"/>
          <w:b/>
          <w:szCs w:val="24"/>
        </w:rPr>
        <w:t xml:space="preserve"> «О нашем Временном правительстве, о свободе и порядке и защите родины»</w:t>
      </w:r>
      <w:r w:rsidRPr="00206FC2">
        <w:rPr>
          <w:rFonts w:ascii="Times New Roman CYR" w:hAnsi="Times New Roman CYR"/>
          <w:szCs w:val="24"/>
        </w:rPr>
        <w:t>, М., 1917 и др. Его политическая публицистика отличается явным отсутствием симпатии к большевикам.</w:t>
      </w:r>
    </w:p>
    <w:p w:rsidR="00B02FE2" w:rsidRPr="00206FC2" w:rsidRDefault="00B02FE2" w:rsidP="00B02FE2">
      <w:pPr>
        <w:pStyle w:val="Normal"/>
        <w:ind w:left="720" w:firstLine="720"/>
        <w:jc w:val="both"/>
        <w:rPr>
          <w:rFonts w:ascii="Times New Roman CYR" w:hAnsi="Times New Roman CYR"/>
          <w:szCs w:val="24"/>
        </w:rPr>
      </w:pPr>
      <w:r w:rsidRPr="00206FC2">
        <w:rPr>
          <w:rFonts w:ascii="Times New Roman CYR" w:hAnsi="Times New Roman CYR"/>
          <w:szCs w:val="24"/>
        </w:rPr>
        <w:t xml:space="preserve"> Арсеньев с 1917 по 1918 годы был в Белой армии на Дону. С.Л. Франк, вспоминая о Петре Бернгардовиче Струве, писал: «Позднее я узнал, что в конце 1917 года он (Струве) был в Ростове, участвуя в Совете добровольческой армии, и после оставления армией Ростова вернулся  (вместе с кн. Г.Н. Трубецким и Н. С. Арсеньевым на лошадях в Москву), (февраль, 1918 год) </w:t>
      </w:r>
      <w:r w:rsidRPr="00206FC2">
        <w:rPr>
          <w:rStyle w:val="aa"/>
          <w:rFonts w:ascii="Times New Roman CYR" w:hAnsi="Times New Roman CYR"/>
          <w:szCs w:val="24"/>
        </w:rPr>
        <w:footnoteReference w:id="83"/>
      </w:r>
      <w:r w:rsidRPr="00206FC2">
        <w:rPr>
          <w:rFonts w:ascii="Times New Roman CYR" w:hAnsi="Times New Roman CYR"/>
          <w:szCs w:val="24"/>
        </w:rPr>
        <w:t xml:space="preserve">. </w:t>
      </w:r>
    </w:p>
    <w:p w:rsidR="00B02FE2" w:rsidRPr="00206FC2" w:rsidRDefault="00B02FE2" w:rsidP="00B02FE2">
      <w:pPr>
        <w:pStyle w:val="Normal"/>
        <w:ind w:left="720" w:firstLine="720"/>
        <w:jc w:val="both"/>
        <w:rPr>
          <w:szCs w:val="24"/>
        </w:rPr>
      </w:pPr>
      <w:r w:rsidRPr="00206FC2">
        <w:rPr>
          <w:rFonts w:ascii="Times New Roman CYR" w:hAnsi="Times New Roman CYR"/>
          <w:szCs w:val="24"/>
        </w:rPr>
        <w:t xml:space="preserve">В 1918 году Арсеньев избран </w:t>
      </w:r>
      <w:r w:rsidRPr="00206FC2">
        <w:rPr>
          <w:szCs w:val="24"/>
        </w:rPr>
        <w:t xml:space="preserve">профессором кафедры романо-германской филологии вновь созданного Саратовского университета, где работал деканом историко-философского факультета С.Л. Франк, которого Арсеньев называл «особенно близким философом». </w:t>
      </w:r>
    </w:p>
    <w:p w:rsidR="00B02FE2" w:rsidRPr="00206FC2" w:rsidRDefault="00B02FE2" w:rsidP="00B02FE2">
      <w:pPr>
        <w:pStyle w:val="Normal"/>
        <w:ind w:left="720" w:firstLine="720"/>
        <w:jc w:val="both"/>
        <w:rPr>
          <w:szCs w:val="24"/>
        </w:rPr>
      </w:pPr>
      <w:r w:rsidRPr="00206FC2">
        <w:rPr>
          <w:szCs w:val="24"/>
        </w:rPr>
        <w:t>11 сентября 1919 года в Москве Арсеньев женится на Марии Симоновне Шилкарской, которая была профессором Московского университета, преподавала на Высших женских курсах и в университете имени Шанявского. Через два года, находясь у своих родственников, она умерла 3 августа 1921 года в имении Иодзяны Паневежского уезда в Литве, где погребена на Старом кладбище. Детей у них не было. Николай Сергеевич до конца своих дней сохранял верность Марии Симоновне.</w:t>
      </w:r>
    </w:p>
    <w:p w:rsidR="00B02FE2" w:rsidRPr="00206FC2" w:rsidRDefault="00B02FE2" w:rsidP="00B02FE2">
      <w:pPr>
        <w:ind w:left="720" w:firstLine="720"/>
        <w:jc w:val="both"/>
        <w:rPr>
          <w:sz w:val="24"/>
          <w:szCs w:val="24"/>
          <w:lang w:val="ru-RU"/>
        </w:rPr>
      </w:pPr>
      <w:r w:rsidRPr="00206FC2">
        <w:rPr>
          <w:sz w:val="24"/>
          <w:szCs w:val="24"/>
          <w:lang w:val="ru-RU"/>
        </w:rPr>
        <w:t xml:space="preserve">В Саратовском университете Арсеньев создает кафедру сравнительной истории религий. Сочувствие Белому движению и верность православному мировоззрению приводят к тому, что Арсеньева два раза новая советская власть подвергает аресту и тюремному заключению, а затем в 1920 году закрывает кафедру сравнительной истории религии. </w:t>
      </w:r>
    </w:p>
    <w:p w:rsidR="00B02FE2" w:rsidRPr="00206FC2" w:rsidRDefault="00B02FE2" w:rsidP="00B02FE2">
      <w:pPr>
        <w:ind w:left="720" w:firstLine="720"/>
        <w:jc w:val="both"/>
        <w:rPr>
          <w:sz w:val="24"/>
          <w:szCs w:val="24"/>
          <w:lang w:val="ru-RU"/>
        </w:rPr>
      </w:pPr>
      <w:r w:rsidRPr="00206FC2">
        <w:rPr>
          <w:sz w:val="24"/>
          <w:szCs w:val="24"/>
          <w:lang w:val="ru-RU"/>
        </w:rPr>
        <w:t xml:space="preserve">Любимым занятием Арсеньева в Саратове была работа в библиотеке, собранной Иоахимом Хрептовичем, магнатом Великого княжества Литовского, владевшего огромным имением в Шорсах под Новогрудком. Его библиотека с древними манускриптами на разных языках мира, с книгами различных европейских издательств насчитывала, по разным данным, от 10 до 40 тысяч рукописей, старинных и редких книг. Это было  собрание европейских старопечатных изданий кардинала Иосифа Империали, собрание польского богослова, основателя Варшавской публичной библиотеки епископа Иосифа Залусского, собрание галицких католических орденов, библиотека графа Михаила Раецкого, коллекция старинных карт. Античные произведения, богословская и научная литература, исторические хроники, светские издания из Венеции, </w:t>
      </w:r>
      <w:r w:rsidRPr="00206FC2">
        <w:rPr>
          <w:sz w:val="24"/>
          <w:szCs w:val="24"/>
          <w:lang w:val="ru-RU"/>
        </w:rPr>
        <w:lastRenderedPageBreak/>
        <w:t>Варшавы, Базеля, Лейпцига, Кракова, Львова, Гродно, Полоцка, Слуцка. В библиотеке в Щорсах работали Адам Мицкевич, Ян Чечот, Владислав Сырокомля, И.</w:t>
      </w:r>
      <w:r>
        <w:rPr>
          <w:sz w:val="24"/>
          <w:szCs w:val="24"/>
          <w:lang w:val="ru-RU"/>
        </w:rPr>
        <w:t xml:space="preserve"> </w:t>
      </w:r>
      <w:r w:rsidRPr="00206FC2">
        <w:rPr>
          <w:sz w:val="24"/>
          <w:szCs w:val="24"/>
          <w:lang w:val="ru-RU"/>
        </w:rPr>
        <w:t>Лелевель, И. Данилович, М.</w:t>
      </w:r>
      <w:r>
        <w:rPr>
          <w:sz w:val="24"/>
          <w:szCs w:val="24"/>
          <w:lang w:val="ru-RU"/>
        </w:rPr>
        <w:t xml:space="preserve"> </w:t>
      </w:r>
      <w:r w:rsidRPr="00206FC2">
        <w:rPr>
          <w:sz w:val="24"/>
          <w:szCs w:val="24"/>
          <w:lang w:val="ru-RU"/>
        </w:rPr>
        <w:t>Почобут-Адляницкий, баснописец Глинский и поэт Вольский.</w:t>
      </w:r>
      <w:r w:rsidRPr="00206FC2">
        <w:rPr>
          <w:sz w:val="24"/>
          <w:szCs w:val="24"/>
          <w:lang w:val="ru-RU"/>
        </w:rPr>
        <w:br/>
        <w:t>Согласно завещанию Хрептовича, библиотека была передана на временное хранение в Киев до создания университета на родине Хрептовича. Когда началась первая мировая война, библиотека из Киева была эвакуирована в Саратов, где осело часть книг, а затем снова возвратилась в Киев, где находится и сейчас в ведении Киевского государственного университета и Академии наук Украины. Последним владельцем бесценного собрания был Михаил Хрептович-Бутенев, о котором Арсеньев писал: «Человек необычайной праведности».</w:t>
      </w:r>
    </w:p>
    <w:p w:rsidR="00B02FE2" w:rsidRPr="00206FC2" w:rsidRDefault="00B02FE2" w:rsidP="00B02FE2">
      <w:pPr>
        <w:ind w:left="720" w:firstLine="720"/>
        <w:jc w:val="both"/>
        <w:rPr>
          <w:sz w:val="24"/>
          <w:szCs w:val="24"/>
          <w:lang w:val="ru-RU"/>
        </w:rPr>
      </w:pPr>
      <w:r w:rsidRPr="00206FC2">
        <w:rPr>
          <w:sz w:val="24"/>
          <w:szCs w:val="24"/>
          <w:lang w:val="ru-RU"/>
        </w:rPr>
        <w:t>Вместе с Григорием Николаевичем Трубецким Арсеньев не раз проводил лето в имении Щорсы. Сестра Г.Н. Трубецкого Мария Николаевна была замужем за М. Хрептовичем-Бутеневым. О поездках Г. Трубецкого в Щорсы можно прочитать в его письмах к М. Зд</w:t>
      </w:r>
      <w:r>
        <w:rPr>
          <w:sz w:val="24"/>
          <w:szCs w:val="24"/>
          <w:lang w:val="ru-RU"/>
        </w:rPr>
        <w:t>з</w:t>
      </w:r>
      <w:r w:rsidRPr="00206FC2">
        <w:rPr>
          <w:sz w:val="24"/>
          <w:szCs w:val="24"/>
          <w:lang w:val="ru-RU"/>
        </w:rPr>
        <w:t>еховскому</w:t>
      </w:r>
      <w:r w:rsidRPr="00206FC2">
        <w:rPr>
          <w:rStyle w:val="aa"/>
          <w:sz w:val="24"/>
          <w:szCs w:val="24"/>
          <w:lang w:val="ru-RU"/>
        </w:rPr>
        <w:footnoteReference w:id="84"/>
      </w:r>
      <w:r w:rsidRPr="00206FC2">
        <w:rPr>
          <w:sz w:val="24"/>
          <w:szCs w:val="24"/>
          <w:lang w:val="ru-RU"/>
        </w:rPr>
        <w:t xml:space="preserve">. В своем имении Щорсы подканцлер Великого княжества Литовского Иохим Литавор Хрептович в 1770-1776 годах построил по проекту итальянских зодчих ДЖ. Сакко и К. Спампани каменный дворец, который стал центром целого усадебно-паркового ансамбля. Вокруг дворцового комплекса раскинулся парк площадью около </w:t>
      </w:r>
      <w:smartTag w:uri="urn:schemas-microsoft-com:office:smarttags" w:element="metricconverter">
        <w:smartTagPr>
          <w:attr w:name="ProductID" w:val="40 гектаров"/>
        </w:smartTagPr>
        <w:r w:rsidRPr="00206FC2">
          <w:rPr>
            <w:sz w:val="24"/>
            <w:szCs w:val="24"/>
            <w:lang w:val="ru-RU"/>
          </w:rPr>
          <w:t>40 гектаров</w:t>
        </w:r>
      </w:smartTag>
      <w:r w:rsidRPr="00206FC2">
        <w:rPr>
          <w:sz w:val="24"/>
          <w:szCs w:val="24"/>
          <w:lang w:val="ru-RU"/>
        </w:rPr>
        <w:t xml:space="preserve"> с системой искусственных озер. </w:t>
      </w:r>
    </w:p>
    <w:p w:rsidR="00B02FE2" w:rsidRPr="00206FC2" w:rsidRDefault="00B02FE2" w:rsidP="00B02FE2">
      <w:pPr>
        <w:ind w:left="720" w:firstLine="720"/>
        <w:jc w:val="both"/>
        <w:rPr>
          <w:sz w:val="24"/>
          <w:szCs w:val="24"/>
          <w:lang w:val="ru-RU"/>
        </w:rPr>
      </w:pPr>
      <w:r w:rsidRPr="00206FC2">
        <w:rPr>
          <w:sz w:val="24"/>
          <w:szCs w:val="24"/>
          <w:lang w:val="ru-RU"/>
        </w:rPr>
        <w:t>Опасаясь очередного ареста, Арсеньев едет в Щорсы, которые в 1920 году отошли к Польше, к своему замечательному приятелю Аполлинарию Константиновичу Хрептовичу-Бутеневу (1879-1947). Он был женат с 1910 года на Марии Николаевне Трубецкой. А Григорий Николаевич Трубецкой был женат на сестре Апол</w:t>
      </w:r>
      <w:r>
        <w:rPr>
          <w:sz w:val="24"/>
          <w:szCs w:val="24"/>
          <w:lang w:val="ru-RU"/>
        </w:rPr>
        <w:t>л</w:t>
      </w:r>
      <w:r w:rsidRPr="00206FC2">
        <w:rPr>
          <w:sz w:val="24"/>
          <w:szCs w:val="24"/>
          <w:lang w:val="ru-RU"/>
        </w:rPr>
        <w:t xml:space="preserve">инария Бутенева, Марии Хрептович-Бутеневой. Тесть Г. Н. Трубецкого Константин Аполлинариевич Хрептович-Бутенев, чей род ведет начало от Романа Бутенева, пожалованного Василием Шуйским поместьем в Белевском уезде; из этого рода происходят Петр Семенович Бутенев (1751 - 1817), служивший в Преображенском полку, потом по выборам в Тульской и Калужской губерниях, и его сын Аполлинарий Петрович, женатый вторым браком на графине Марии Иринеевне Хрептович; именоваться графом Хрептович-Бутеневым было дозволено сыновьям от этого брака Михаилу в </w:t>
      </w:r>
      <w:smartTag w:uri="urn:schemas-microsoft-com:office:smarttags" w:element="metricconverter">
        <w:smartTagPr>
          <w:attr w:name="ProductID" w:val="1893 г"/>
        </w:smartTagPr>
        <w:r w:rsidRPr="00206FC2">
          <w:rPr>
            <w:sz w:val="24"/>
            <w:szCs w:val="24"/>
            <w:lang w:val="ru-RU"/>
          </w:rPr>
          <w:t>1893 г</w:t>
        </w:r>
      </w:smartTag>
      <w:r w:rsidRPr="00206FC2">
        <w:rPr>
          <w:sz w:val="24"/>
          <w:szCs w:val="24"/>
          <w:lang w:val="ru-RU"/>
        </w:rPr>
        <w:t xml:space="preserve">., Константину - в </w:t>
      </w:r>
      <w:smartTag w:uri="urn:schemas-microsoft-com:office:smarttags" w:element="metricconverter">
        <w:smartTagPr>
          <w:attr w:name="ProductID" w:val="1899 г"/>
        </w:smartTagPr>
        <w:r w:rsidRPr="00206FC2">
          <w:rPr>
            <w:sz w:val="24"/>
            <w:szCs w:val="24"/>
            <w:lang w:val="ru-RU"/>
          </w:rPr>
          <w:t>1899 г</w:t>
        </w:r>
      </w:smartTag>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 xml:space="preserve"> </w:t>
      </w:r>
    </w:p>
    <w:p w:rsidR="00B02FE2" w:rsidRPr="00206FC2" w:rsidRDefault="00B02FE2" w:rsidP="00B02FE2">
      <w:pPr>
        <w:ind w:left="720" w:firstLine="720"/>
        <w:jc w:val="both"/>
        <w:rPr>
          <w:sz w:val="24"/>
          <w:szCs w:val="24"/>
          <w:lang w:val="ru-RU"/>
        </w:rPr>
      </w:pPr>
      <w:r w:rsidRPr="00206FC2">
        <w:rPr>
          <w:sz w:val="24"/>
          <w:szCs w:val="24"/>
          <w:lang w:val="ru-RU"/>
        </w:rPr>
        <w:t>Гостеприимство Бутеневых в Щорсах привлекало Арсеньева, и он неоднократно приезжал к ним позже, уже будучи преподавателем Варшавского университета. Ознакомившись с библиотекой и погостив в Щорсах, Арсеньев понимает, что, во-первых,  нужно ис</w:t>
      </w:r>
      <w:r>
        <w:rPr>
          <w:sz w:val="24"/>
          <w:szCs w:val="24"/>
          <w:lang w:val="ru-RU"/>
        </w:rPr>
        <w:t>кать работу, во-</w:t>
      </w:r>
      <w:r w:rsidRPr="00206FC2">
        <w:rPr>
          <w:sz w:val="24"/>
          <w:szCs w:val="24"/>
          <w:lang w:val="ru-RU"/>
        </w:rPr>
        <w:t>вторых, в Кенигсберге находился А.И. Гучков (1982-1936), политические взгляды которого были близки Арсеньеву. Гучков в первую мировую войну был уполномоченным Красного креста, где работал и Арсеньев.</w:t>
      </w:r>
    </w:p>
    <w:p w:rsidR="00B02FE2" w:rsidRPr="00206FC2" w:rsidRDefault="00B02FE2" w:rsidP="00B02FE2">
      <w:pPr>
        <w:ind w:left="720" w:firstLine="720"/>
        <w:jc w:val="both"/>
        <w:rPr>
          <w:sz w:val="24"/>
          <w:szCs w:val="24"/>
          <w:lang w:val="ru-RU"/>
        </w:rPr>
      </w:pPr>
      <w:r w:rsidRPr="00206FC2">
        <w:rPr>
          <w:sz w:val="24"/>
          <w:szCs w:val="24"/>
          <w:lang w:val="ru-RU"/>
        </w:rPr>
        <w:t xml:space="preserve"> Гучков направился в Кенигсберг летом 1920 года с целью сформировать в Восточной Пруссии русские воинские части для борьбы с большевистским режимом. В Кранце (Зеленоградск Калининградской области) проживала обширная русская диаспора. Однако эта цель не была достигнута. Неизвестно, удалось ли Арсеньеву встретиться с Гучковым, потому что тот  из   Кенигсберга уехал в </w:t>
      </w:r>
      <w:r w:rsidRPr="00206FC2">
        <w:rPr>
          <w:sz w:val="24"/>
          <w:szCs w:val="24"/>
          <w:lang w:val="ru-RU"/>
        </w:rPr>
        <w:lastRenderedPageBreak/>
        <w:t xml:space="preserve">Англию для встречи с Черчиллем, на которого Гучков возглавлял надежды по противостоянию большевизму, как угрозе всему миру. </w:t>
      </w:r>
    </w:p>
    <w:p w:rsidR="00B02FE2" w:rsidRPr="00C633AE" w:rsidRDefault="00B02FE2" w:rsidP="00B02FE2">
      <w:pPr>
        <w:pStyle w:val="HTML0"/>
        <w:ind w:left="720" w:firstLine="900"/>
        <w:textAlignment w:val="top"/>
        <w:rPr>
          <w:rFonts w:ascii="Times New Roman" w:hAnsi="Times New Roman" w:cs="Times New Roman"/>
          <w:color w:val="424242"/>
          <w:sz w:val="24"/>
          <w:szCs w:val="24"/>
        </w:rPr>
      </w:pPr>
      <w:r w:rsidRPr="00C633AE">
        <w:rPr>
          <w:rFonts w:ascii="Times New Roman" w:hAnsi="Times New Roman" w:cs="Times New Roman"/>
          <w:sz w:val="24"/>
          <w:szCs w:val="24"/>
        </w:rPr>
        <w:t xml:space="preserve">Арсеньев  выехал в Берлин. </w:t>
      </w:r>
      <w:r w:rsidRPr="00C633AE">
        <w:rPr>
          <w:rFonts w:ascii="Times New Roman" w:hAnsi="Times New Roman" w:cs="Times New Roman"/>
          <w:color w:val="424242"/>
          <w:sz w:val="24"/>
          <w:szCs w:val="24"/>
        </w:rPr>
        <w:t>В воспоминаниях И.</w:t>
      </w:r>
      <w:r>
        <w:rPr>
          <w:rFonts w:ascii="Times New Roman" w:hAnsi="Times New Roman" w:cs="Times New Roman"/>
          <w:color w:val="424242"/>
          <w:sz w:val="24"/>
          <w:szCs w:val="24"/>
        </w:rPr>
        <w:t xml:space="preserve"> </w:t>
      </w:r>
      <w:r w:rsidRPr="00C633AE">
        <w:rPr>
          <w:rFonts w:ascii="Times New Roman" w:hAnsi="Times New Roman" w:cs="Times New Roman"/>
          <w:color w:val="424242"/>
          <w:sz w:val="24"/>
          <w:szCs w:val="24"/>
        </w:rPr>
        <w:t xml:space="preserve">Гессена русский Берлин </w:t>
      </w:r>
      <w:r>
        <w:rPr>
          <w:rFonts w:ascii="Times New Roman" w:hAnsi="Times New Roman" w:cs="Times New Roman"/>
          <w:color w:val="424242"/>
          <w:sz w:val="24"/>
          <w:szCs w:val="24"/>
        </w:rPr>
        <w:t xml:space="preserve">в те годы предстает  в </w:t>
      </w:r>
      <w:r w:rsidRPr="00C633AE">
        <w:rPr>
          <w:rFonts w:ascii="Times New Roman" w:hAnsi="Times New Roman" w:cs="Times New Roman"/>
          <w:color w:val="424242"/>
          <w:sz w:val="24"/>
          <w:szCs w:val="24"/>
        </w:rPr>
        <w:t>искусственности «файф-о-клоков» в бивуачной обстановке гостиницы, с чайником</w:t>
      </w:r>
      <w:r>
        <w:rPr>
          <w:rFonts w:ascii="Times New Roman" w:hAnsi="Times New Roman" w:cs="Times New Roman"/>
          <w:color w:val="424242"/>
          <w:sz w:val="24"/>
          <w:szCs w:val="24"/>
        </w:rPr>
        <w:t xml:space="preserve"> </w:t>
      </w:r>
      <w:r w:rsidRPr="00C633AE">
        <w:rPr>
          <w:rFonts w:ascii="Times New Roman" w:hAnsi="Times New Roman" w:cs="Times New Roman"/>
          <w:color w:val="424242"/>
          <w:sz w:val="24"/>
          <w:szCs w:val="24"/>
        </w:rPr>
        <w:t>на спиртовке, в полупризрачном существовании кадетс</w:t>
      </w:r>
      <w:r>
        <w:rPr>
          <w:rFonts w:ascii="Times New Roman" w:hAnsi="Times New Roman" w:cs="Times New Roman"/>
          <w:color w:val="424242"/>
          <w:sz w:val="24"/>
          <w:szCs w:val="24"/>
        </w:rPr>
        <w:t>кой пар</w:t>
      </w:r>
      <w:r w:rsidRPr="00C633AE">
        <w:rPr>
          <w:rFonts w:ascii="Times New Roman" w:hAnsi="Times New Roman" w:cs="Times New Roman"/>
          <w:color w:val="424242"/>
          <w:sz w:val="24"/>
          <w:szCs w:val="24"/>
        </w:rPr>
        <w:t>тии. Из письма И</w:t>
      </w:r>
      <w:r>
        <w:rPr>
          <w:rFonts w:ascii="Times New Roman" w:hAnsi="Times New Roman" w:cs="Times New Roman"/>
          <w:color w:val="424242"/>
          <w:sz w:val="24"/>
          <w:szCs w:val="24"/>
        </w:rPr>
        <w:t>осифа Владимировича Гессена чле</w:t>
      </w:r>
      <w:r w:rsidRPr="00C633AE">
        <w:rPr>
          <w:rFonts w:ascii="Times New Roman" w:hAnsi="Times New Roman" w:cs="Times New Roman"/>
          <w:color w:val="424242"/>
          <w:sz w:val="24"/>
          <w:szCs w:val="24"/>
        </w:rPr>
        <w:t>нам комитета: «Нужда среди эмигрантов, особенно в ученой и</w:t>
      </w:r>
      <w:r>
        <w:rPr>
          <w:rFonts w:ascii="Times New Roman" w:hAnsi="Times New Roman" w:cs="Times New Roman"/>
          <w:color w:val="424242"/>
          <w:sz w:val="24"/>
          <w:szCs w:val="24"/>
        </w:rPr>
        <w:t xml:space="preserve"> </w:t>
      </w:r>
      <w:r w:rsidRPr="00C633AE">
        <w:rPr>
          <w:rFonts w:ascii="Times New Roman" w:hAnsi="Times New Roman" w:cs="Times New Roman"/>
          <w:color w:val="424242"/>
          <w:sz w:val="24"/>
          <w:szCs w:val="24"/>
        </w:rPr>
        <w:t>литературной среде, принимает все большие размеры. Уровень</w:t>
      </w:r>
      <w:r>
        <w:rPr>
          <w:rFonts w:ascii="Times New Roman" w:hAnsi="Times New Roman" w:cs="Times New Roman"/>
          <w:color w:val="424242"/>
          <w:sz w:val="24"/>
          <w:szCs w:val="24"/>
        </w:rPr>
        <w:t xml:space="preserve"> </w:t>
      </w:r>
      <w:r w:rsidRPr="00C633AE">
        <w:rPr>
          <w:rFonts w:ascii="Times New Roman" w:hAnsi="Times New Roman" w:cs="Times New Roman"/>
          <w:color w:val="424242"/>
          <w:sz w:val="24"/>
          <w:szCs w:val="24"/>
        </w:rPr>
        <w:t>лишений и страданий этих гр</w:t>
      </w:r>
      <w:r>
        <w:rPr>
          <w:rFonts w:ascii="Times New Roman" w:hAnsi="Times New Roman" w:cs="Times New Roman"/>
          <w:color w:val="424242"/>
          <w:sz w:val="24"/>
          <w:szCs w:val="24"/>
        </w:rPr>
        <w:t>упп эмиграции невозможно преуве</w:t>
      </w:r>
      <w:r w:rsidRPr="00C633AE">
        <w:rPr>
          <w:rFonts w:ascii="Times New Roman" w:hAnsi="Times New Roman" w:cs="Times New Roman"/>
          <w:color w:val="424242"/>
          <w:sz w:val="24"/>
          <w:szCs w:val="24"/>
        </w:rPr>
        <w:t>личить. Многие явно долгими годами недоедают. Питание очень</w:t>
      </w:r>
      <w:r>
        <w:rPr>
          <w:rFonts w:ascii="Times New Roman" w:hAnsi="Times New Roman" w:cs="Times New Roman"/>
          <w:color w:val="424242"/>
          <w:sz w:val="24"/>
          <w:szCs w:val="24"/>
        </w:rPr>
        <w:t xml:space="preserve"> </w:t>
      </w:r>
      <w:r w:rsidRPr="00C633AE">
        <w:rPr>
          <w:rFonts w:ascii="Times New Roman" w:hAnsi="Times New Roman" w:cs="Times New Roman"/>
          <w:color w:val="424242"/>
          <w:sz w:val="24"/>
          <w:szCs w:val="24"/>
        </w:rPr>
        <w:t>большой части этих групп явно недостаточно и прямо грозит их</w:t>
      </w:r>
      <w:r>
        <w:rPr>
          <w:rFonts w:ascii="Times New Roman" w:hAnsi="Times New Roman" w:cs="Times New Roman"/>
          <w:color w:val="424242"/>
          <w:sz w:val="24"/>
          <w:szCs w:val="24"/>
        </w:rPr>
        <w:t xml:space="preserve"> </w:t>
      </w:r>
      <w:r w:rsidRPr="00C633AE">
        <w:rPr>
          <w:rFonts w:ascii="Times New Roman" w:hAnsi="Times New Roman" w:cs="Times New Roman"/>
          <w:color w:val="424242"/>
          <w:sz w:val="24"/>
          <w:szCs w:val="24"/>
        </w:rPr>
        <w:t>физическому существованию».</w:t>
      </w:r>
      <w:r>
        <w:rPr>
          <w:rStyle w:val="aa"/>
          <w:rFonts w:ascii="Times New Roman" w:hAnsi="Times New Roman" w:cs="Times New Roman"/>
          <w:color w:val="424242"/>
          <w:sz w:val="24"/>
          <w:szCs w:val="24"/>
        </w:rPr>
        <w:footnoteReference w:id="85"/>
      </w:r>
      <w:r w:rsidRPr="00C633AE">
        <w:rPr>
          <w:rStyle w:val="aa"/>
          <w:rFonts w:ascii="Times New Roman" w:hAnsi="Times New Roman" w:cs="Times New Roman"/>
          <w:color w:val="424242"/>
          <w:sz w:val="24"/>
          <w:szCs w:val="24"/>
        </w:rPr>
        <w:footnoteReference w:id="86"/>
      </w:r>
      <w:r>
        <w:rPr>
          <w:rFonts w:ascii="Times New Roman" w:hAnsi="Times New Roman" w:cs="Times New Roman"/>
          <w:color w:val="424242"/>
          <w:sz w:val="24"/>
          <w:szCs w:val="24"/>
        </w:rPr>
        <w:t xml:space="preserve">  И Арсеньев принимает решение ехать в Кенигсберг.</w:t>
      </w:r>
    </w:p>
    <w:p w:rsidR="00B02FE2" w:rsidRDefault="00B02FE2" w:rsidP="00B02FE2">
      <w:pPr>
        <w:pStyle w:val="HTML0"/>
        <w:textAlignment w:val="top"/>
        <w:rPr>
          <w:color w:val="424242"/>
        </w:rPr>
      </w:pPr>
      <w:r>
        <w:rPr>
          <w:color w:val="424242"/>
        </w:rPr>
        <w:t xml:space="preserve">                               </w:t>
      </w:r>
    </w:p>
    <w:p w:rsidR="00B02FE2" w:rsidRDefault="00B02FE2" w:rsidP="00B02FE2">
      <w:pPr>
        <w:pStyle w:val="HTML0"/>
        <w:textAlignment w:val="top"/>
        <w:rPr>
          <w:color w:val="424242"/>
        </w:rPr>
      </w:pPr>
    </w:p>
    <w:p w:rsidR="00B02FE2" w:rsidRDefault="00B02FE2" w:rsidP="00B02FE2">
      <w:pPr>
        <w:pStyle w:val="HTML0"/>
        <w:textAlignment w:val="top"/>
        <w:rPr>
          <w:color w:val="424242"/>
        </w:rPr>
      </w:pPr>
    </w:p>
    <w:p w:rsidR="00B02FE2" w:rsidRDefault="00B02FE2" w:rsidP="00B02FE2">
      <w:pPr>
        <w:pStyle w:val="HTML0"/>
        <w:textAlignment w:val="top"/>
        <w:rPr>
          <w:color w:val="424242"/>
        </w:rPr>
      </w:pPr>
    </w:p>
    <w:p w:rsidR="00B02FE2" w:rsidRPr="00206FC2" w:rsidRDefault="00B02FE2" w:rsidP="00B02FE2">
      <w:pPr>
        <w:ind w:left="720" w:right="-58" w:firstLine="567"/>
        <w:jc w:val="center"/>
        <w:rPr>
          <w:b/>
          <w:sz w:val="24"/>
          <w:szCs w:val="24"/>
          <w:lang w:val="ru-RU"/>
        </w:rPr>
      </w:pPr>
    </w:p>
    <w:p w:rsidR="00B02FE2" w:rsidRDefault="00B02FE2" w:rsidP="00B02FE2">
      <w:pPr>
        <w:ind w:left="720" w:right="-58" w:firstLine="567"/>
        <w:jc w:val="center"/>
        <w:rPr>
          <w:b/>
          <w:sz w:val="24"/>
          <w:szCs w:val="24"/>
          <w:lang w:val="ru-RU"/>
        </w:rPr>
      </w:pPr>
    </w:p>
    <w:p w:rsidR="00B02FE2" w:rsidRPr="00206FC2" w:rsidRDefault="00B02FE2" w:rsidP="00B02FE2">
      <w:pPr>
        <w:ind w:left="720" w:right="-58" w:firstLine="567"/>
        <w:jc w:val="center"/>
        <w:rPr>
          <w:b/>
          <w:sz w:val="24"/>
          <w:szCs w:val="24"/>
          <w:lang w:val="ru-RU"/>
        </w:rPr>
      </w:pPr>
      <w:r w:rsidRPr="00206FC2">
        <w:rPr>
          <w:b/>
          <w:sz w:val="24"/>
          <w:szCs w:val="24"/>
          <w:lang w:val="ru-RU"/>
        </w:rPr>
        <w:t>Альбертина</w:t>
      </w:r>
    </w:p>
    <w:p w:rsidR="00B02FE2" w:rsidRPr="00206FC2" w:rsidRDefault="00B02FE2" w:rsidP="00B02FE2">
      <w:pPr>
        <w:ind w:left="720" w:right="-58" w:firstLine="567"/>
        <w:jc w:val="center"/>
        <w:rPr>
          <w:b/>
          <w:sz w:val="24"/>
          <w:szCs w:val="24"/>
          <w:lang w:val="ru-RU"/>
        </w:rPr>
      </w:pPr>
    </w:p>
    <w:p w:rsidR="00B02FE2" w:rsidRPr="00206FC2" w:rsidRDefault="00B02FE2" w:rsidP="00B02FE2">
      <w:pPr>
        <w:pStyle w:val="a4"/>
        <w:ind w:left="720"/>
        <w:rPr>
          <w:sz w:val="24"/>
          <w:szCs w:val="24"/>
        </w:rPr>
      </w:pPr>
      <w:r>
        <w:rPr>
          <w:sz w:val="24"/>
          <w:szCs w:val="24"/>
        </w:rPr>
        <w:t xml:space="preserve">То, что местом </w:t>
      </w:r>
      <w:r w:rsidRPr="00206FC2">
        <w:rPr>
          <w:sz w:val="24"/>
          <w:szCs w:val="24"/>
        </w:rPr>
        <w:t xml:space="preserve"> жительства за границей Арсеньев выбирает Германию</w:t>
      </w:r>
      <w:r>
        <w:rPr>
          <w:sz w:val="24"/>
          <w:szCs w:val="24"/>
        </w:rPr>
        <w:t>, вполне объяснимо</w:t>
      </w:r>
      <w:r w:rsidRPr="00206FC2">
        <w:rPr>
          <w:sz w:val="24"/>
          <w:szCs w:val="24"/>
        </w:rPr>
        <w:t>. Как вспоминает Николай Сергеевич в своей работе</w:t>
      </w:r>
      <w:r w:rsidRPr="00206FC2">
        <w:rPr>
          <w:b/>
          <w:sz w:val="24"/>
          <w:szCs w:val="24"/>
        </w:rPr>
        <w:t xml:space="preserve"> «О красоте мира»</w:t>
      </w:r>
      <w:r w:rsidRPr="00206FC2">
        <w:rPr>
          <w:sz w:val="24"/>
          <w:szCs w:val="24"/>
        </w:rPr>
        <w:t>, Германия была ему хорошо знакома с детства:</w:t>
      </w:r>
    </w:p>
    <w:p w:rsidR="00B02FE2" w:rsidRPr="00206FC2" w:rsidRDefault="00B02FE2" w:rsidP="00B02FE2">
      <w:pPr>
        <w:pStyle w:val="3"/>
        <w:ind w:left="720"/>
        <w:rPr>
          <w:sz w:val="24"/>
          <w:szCs w:val="24"/>
          <w:lang w:val="ru-RU"/>
        </w:rPr>
      </w:pPr>
      <w:r w:rsidRPr="00206FC2">
        <w:rPr>
          <w:sz w:val="24"/>
          <w:szCs w:val="24"/>
          <w:lang w:val="ru-RU"/>
        </w:rPr>
        <w:t>"Я с детских лет, через свою няню (родом из Тюрингии), и через то, что мы в детстве (в связи с дипломатической службой отца) много жили в Германии, и оттого что я с ранних лет зачитывался стихами Гейне, Шиллера, Гёте и Уланда (балладник Шиллера отчасти в переводе Жуковского) - был увлечен поэтическим миром древне-германской сказки и средневековых легенд: горными великанами и гномами, лесными страшилищами, феями гор и миром рыцарских приключений. И всё это имело место в этих и подобных горах и замках. А на Броккене, на вершину которого мы втроем (отец, брат Юрий 10-ти лет и я) поднялись не без некоторого напряжения, ведь пляшут ведьмы в Вальпургиеву ночь, и всё это было связано со сценами конца первой части Гётевского «Фауста», например:</w:t>
      </w:r>
    </w:p>
    <w:p w:rsidR="00B02FE2" w:rsidRPr="00206FC2" w:rsidRDefault="00B02FE2" w:rsidP="00B02FE2">
      <w:pPr>
        <w:ind w:left="720" w:right="600" w:firstLine="1843"/>
        <w:jc w:val="both"/>
        <w:rPr>
          <w:sz w:val="24"/>
          <w:szCs w:val="24"/>
        </w:rPr>
      </w:pPr>
      <w:r w:rsidRPr="00206FC2">
        <w:rPr>
          <w:sz w:val="24"/>
          <w:szCs w:val="24"/>
        </w:rPr>
        <w:t>Und die langen Bergesnasen</w:t>
      </w:r>
    </w:p>
    <w:p w:rsidR="00B02FE2" w:rsidRPr="00206FC2" w:rsidRDefault="00B02FE2" w:rsidP="00B02FE2">
      <w:pPr>
        <w:ind w:left="720" w:right="600" w:firstLine="1843"/>
        <w:jc w:val="both"/>
        <w:rPr>
          <w:sz w:val="24"/>
          <w:szCs w:val="24"/>
        </w:rPr>
      </w:pPr>
      <w:r w:rsidRPr="00206FC2">
        <w:rPr>
          <w:sz w:val="24"/>
          <w:szCs w:val="24"/>
        </w:rPr>
        <w:t>Wie sie schnarchen, wie sie blasen!</w:t>
      </w:r>
    </w:p>
    <w:p w:rsidR="00B02FE2" w:rsidRPr="00206FC2" w:rsidRDefault="00B02FE2" w:rsidP="00B02FE2">
      <w:pPr>
        <w:ind w:left="720"/>
        <w:jc w:val="both"/>
        <w:rPr>
          <w:sz w:val="24"/>
          <w:szCs w:val="24"/>
          <w:lang w:val="ru-RU"/>
        </w:rPr>
      </w:pPr>
      <w:r w:rsidRPr="00206FC2">
        <w:rPr>
          <w:sz w:val="24"/>
          <w:szCs w:val="24"/>
          <w:lang w:val="ru-RU"/>
        </w:rPr>
        <w:t>И были тут под Броккеном как раз две большие скалы «</w:t>
      </w:r>
      <w:r w:rsidRPr="00206FC2">
        <w:rPr>
          <w:sz w:val="24"/>
          <w:szCs w:val="24"/>
        </w:rPr>
        <w:t>Der</w:t>
      </w:r>
      <w:r w:rsidRPr="00206FC2">
        <w:rPr>
          <w:sz w:val="24"/>
          <w:szCs w:val="24"/>
          <w:lang w:val="ru-RU"/>
        </w:rPr>
        <w:t xml:space="preserve"> </w:t>
      </w:r>
      <w:r w:rsidRPr="00206FC2">
        <w:rPr>
          <w:sz w:val="24"/>
          <w:szCs w:val="24"/>
        </w:rPr>
        <w:t>Schnarcher</w:t>
      </w:r>
      <w:r w:rsidRPr="00206FC2">
        <w:rPr>
          <w:sz w:val="24"/>
          <w:szCs w:val="24"/>
          <w:lang w:val="ru-RU"/>
        </w:rPr>
        <w:t>» («Храпун») и «</w:t>
      </w:r>
      <w:r w:rsidRPr="00206FC2">
        <w:rPr>
          <w:sz w:val="24"/>
          <w:szCs w:val="24"/>
        </w:rPr>
        <w:t>Der</w:t>
      </w:r>
      <w:r w:rsidRPr="00206FC2">
        <w:rPr>
          <w:sz w:val="24"/>
          <w:szCs w:val="24"/>
          <w:lang w:val="ru-RU"/>
        </w:rPr>
        <w:t xml:space="preserve"> </w:t>
      </w:r>
      <w:r w:rsidRPr="00206FC2">
        <w:rPr>
          <w:sz w:val="24"/>
          <w:szCs w:val="24"/>
        </w:rPr>
        <w:t>Blaser</w:t>
      </w:r>
      <w:r w:rsidRPr="00206FC2">
        <w:rPr>
          <w:sz w:val="24"/>
          <w:szCs w:val="24"/>
          <w:lang w:val="ru-RU"/>
        </w:rPr>
        <w:t xml:space="preserve">» («Свистун»), как об этом услужливо сообщил нам печатный путеводитель, - помню, я пошел лазить на этого </w:t>
      </w:r>
      <w:r w:rsidRPr="00206FC2">
        <w:rPr>
          <w:sz w:val="24"/>
          <w:szCs w:val="24"/>
        </w:rPr>
        <w:t>Schnarcher</w:t>
      </w:r>
      <w:r w:rsidRPr="00206FC2">
        <w:rPr>
          <w:sz w:val="24"/>
          <w:szCs w:val="24"/>
          <w:lang w:val="ru-RU"/>
        </w:rPr>
        <w:t>'</w:t>
      </w:r>
      <w:r w:rsidRPr="00206FC2">
        <w:rPr>
          <w:sz w:val="24"/>
          <w:szCs w:val="24"/>
        </w:rPr>
        <w:t>a</w:t>
      </w:r>
      <w:r w:rsidRPr="00206FC2">
        <w:rPr>
          <w:sz w:val="24"/>
          <w:szCs w:val="24"/>
          <w:lang w:val="ru-RU"/>
        </w:rPr>
        <w:t xml:space="preserve"> («Храпуна»). Внутри его была большая расщелина сверху донизу, что, вероятно, и вызывало это странное, похожее на храп, свистение".</w:t>
      </w:r>
      <w:r w:rsidRPr="00206FC2">
        <w:rPr>
          <w:rStyle w:val="aa"/>
          <w:sz w:val="24"/>
          <w:szCs w:val="24"/>
          <w:lang w:val="ru-RU"/>
        </w:rPr>
        <w:footnoteReference w:id="87"/>
      </w:r>
      <w:r w:rsidRPr="00206FC2">
        <w:rPr>
          <w:sz w:val="24"/>
          <w:szCs w:val="24"/>
          <w:lang w:val="ru-RU"/>
        </w:rPr>
        <w:t xml:space="preserve"> </w:t>
      </w:r>
    </w:p>
    <w:p w:rsidR="00B02FE2" w:rsidRPr="00206FC2" w:rsidRDefault="00B02FE2" w:rsidP="00B02FE2">
      <w:pPr>
        <w:ind w:left="720"/>
        <w:jc w:val="both"/>
        <w:rPr>
          <w:sz w:val="24"/>
          <w:szCs w:val="24"/>
          <w:lang w:val="ru-RU"/>
        </w:rPr>
      </w:pPr>
      <w:r w:rsidRPr="00206FC2">
        <w:rPr>
          <w:sz w:val="24"/>
          <w:szCs w:val="24"/>
          <w:lang w:val="ru-RU"/>
        </w:rPr>
        <w:t>Итак, Арсеньев хорошо знал Германию, в совершенстве владел немецким языком, о</w:t>
      </w:r>
      <w:r>
        <w:rPr>
          <w:sz w:val="24"/>
          <w:szCs w:val="24"/>
          <w:lang w:val="ru-RU"/>
        </w:rPr>
        <w:t>бладал великолепными  знаниями  ее культуры</w:t>
      </w:r>
      <w:r w:rsidRPr="00206FC2">
        <w:rPr>
          <w:sz w:val="24"/>
          <w:szCs w:val="24"/>
          <w:lang w:val="ru-RU"/>
        </w:rPr>
        <w:t>, поэтому выбор страны эмиграции был для него не случайным.</w:t>
      </w:r>
      <w:r>
        <w:rPr>
          <w:sz w:val="24"/>
          <w:szCs w:val="24"/>
          <w:lang w:val="ru-RU"/>
        </w:rPr>
        <w:t xml:space="preserve"> Почему он выбрал именно Кенигсберг? Возможно, в числе других причин Арсеньева привлекала знаменитая Валленродтовская бибилиотека, где больше всего было книг по богословию и философии.</w:t>
      </w:r>
    </w:p>
    <w:p w:rsidR="00B02FE2" w:rsidRPr="00206FC2" w:rsidRDefault="00B02FE2" w:rsidP="00B02FE2">
      <w:pPr>
        <w:ind w:left="720" w:firstLine="426"/>
        <w:rPr>
          <w:sz w:val="24"/>
          <w:szCs w:val="24"/>
          <w:lang w:val="ru-RU"/>
        </w:rPr>
      </w:pPr>
      <w:r>
        <w:rPr>
          <w:sz w:val="24"/>
          <w:szCs w:val="24"/>
          <w:lang w:val="ru-RU"/>
        </w:rPr>
        <w:lastRenderedPageBreak/>
        <w:t xml:space="preserve">В </w:t>
      </w:r>
      <w:r w:rsidRPr="00206FC2">
        <w:rPr>
          <w:sz w:val="24"/>
          <w:szCs w:val="24"/>
          <w:lang w:val="ru-RU"/>
        </w:rPr>
        <w:t>Кенигсберг</w:t>
      </w:r>
      <w:r>
        <w:rPr>
          <w:sz w:val="24"/>
          <w:szCs w:val="24"/>
          <w:lang w:val="ru-RU"/>
        </w:rPr>
        <w:t>е</w:t>
      </w:r>
      <w:r w:rsidRPr="00206FC2">
        <w:rPr>
          <w:sz w:val="24"/>
          <w:szCs w:val="24"/>
          <w:lang w:val="ru-RU"/>
        </w:rPr>
        <w:t xml:space="preserve"> был университет Альбертина с почти 400-летней историей. 32-летний ученый начал работать здесь с ноября 1920 года. Философский факультет, куда его приняли на преподавательскую работу, находился на Параденплятц (Университетская, 2) в задании, построенном по проекту Августа Штюлера, ученика знаменитого Карла Шинкеля. Это было примечательное архитектурное сооружение.</w:t>
      </w:r>
    </w:p>
    <w:p w:rsidR="00B02FE2" w:rsidRPr="00206FC2" w:rsidRDefault="00B02FE2" w:rsidP="00B02FE2">
      <w:pPr>
        <w:ind w:left="720" w:firstLine="709"/>
        <w:rPr>
          <w:sz w:val="24"/>
          <w:szCs w:val="24"/>
          <w:lang w:val="ru-RU"/>
        </w:rPr>
      </w:pPr>
      <w:r w:rsidRPr="00206FC2">
        <w:rPr>
          <w:sz w:val="24"/>
          <w:szCs w:val="24"/>
          <w:lang w:val="ru-RU"/>
        </w:rPr>
        <w:t xml:space="preserve">В 1843 году король Фридрих Вильгельм </w:t>
      </w:r>
      <w:r w:rsidRPr="00206FC2">
        <w:rPr>
          <w:sz w:val="24"/>
          <w:szCs w:val="24"/>
          <w:lang w:val="de-DE"/>
        </w:rPr>
        <w:t xml:space="preserve">IV </w:t>
      </w:r>
      <w:r w:rsidRPr="00206FC2">
        <w:rPr>
          <w:sz w:val="24"/>
          <w:szCs w:val="24"/>
          <w:lang w:val="ru-RU"/>
        </w:rPr>
        <w:t>издал указ о перестройке Параденплятц и строительстве нового здания университета на его северной стороне. Старого здания университета на острове было уже недостаточно, профессора часто читали свои лекции у себя дома.  В августе 1844 года в день празднования 300-летнего юбилея со дня основания университета был заложен первый камень. К этому времени у Августа Штюлера был готов проект здания. Он был опубликован в специальном журнале по архитектуре и строительству, после чего последовали замечания короля и мастеров по строительству.</w:t>
      </w:r>
    </w:p>
    <w:p w:rsidR="00B02FE2" w:rsidRPr="00206FC2" w:rsidRDefault="00B02FE2" w:rsidP="00B02FE2">
      <w:pPr>
        <w:ind w:left="720" w:firstLine="709"/>
        <w:rPr>
          <w:sz w:val="24"/>
          <w:szCs w:val="24"/>
          <w:lang w:val="ru-RU"/>
        </w:rPr>
      </w:pPr>
      <w:r w:rsidRPr="00206FC2">
        <w:rPr>
          <w:sz w:val="24"/>
          <w:szCs w:val="24"/>
          <w:lang w:val="ru-RU"/>
        </w:rPr>
        <w:t xml:space="preserve"> Штюлер начал работать над новым вариантом. Но недостаток денег и антипатия короля из-за либеральной настроенности преподавателей университета вызвали длительную паузу в строительных работах. Лишь памятник Фридриху Вильгельму </w:t>
      </w:r>
      <w:r w:rsidRPr="00206FC2">
        <w:rPr>
          <w:sz w:val="24"/>
          <w:szCs w:val="24"/>
        </w:rPr>
        <w:t>III</w:t>
      </w:r>
      <w:r w:rsidRPr="00206FC2">
        <w:rPr>
          <w:sz w:val="24"/>
          <w:szCs w:val="24"/>
          <w:lang w:val="ru-RU"/>
        </w:rPr>
        <w:t xml:space="preserve"> был установлен на площади в 1851 году.  И только в 1856 году у ректора университета Симона появилась благоприятная возможность повлиять на короля. За прошедшие 12 лет, получив уточненные данные о площади земли под здание университета,  архитектор короля  переработал свой проект.</w:t>
      </w:r>
    </w:p>
    <w:p w:rsidR="00B02FE2" w:rsidRPr="00206FC2" w:rsidRDefault="00B02FE2" w:rsidP="00B02FE2">
      <w:pPr>
        <w:ind w:left="720" w:firstLine="709"/>
        <w:rPr>
          <w:sz w:val="24"/>
          <w:szCs w:val="24"/>
          <w:lang w:val="ru-RU"/>
        </w:rPr>
      </w:pPr>
      <w:r w:rsidRPr="00206FC2">
        <w:rPr>
          <w:sz w:val="24"/>
          <w:szCs w:val="24"/>
          <w:lang w:val="ru-RU"/>
        </w:rPr>
        <w:t xml:space="preserve"> Новое здание университета было рассчитано на 500 студентов, достаточное количество для того времени.  </w:t>
      </w:r>
    </w:p>
    <w:p w:rsidR="00B02FE2" w:rsidRPr="00206FC2" w:rsidRDefault="00B02FE2" w:rsidP="00B02FE2">
      <w:pPr>
        <w:ind w:left="720" w:firstLine="709"/>
        <w:rPr>
          <w:sz w:val="24"/>
          <w:szCs w:val="24"/>
          <w:lang w:val="ru-RU"/>
        </w:rPr>
      </w:pPr>
      <w:r w:rsidRPr="00206FC2">
        <w:rPr>
          <w:sz w:val="24"/>
          <w:szCs w:val="24"/>
          <w:lang w:val="ru-RU"/>
        </w:rPr>
        <w:t xml:space="preserve">По первоначальному замыслу аркада была отделена от корпуса и обрамляла всю площадь,  теперь же в виде крытой галереи длиной в 75 метров и шириной в 2 метра  она шла  по всему фасаду здания и примыкала к нему. </w:t>
      </w:r>
    </w:p>
    <w:p w:rsidR="00B02FE2" w:rsidRPr="00206FC2" w:rsidRDefault="00B02FE2" w:rsidP="00B02FE2">
      <w:pPr>
        <w:ind w:left="720" w:firstLine="709"/>
        <w:rPr>
          <w:sz w:val="24"/>
          <w:szCs w:val="24"/>
          <w:lang w:val="ru-RU"/>
        </w:rPr>
      </w:pPr>
      <w:r w:rsidRPr="00206FC2">
        <w:rPr>
          <w:sz w:val="24"/>
          <w:szCs w:val="24"/>
          <w:lang w:val="ru-RU"/>
        </w:rPr>
        <w:t>По новому проекту здание стало короче в соответствии с выделенным участком земли, и, следовательно, помещения музыкального зала, зала для культурно-исторических лекций,  помещение для университетской коллекции предметов античности пришлось уменьшить, так же как  уменьшил Штюлер и число мест в актовом зале (вначале было запланировано 600).</w:t>
      </w:r>
    </w:p>
    <w:p w:rsidR="00B02FE2" w:rsidRPr="00206FC2" w:rsidRDefault="00B02FE2" w:rsidP="00B02FE2">
      <w:pPr>
        <w:ind w:left="720" w:firstLine="709"/>
        <w:rPr>
          <w:sz w:val="24"/>
          <w:szCs w:val="24"/>
          <w:lang w:val="ru-RU"/>
        </w:rPr>
      </w:pPr>
      <w:r w:rsidRPr="00206FC2">
        <w:rPr>
          <w:sz w:val="24"/>
          <w:szCs w:val="24"/>
          <w:lang w:val="ru-RU"/>
        </w:rPr>
        <w:t>Архитектурные формы за эти годы получили у Штюлера стилистическое развитие, обогатились, усилилось ренессансное звучание. Город получил здание в стиле позднеитальянского ренессанса, трехчастное строение с великолепным ризолитом,  в центре завершенном полукруглым фронтоном с изображением прусского орла. По краям почти плоской крыши шла баллюстрада, по которой рассредоточены пирамидальные башенки.  На угловых плоских башенках  восемь статуй, символизирующих различные науки. Законодательство, государствоведение, история и история искусств выполнены Вольфом, физика и математика - Меллером, астрономия - Виттигом, география - Афингером. Все пластические украшения из светлой терракоты с содержанием фарфора были установлены через семь лет после торжественного открытия здания 20 июля 1862 года. Три арки портала рифмуются с тройными  высокими окнами Аулы (актового зала), над которыми в полукружиях фигурные парные пилястры. Карниз по всей массе здания, как повторение оконных групп,  украшен был бюстами в медальонах кенигсбергских знаменитых ученых.  Над центральным окном Аулы был изображен основатель университета герцог Альбрехт на коне. Рядом с ним  четыре статуи, символизирующие четыре факультета. В нишах с обеих сторон окон Аулы стояли, как писал Штюлер, «сооснователи университета», Лютер и Меланхтон. Высоко над ними - бюсты Симона Даха и Георга Сабинуса.</w:t>
      </w:r>
    </w:p>
    <w:p w:rsidR="00B02FE2" w:rsidRPr="00206FC2" w:rsidRDefault="00B02FE2" w:rsidP="00B02FE2">
      <w:pPr>
        <w:ind w:left="720" w:firstLine="709"/>
        <w:rPr>
          <w:sz w:val="24"/>
          <w:szCs w:val="24"/>
          <w:lang w:val="ru-RU"/>
        </w:rPr>
      </w:pPr>
      <w:r w:rsidRPr="00206FC2">
        <w:rPr>
          <w:sz w:val="24"/>
          <w:szCs w:val="24"/>
          <w:lang w:val="ru-RU"/>
        </w:rPr>
        <w:lastRenderedPageBreak/>
        <w:t>Рельефные терракотовые украшения заимствовал Штюлер с рисунков княжеского двора в Висмаре (1554 год) Габриэля фон Акена и Валентино фон Лира.</w:t>
      </w:r>
    </w:p>
    <w:p w:rsidR="00B02FE2" w:rsidRPr="00206FC2" w:rsidRDefault="00B02FE2" w:rsidP="00B02FE2">
      <w:pPr>
        <w:ind w:left="720" w:firstLine="709"/>
        <w:rPr>
          <w:sz w:val="24"/>
          <w:szCs w:val="24"/>
          <w:lang w:val="ru-RU"/>
        </w:rPr>
      </w:pPr>
      <w:r w:rsidRPr="00206FC2">
        <w:rPr>
          <w:sz w:val="24"/>
          <w:szCs w:val="24"/>
          <w:lang w:val="ru-RU"/>
        </w:rPr>
        <w:t>Кирпич доставлялся из королевского кирпичного завода в  Диршау. Дорические колонны из песчаника для аркады привезли из Бремера.</w:t>
      </w:r>
    </w:p>
    <w:p w:rsidR="00B02FE2" w:rsidRPr="00206FC2" w:rsidRDefault="00B02FE2" w:rsidP="00B02FE2">
      <w:pPr>
        <w:ind w:left="720" w:firstLine="709"/>
        <w:rPr>
          <w:sz w:val="24"/>
          <w:szCs w:val="24"/>
          <w:lang w:val="ru-RU"/>
        </w:rPr>
      </w:pPr>
      <w:r w:rsidRPr="00206FC2">
        <w:rPr>
          <w:sz w:val="24"/>
          <w:szCs w:val="24"/>
          <w:lang w:val="ru-RU"/>
        </w:rPr>
        <w:t>Освещение было газовое. Его установка стоила 4 200 талеров. Фарфоровые горелки с цилиндрами из молочного стекла свисали с потолка в два ряда.</w:t>
      </w:r>
    </w:p>
    <w:p w:rsidR="00B02FE2" w:rsidRPr="00206FC2" w:rsidRDefault="00B02FE2" w:rsidP="00B02FE2">
      <w:pPr>
        <w:ind w:left="720" w:firstLine="709"/>
        <w:rPr>
          <w:sz w:val="24"/>
          <w:szCs w:val="24"/>
          <w:lang w:val="ru-RU"/>
        </w:rPr>
      </w:pPr>
      <w:r w:rsidRPr="00206FC2">
        <w:rPr>
          <w:sz w:val="24"/>
          <w:szCs w:val="24"/>
          <w:lang w:val="ru-RU"/>
        </w:rPr>
        <w:t>Помещение отапливалось  великолепными кафельными печами, дверки которых открывались лишь специальными ключами прислугой.</w:t>
      </w:r>
    </w:p>
    <w:p w:rsidR="00B02FE2" w:rsidRPr="00206FC2" w:rsidRDefault="00B02FE2" w:rsidP="00B02FE2">
      <w:pPr>
        <w:ind w:left="720" w:firstLine="709"/>
        <w:rPr>
          <w:sz w:val="24"/>
          <w:szCs w:val="24"/>
          <w:lang w:val="ru-RU"/>
        </w:rPr>
      </w:pPr>
      <w:r w:rsidRPr="00206FC2">
        <w:rPr>
          <w:sz w:val="24"/>
          <w:szCs w:val="24"/>
          <w:lang w:val="ru-RU"/>
        </w:rPr>
        <w:t>Внутренняя отделка помещения также отличалась богатством украшений. Три двери портала вели в просторное, пропорциональное помещение. Дорические колонны из коричневого вестфальского мрамора и терракотовые капители несли на себе крестообразные своды. Широкие пояса богато украшены орнаментом.</w:t>
      </w:r>
    </w:p>
    <w:p w:rsidR="00B02FE2" w:rsidRPr="00206FC2" w:rsidRDefault="00B02FE2" w:rsidP="00B02FE2">
      <w:pPr>
        <w:ind w:left="720" w:firstLine="709"/>
        <w:rPr>
          <w:sz w:val="24"/>
          <w:szCs w:val="24"/>
          <w:lang w:val="ru-RU"/>
        </w:rPr>
      </w:pPr>
      <w:r w:rsidRPr="00206FC2">
        <w:rPr>
          <w:sz w:val="24"/>
          <w:szCs w:val="24"/>
          <w:lang w:val="ru-RU"/>
        </w:rPr>
        <w:t>Поднявшись по шести ступенькам, студенты попадали в вестибюль, окруженный баллюстрадой из красного мрамора, откуда три лестницы вели в коридоры второго этажа. Свод опирался на колонны из серого мрамора. Стены украшали панели из дуба.</w:t>
      </w:r>
    </w:p>
    <w:p w:rsidR="00B02FE2" w:rsidRPr="00206FC2" w:rsidRDefault="00B02FE2" w:rsidP="00B02FE2">
      <w:pPr>
        <w:ind w:left="720" w:firstLine="709"/>
        <w:rPr>
          <w:sz w:val="24"/>
          <w:szCs w:val="24"/>
          <w:lang w:val="ru-RU"/>
        </w:rPr>
      </w:pPr>
      <w:r w:rsidRPr="00206FC2">
        <w:rPr>
          <w:sz w:val="24"/>
          <w:szCs w:val="24"/>
          <w:lang w:val="ru-RU"/>
        </w:rPr>
        <w:t>Актовый зал размером 13 на 19 метров – великолепное, богато декорированное помещение. Входная дверь украшена колоннами, ряд консолей, пилястры, панели в стиле ренессанса, решение сводов - входящие друг в друга две звезды. Здесь характерное для Штюлера цветовое решение в церковном стиле: позолоченные нервюры и звезды на светло-голубом поле сводов.</w:t>
      </w:r>
    </w:p>
    <w:p w:rsidR="00B02FE2" w:rsidRPr="00206FC2" w:rsidRDefault="00B02FE2" w:rsidP="00B02FE2">
      <w:pPr>
        <w:ind w:left="720" w:firstLine="709"/>
        <w:rPr>
          <w:sz w:val="24"/>
          <w:szCs w:val="24"/>
          <w:lang w:val="ru-RU"/>
        </w:rPr>
      </w:pPr>
      <w:r w:rsidRPr="00206FC2">
        <w:rPr>
          <w:sz w:val="24"/>
          <w:szCs w:val="24"/>
          <w:lang w:val="ru-RU"/>
        </w:rPr>
        <w:t>Стенная живопись на исторические темы кисти художников: Грефа, Хайдека, Пиотровского, Розенфельдера, Найде. Каждому факультету был посвящен какой-либо античный сюжет: теологии - Павел проповедует в Афинах,  юрисприденции - Солон заставляет афинян присягать его законам, медицине - Гиппократ у постели больного, философии - Сократ в тюрьме. В шести узких простенках были изображены науки и искусства: история, риторика, поэзия, музыка, математика, естествознание.</w:t>
      </w:r>
    </w:p>
    <w:p w:rsidR="00B02FE2" w:rsidRPr="00206FC2" w:rsidRDefault="00B02FE2" w:rsidP="00B02FE2">
      <w:pPr>
        <w:ind w:left="720" w:firstLine="709"/>
        <w:rPr>
          <w:sz w:val="24"/>
          <w:szCs w:val="24"/>
          <w:lang w:val="ru-RU"/>
        </w:rPr>
      </w:pPr>
      <w:r w:rsidRPr="00206FC2">
        <w:rPr>
          <w:sz w:val="24"/>
          <w:szCs w:val="24"/>
          <w:lang w:val="ru-RU"/>
        </w:rPr>
        <w:t>В зале заседаний студенческого сената - бюст Эммануила Канта по модели, сделанной при жизни философа Хагеманном, скульптора фон Шадов.</w:t>
      </w:r>
    </w:p>
    <w:p w:rsidR="00B02FE2" w:rsidRPr="00206FC2" w:rsidRDefault="00B02FE2" w:rsidP="00B02FE2">
      <w:pPr>
        <w:ind w:left="720" w:firstLine="709"/>
        <w:rPr>
          <w:sz w:val="24"/>
          <w:szCs w:val="24"/>
          <w:lang w:val="ru-RU"/>
        </w:rPr>
      </w:pPr>
      <w:r w:rsidRPr="00206FC2">
        <w:rPr>
          <w:sz w:val="24"/>
          <w:szCs w:val="24"/>
          <w:lang w:val="ru-RU"/>
        </w:rPr>
        <w:t>Университет,  как культурную достопримечательность Кенигсберга,  можно было осматривать ежедневно с 12 до 16 часов, но с разрешения секретаря.</w:t>
      </w:r>
    </w:p>
    <w:p w:rsidR="00B02FE2" w:rsidRPr="00206FC2" w:rsidRDefault="00B02FE2" w:rsidP="00B02FE2">
      <w:pPr>
        <w:ind w:left="720" w:firstLine="709"/>
        <w:rPr>
          <w:sz w:val="24"/>
          <w:szCs w:val="24"/>
          <w:lang w:val="ru-RU"/>
        </w:rPr>
      </w:pPr>
      <w:r w:rsidRPr="00206FC2">
        <w:rPr>
          <w:sz w:val="24"/>
          <w:szCs w:val="24"/>
          <w:lang w:val="ru-RU"/>
        </w:rPr>
        <w:t>После торжественного открытия учебного заведения Штюлер был удостоен почетного звания - доктора университета.</w:t>
      </w:r>
    </w:p>
    <w:p w:rsidR="00B02FE2" w:rsidRPr="00206FC2" w:rsidRDefault="00B02FE2" w:rsidP="00B02FE2">
      <w:pPr>
        <w:ind w:left="720" w:firstLine="709"/>
        <w:rPr>
          <w:sz w:val="24"/>
          <w:szCs w:val="24"/>
          <w:lang w:val="ru-RU"/>
        </w:rPr>
      </w:pPr>
      <w:r w:rsidRPr="00206FC2">
        <w:rPr>
          <w:sz w:val="24"/>
          <w:szCs w:val="24"/>
          <w:lang w:val="ru-RU"/>
        </w:rPr>
        <w:t>На глазах у Арсеньева происходило расширение здания университета.</w:t>
      </w:r>
    </w:p>
    <w:p w:rsidR="00B02FE2" w:rsidRPr="00206FC2" w:rsidRDefault="00B02FE2" w:rsidP="00B02FE2">
      <w:pPr>
        <w:ind w:left="720" w:firstLine="709"/>
        <w:rPr>
          <w:sz w:val="24"/>
          <w:szCs w:val="24"/>
          <w:lang w:val="ru-RU"/>
        </w:rPr>
      </w:pPr>
      <w:r w:rsidRPr="00206FC2">
        <w:rPr>
          <w:sz w:val="24"/>
          <w:szCs w:val="24"/>
          <w:lang w:val="ru-RU"/>
        </w:rPr>
        <w:t>Пристройку к основному зданию осуществлял архитектор Либенталь. В 1927 году работы были закончены.</w:t>
      </w:r>
    </w:p>
    <w:p w:rsidR="00B02FE2" w:rsidRPr="00206FC2" w:rsidRDefault="00B02FE2" w:rsidP="00B02FE2">
      <w:pPr>
        <w:ind w:left="720" w:firstLine="720"/>
        <w:jc w:val="both"/>
        <w:rPr>
          <w:sz w:val="24"/>
          <w:szCs w:val="24"/>
          <w:lang w:val="ru-RU"/>
        </w:rPr>
      </w:pPr>
      <w:r w:rsidRPr="00206FC2">
        <w:rPr>
          <w:sz w:val="24"/>
          <w:szCs w:val="24"/>
          <w:lang w:val="ru-RU"/>
        </w:rPr>
        <w:t>«С ноября 1920 года, в течение 24-х лет (до ноя</w:t>
      </w:r>
      <w:r>
        <w:rPr>
          <w:sz w:val="24"/>
          <w:szCs w:val="24"/>
          <w:lang w:val="ru-RU"/>
        </w:rPr>
        <w:t>бря 1944 г.), - писал Арсень</w:t>
      </w:r>
      <w:r w:rsidRPr="00206FC2">
        <w:rPr>
          <w:sz w:val="24"/>
          <w:szCs w:val="24"/>
          <w:lang w:val="ru-RU"/>
        </w:rPr>
        <w:t>ев, - преподавал в университете на философском факультете, в качестве лектора русского языка и приват-доцента, а потом «доцента», потом «сверхштатного профессора» (</w:t>
      </w:r>
      <w:r w:rsidRPr="00206FC2">
        <w:rPr>
          <w:sz w:val="24"/>
          <w:szCs w:val="24"/>
        </w:rPr>
        <w:t>Ausserplanmassiger</w:t>
      </w:r>
      <w:r w:rsidRPr="00206FC2">
        <w:rPr>
          <w:sz w:val="24"/>
          <w:szCs w:val="24"/>
          <w:lang w:val="ru-RU"/>
        </w:rPr>
        <w:t xml:space="preserve"> </w:t>
      </w:r>
      <w:r w:rsidRPr="00206FC2">
        <w:rPr>
          <w:sz w:val="24"/>
          <w:szCs w:val="24"/>
        </w:rPr>
        <w:t>Professor</w:t>
      </w:r>
      <w:r w:rsidRPr="00206FC2">
        <w:rPr>
          <w:sz w:val="24"/>
          <w:szCs w:val="24"/>
          <w:lang w:val="ru-RU"/>
        </w:rPr>
        <w:t>) по русской культуре и истории русской духовной жизни (</w:t>
      </w:r>
      <w:r w:rsidRPr="00206FC2">
        <w:rPr>
          <w:sz w:val="24"/>
          <w:szCs w:val="24"/>
        </w:rPr>
        <w:t>Russische</w:t>
      </w:r>
      <w:r w:rsidRPr="00206FC2">
        <w:rPr>
          <w:sz w:val="24"/>
          <w:szCs w:val="24"/>
          <w:lang w:val="ru-RU"/>
        </w:rPr>
        <w:t xml:space="preserve"> </w:t>
      </w:r>
      <w:r w:rsidRPr="00206FC2">
        <w:rPr>
          <w:sz w:val="24"/>
          <w:szCs w:val="24"/>
        </w:rPr>
        <w:t>Geistesgeschichte</w:t>
      </w:r>
      <w:r w:rsidRPr="00206FC2">
        <w:rPr>
          <w:sz w:val="24"/>
          <w:szCs w:val="24"/>
          <w:lang w:val="ru-RU"/>
        </w:rPr>
        <w:t>), а также по истории религии (главным образом, по истории мистики) вообще»</w:t>
      </w:r>
      <w:r w:rsidRPr="00206FC2">
        <w:rPr>
          <w:rStyle w:val="aa"/>
          <w:sz w:val="24"/>
          <w:szCs w:val="24"/>
          <w:lang w:val="ru-RU"/>
        </w:rPr>
        <w:footnoteReference w:id="88"/>
      </w:r>
      <w:r w:rsidRPr="00206FC2">
        <w:rPr>
          <w:sz w:val="24"/>
          <w:szCs w:val="24"/>
          <w:lang w:val="ru-RU"/>
        </w:rPr>
        <w:t xml:space="preserve">. </w:t>
      </w:r>
    </w:p>
    <w:p w:rsidR="00B02FE2" w:rsidRPr="00B02FE2" w:rsidRDefault="00B02FE2" w:rsidP="00B02FE2">
      <w:pPr>
        <w:pStyle w:val="21"/>
        <w:ind w:left="720"/>
        <w:rPr>
          <w:sz w:val="24"/>
          <w:szCs w:val="24"/>
          <w:lang w:val="ru-RU"/>
        </w:rPr>
      </w:pPr>
      <w:r w:rsidRPr="00206FC2">
        <w:rPr>
          <w:sz w:val="24"/>
          <w:szCs w:val="24"/>
          <w:lang w:val="ru-RU"/>
        </w:rPr>
        <w:t xml:space="preserve"> В Кёнигсберге Н.С. Арсеньев читал также курсы лекций «Восточная и западноевропейская мистика» (</w:t>
      </w:r>
      <w:r w:rsidRPr="00206FC2">
        <w:rPr>
          <w:sz w:val="24"/>
          <w:szCs w:val="24"/>
        </w:rPr>
        <w:t>Die</w:t>
      </w:r>
      <w:r w:rsidRPr="00206FC2">
        <w:rPr>
          <w:sz w:val="24"/>
          <w:szCs w:val="24"/>
          <w:lang w:val="ru-RU"/>
        </w:rPr>
        <w:t xml:space="preserve"> </w:t>
      </w:r>
      <w:r w:rsidRPr="00206FC2">
        <w:rPr>
          <w:sz w:val="24"/>
          <w:szCs w:val="24"/>
        </w:rPr>
        <w:t>orientalische</w:t>
      </w:r>
      <w:r w:rsidRPr="00206FC2">
        <w:rPr>
          <w:sz w:val="24"/>
          <w:szCs w:val="24"/>
          <w:lang w:val="ru-RU"/>
        </w:rPr>
        <w:t xml:space="preserve"> </w:t>
      </w:r>
      <w:r w:rsidRPr="00206FC2">
        <w:rPr>
          <w:sz w:val="24"/>
          <w:szCs w:val="24"/>
        </w:rPr>
        <w:t>und</w:t>
      </w:r>
      <w:r w:rsidRPr="00206FC2">
        <w:rPr>
          <w:sz w:val="24"/>
          <w:szCs w:val="24"/>
          <w:lang w:val="ru-RU"/>
        </w:rPr>
        <w:t xml:space="preserve"> </w:t>
      </w:r>
      <w:r w:rsidRPr="00206FC2">
        <w:rPr>
          <w:sz w:val="24"/>
          <w:szCs w:val="24"/>
        </w:rPr>
        <w:t>abendlandische</w:t>
      </w:r>
      <w:r w:rsidRPr="00206FC2">
        <w:rPr>
          <w:sz w:val="24"/>
          <w:szCs w:val="24"/>
          <w:lang w:val="ru-RU"/>
        </w:rPr>
        <w:t xml:space="preserve"> </w:t>
      </w:r>
      <w:r w:rsidRPr="00206FC2">
        <w:rPr>
          <w:sz w:val="24"/>
          <w:szCs w:val="24"/>
        </w:rPr>
        <w:t>Mystik</w:t>
      </w:r>
      <w:r w:rsidRPr="00206FC2">
        <w:rPr>
          <w:sz w:val="24"/>
          <w:szCs w:val="24"/>
          <w:lang w:val="ru-RU"/>
        </w:rPr>
        <w:t>), «Религиозные течения в русской литературе» (</w:t>
      </w:r>
      <w:r w:rsidRPr="00206FC2">
        <w:rPr>
          <w:sz w:val="24"/>
          <w:szCs w:val="24"/>
        </w:rPr>
        <w:t>Die</w:t>
      </w:r>
      <w:r w:rsidRPr="00206FC2">
        <w:rPr>
          <w:sz w:val="24"/>
          <w:szCs w:val="24"/>
          <w:lang w:val="ru-RU"/>
        </w:rPr>
        <w:t xml:space="preserve"> </w:t>
      </w:r>
      <w:r w:rsidRPr="00206FC2">
        <w:rPr>
          <w:sz w:val="24"/>
          <w:szCs w:val="24"/>
        </w:rPr>
        <w:t>religiosen</w:t>
      </w:r>
      <w:r w:rsidRPr="00206FC2">
        <w:rPr>
          <w:sz w:val="24"/>
          <w:szCs w:val="24"/>
          <w:lang w:val="ru-RU"/>
        </w:rPr>
        <w:t xml:space="preserve"> </w:t>
      </w:r>
      <w:r w:rsidRPr="00206FC2">
        <w:rPr>
          <w:sz w:val="24"/>
          <w:szCs w:val="24"/>
        </w:rPr>
        <w:t>Stromungen</w:t>
      </w:r>
      <w:r w:rsidRPr="00206FC2">
        <w:rPr>
          <w:sz w:val="24"/>
          <w:szCs w:val="24"/>
          <w:lang w:val="ru-RU"/>
        </w:rPr>
        <w:t xml:space="preserve"> </w:t>
      </w:r>
      <w:r w:rsidRPr="00206FC2">
        <w:rPr>
          <w:sz w:val="24"/>
          <w:szCs w:val="24"/>
        </w:rPr>
        <w:t>in</w:t>
      </w:r>
      <w:r w:rsidRPr="00206FC2">
        <w:rPr>
          <w:sz w:val="24"/>
          <w:szCs w:val="24"/>
          <w:lang w:val="ru-RU"/>
        </w:rPr>
        <w:t xml:space="preserve"> </w:t>
      </w:r>
      <w:r w:rsidRPr="00206FC2">
        <w:rPr>
          <w:sz w:val="24"/>
          <w:szCs w:val="24"/>
        </w:rPr>
        <w:t>der</w:t>
      </w:r>
      <w:r w:rsidRPr="00206FC2">
        <w:rPr>
          <w:sz w:val="24"/>
          <w:szCs w:val="24"/>
          <w:lang w:val="ru-RU"/>
        </w:rPr>
        <w:t xml:space="preserve"> </w:t>
      </w:r>
      <w:r w:rsidRPr="00206FC2">
        <w:rPr>
          <w:sz w:val="24"/>
          <w:szCs w:val="24"/>
        </w:rPr>
        <w:t>russischen</w:t>
      </w:r>
      <w:r w:rsidRPr="00206FC2">
        <w:rPr>
          <w:sz w:val="24"/>
          <w:szCs w:val="24"/>
          <w:lang w:val="ru-RU"/>
        </w:rPr>
        <w:t xml:space="preserve"> </w:t>
      </w:r>
      <w:r w:rsidRPr="00206FC2">
        <w:rPr>
          <w:sz w:val="24"/>
          <w:szCs w:val="24"/>
        </w:rPr>
        <w:t>Literatur</w:t>
      </w:r>
      <w:r w:rsidRPr="00206FC2">
        <w:rPr>
          <w:sz w:val="24"/>
          <w:szCs w:val="24"/>
          <w:lang w:val="ru-RU"/>
        </w:rPr>
        <w:t>), «Дух русской церкви» (</w:t>
      </w:r>
      <w:r w:rsidRPr="00206FC2">
        <w:rPr>
          <w:sz w:val="24"/>
          <w:szCs w:val="24"/>
        </w:rPr>
        <w:t>Der</w:t>
      </w:r>
      <w:r w:rsidRPr="00206FC2">
        <w:rPr>
          <w:sz w:val="24"/>
          <w:szCs w:val="24"/>
          <w:lang w:val="ru-RU"/>
        </w:rPr>
        <w:t xml:space="preserve"> </w:t>
      </w:r>
      <w:r w:rsidRPr="00206FC2">
        <w:rPr>
          <w:sz w:val="24"/>
          <w:szCs w:val="24"/>
        </w:rPr>
        <w:t>Geist</w:t>
      </w:r>
      <w:r w:rsidRPr="00206FC2">
        <w:rPr>
          <w:sz w:val="24"/>
          <w:szCs w:val="24"/>
          <w:lang w:val="ru-RU"/>
        </w:rPr>
        <w:t xml:space="preserve"> </w:t>
      </w:r>
      <w:r w:rsidRPr="00206FC2">
        <w:rPr>
          <w:sz w:val="24"/>
          <w:szCs w:val="24"/>
        </w:rPr>
        <w:t>der</w:t>
      </w:r>
      <w:r w:rsidRPr="00206FC2">
        <w:rPr>
          <w:sz w:val="24"/>
          <w:szCs w:val="24"/>
          <w:lang w:val="ru-RU"/>
        </w:rPr>
        <w:t xml:space="preserve"> </w:t>
      </w:r>
      <w:r w:rsidRPr="00206FC2">
        <w:rPr>
          <w:sz w:val="24"/>
          <w:szCs w:val="24"/>
        </w:rPr>
        <w:t>russischen</w:t>
      </w:r>
      <w:r w:rsidRPr="00206FC2">
        <w:rPr>
          <w:sz w:val="24"/>
          <w:szCs w:val="24"/>
          <w:lang w:val="ru-RU"/>
        </w:rPr>
        <w:t xml:space="preserve"> </w:t>
      </w:r>
      <w:r w:rsidRPr="00206FC2">
        <w:rPr>
          <w:sz w:val="24"/>
          <w:szCs w:val="24"/>
        </w:rPr>
        <w:t>Kirche</w:t>
      </w:r>
      <w:r w:rsidRPr="00206FC2">
        <w:rPr>
          <w:sz w:val="24"/>
          <w:szCs w:val="24"/>
          <w:lang w:val="ru-RU"/>
        </w:rPr>
        <w:t xml:space="preserve">). </w:t>
      </w:r>
    </w:p>
    <w:p w:rsidR="00B02FE2" w:rsidRDefault="00B02FE2" w:rsidP="00B02FE2">
      <w:pPr>
        <w:ind w:left="540" w:firstLine="567"/>
        <w:jc w:val="both"/>
        <w:rPr>
          <w:sz w:val="24"/>
          <w:szCs w:val="24"/>
          <w:lang w:val="ru-RU"/>
        </w:rPr>
      </w:pPr>
      <w:r w:rsidRPr="00206FC2">
        <w:rPr>
          <w:sz w:val="24"/>
          <w:szCs w:val="24"/>
          <w:lang w:val="ru-RU"/>
        </w:rPr>
        <w:t xml:space="preserve">«С кем бы он ни вел беседы, </w:t>
      </w:r>
      <w:r w:rsidRPr="00AC306A">
        <w:rPr>
          <w:sz w:val="24"/>
          <w:szCs w:val="24"/>
          <w:lang w:val="ru-RU"/>
        </w:rPr>
        <w:t xml:space="preserve"> - </w:t>
      </w:r>
      <w:r>
        <w:rPr>
          <w:sz w:val="24"/>
          <w:szCs w:val="24"/>
          <w:lang w:val="ru-RU"/>
        </w:rPr>
        <w:t>писал</w:t>
      </w:r>
      <w:r w:rsidRPr="00206FC2">
        <w:rPr>
          <w:sz w:val="24"/>
          <w:szCs w:val="24"/>
          <w:lang w:val="ru-RU"/>
        </w:rPr>
        <w:t xml:space="preserve"> С.</w:t>
      </w:r>
      <w:r>
        <w:rPr>
          <w:sz w:val="24"/>
          <w:szCs w:val="24"/>
          <w:lang w:val="ru-RU"/>
        </w:rPr>
        <w:t>А.</w:t>
      </w:r>
      <w:r w:rsidRPr="00206FC2">
        <w:rPr>
          <w:sz w:val="24"/>
          <w:szCs w:val="24"/>
          <w:lang w:val="ru-RU"/>
        </w:rPr>
        <w:t xml:space="preserve"> Зеньковский</w:t>
      </w:r>
      <w:r>
        <w:rPr>
          <w:sz w:val="24"/>
          <w:szCs w:val="24"/>
          <w:lang w:val="ru-RU"/>
        </w:rPr>
        <w:t xml:space="preserve">, - </w:t>
      </w:r>
      <w:r w:rsidRPr="00206FC2">
        <w:rPr>
          <w:sz w:val="24"/>
          <w:szCs w:val="24"/>
          <w:lang w:val="ru-RU"/>
        </w:rPr>
        <w:t xml:space="preserve"> Николай Сергеевич был всегда одинаково мил, радушен, прост и через короткое время после начала первого разговора, мне уже казалось, что я его долго, долго знал. В этом сказывался </w:t>
      </w:r>
      <w:r w:rsidRPr="00206FC2">
        <w:rPr>
          <w:sz w:val="24"/>
          <w:szCs w:val="24"/>
          <w:lang w:val="ru-RU"/>
        </w:rPr>
        <w:lastRenderedPageBreak/>
        <w:t xml:space="preserve">и личный шарм, аристократизм Николая Сергеевича, семья которого принадлежала к старинному русскому роду, который вел свое начало еще с первых столетий Московского государства. В его работе, в преподавании в университетах, в лекциях, и в его книгах, в участии на съездах с инославными - везде можно было заметить одну основную струю его мировоззрения: «духа своего не угашайте», только через деятельное христианство мир обретет правду и покой». </w:t>
      </w:r>
    </w:p>
    <w:p w:rsidR="00B02FE2" w:rsidRPr="00206FC2" w:rsidRDefault="00B02FE2" w:rsidP="00B02FE2">
      <w:pPr>
        <w:ind w:left="540" w:firstLine="567"/>
        <w:jc w:val="both"/>
        <w:rPr>
          <w:sz w:val="24"/>
          <w:szCs w:val="24"/>
          <w:lang w:val="ru-RU"/>
        </w:rPr>
      </w:pPr>
      <w:r w:rsidRPr="00206FC2">
        <w:rPr>
          <w:sz w:val="24"/>
          <w:szCs w:val="24"/>
          <w:lang w:val="ru-RU"/>
        </w:rPr>
        <w:t>Он всегда был полон проектов, всегда находил новые темы и новые возможности приложения своих знаний и талантов. Несмотря на разнообразие тем и широкий кругозор его философского и историко-культурного творчества, они все пронизаны одной общей идеей: сохранение и развитие христианской европейской культуры, как в России, так и на Западе, деятельное христианство, полнота церковной жизни».</w:t>
      </w:r>
      <w:r w:rsidRPr="00206FC2">
        <w:rPr>
          <w:rStyle w:val="aa"/>
          <w:sz w:val="24"/>
          <w:szCs w:val="24"/>
          <w:lang w:val="ru-RU"/>
        </w:rPr>
        <w:footnoteReference w:id="89"/>
      </w:r>
      <w:r w:rsidRPr="00206FC2">
        <w:rPr>
          <w:sz w:val="24"/>
          <w:szCs w:val="24"/>
          <w:lang w:val="ru-RU"/>
        </w:rPr>
        <w:t xml:space="preserve"> </w:t>
      </w:r>
    </w:p>
    <w:p w:rsidR="00B02FE2" w:rsidRPr="00AC306A" w:rsidRDefault="00B02FE2" w:rsidP="00B02FE2">
      <w:pPr>
        <w:pStyle w:val="21"/>
        <w:ind w:left="720"/>
        <w:rPr>
          <w:sz w:val="24"/>
          <w:szCs w:val="24"/>
          <w:lang w:val="ru-RU"/>
        </w:rPr>
      </w:pPr>
    </w:p>
    <w:p w:rsidR="00B02FE2" w:rsidRPr="00206FC2" w:rsidRDefault="00B02FE2" w:rsidP="00B02FE2">
      <w:pPr>
        <w:ind w:left="720" w:firstLine="709"/>
        <w:jc w:val="center"/>
        <w:rPr>
          <w:b/>
          <w:bCs/>
          <w:sz w:val="24"/>
          <w:szCs w:val="24"/>
          <w:lang w:val="ru-RU"/>
        </w:rPr>
      </w:pPr>
    </w:p>
    <w:p w:rsidR="00B02FE2" w:rsidRPr="00206FC2" w:rsidRDefault="00B02FE2" w:rsidP="00B02FE2">
      <w:pPr>
        <w:pStyle w:val="Normal"/>
        <w:ind w:left="720" w:firstLine="709"/>
        <w:jc w:val="center"/>
        <w:rPr>
          <w:b/>
          <w:bCs/>
          <w:szCs w:val="24"/>
        </w:rPr>
      </w:pPr>
      <w:r w:rsidRPr="00206FC2">
        <w:rPr>
          <w:b/>
          <w:bCs/>
          <w:szCs w:val="24"/>
        </w:rPr>
        <w:t>О смысле эмиграции</w:t>
      </w:r>
    </w:p>
    <w:p w:rsidR="00B02FE2" w:rsidRDefault="00B02FE2" w:rsidP="00B02FE2">
      <w:pPr>
        <w:ind w:left="720" w:right="-58"/>
        <w:jc w:val="both"/>
        <w:rPr>
          <w:sz w:val="24"/>
          <w:szCs w:val="24"/>
          <w:lang w:val="ru-RU"/>
        </w:rPr>
      </w:pPr>
      <w:r>
        <w:rPr>
          <w:snapToGrid w:val="0"/>
          <w:sz w:val="24"/>
          <w:szCs w:val="24"/>
          <w:lang w:val="ru-RU"/>
        </w:rPr>
        <w:t xml:space="preserve"> Русский дворянин разделил судьбу многих своих сосотечественников, которым выпало на долю после потрясений первой мировой и гражданской войны, оказаться в фашистской Германии. </w:t>
      </w:r>
      <w:r w:rsidRPr="00206FC2">
        <w:rPr>
          <w:snapToGrid w:val="0"/>
          <w:sz w:val="24"/>
          <w:szCs w:val="24"/>
          <w:lang w:val="ru-RU"/>
        </w:rPr>
        <w:t xml:space="preserve">Свою жизнь в Кенигсберге Арсеньев позже назвал «на отлете». Анклавное положение Восточной Пруссии, соединенной с Германией лишь Данцингским коридором, </w:t>
      </w:r>
      <w:r w:rsidRPr="00206FC2">
        <w:rPr>
          <w:sz w:val="24"/>
          <w:szCs w:val="24"/>
          <w:lang w:val="ru-RU"/>
        </w:rPr>
        <w:t xml:space="preserve">после Версальского договора создавало впечатление жизни на окраине мира, но возможность преподавать в университете была очень важна, ведь вопрос трудоустройства для эмигрантов был серьезнейшей проблемой. </w:t>
      </w:r>
      <w:r>
        <w:rPr>
          <w:sz w:val="24"/>
          <w:szCs w:val="24"/>
          <w:lang w:val="ru-RU"/>
        </w:rPr>
        <w:t>Вспоминаются слова И.Шмелева: «Каждый из нас пережил свои «окаянные дни». Но я чувствовал, что святой огонь, которым горели души лучших людей и поколений, еще горит в опаленных и оскорбленных, лишенных Родины, что не «прометеев» это огонь, а чистый огонь России, огонь жертвы, любви и веры, - огонь от ее лампад»</w:t>
      </w:r>
      <w:r>
        <w:rPr>
          <w:rStyle w:val="aa"/>
          <w:sz w:val="24"/>
          <w:szCs w:val="24"/>
          <w:lang w:val="ru-RU"/>
        </w:rPr>
        <w:footnoteReference w:id="90"/>
      </w:r>
      <w:r>
        <w:rPr>
          <w:sz w:val="24"/>
          <w:szCs w:val="24"/>
          <w:lang w:val="ru-RU"/>
        </w:rPr>
        <w:t>.</w:t>
      </w:r>
    </w:p>
    <w:p w:rsidR="00B02FE2" w:rsidRPr="00206FC2" w:rsidRDefault="00B02FE2" w:rsidP="00B02FE2">
      <w:pPr>
        <w:pStyle w:val="Normal"/>
        <w:rPr>
          <w:szCs w:val="24"/>
        </w:rPr>
      </w:pPr>
      <w:r w:rsidRPr="00206FC2">
        <w:rPr>
          <w:szCs w:val="24"/>
        </w:rPr>
        <w:t xml:space="preserve">В Кенигсберге Н. С. Арсеньев поселился вначале на Кронпринценштрассе, 12, </w:t>
      </w:r>
      <w:r w:rsidRPr="00206FC2">
        <w:rPr>
          <w:szCs w:val="24"/>
          <w:lang w:val="de-DE"/>
        </w:rPr>
        <w:t>I</w:t>
      </w:r>
      <w:r w:rsidRPr="00206FC2">
        <w:rPr>
          <w:szCs w:val="24"/>
        </w:rPr>
        <w:t xml:space="preserve">. Сегодня это улица Марины Расковой в Октябрьском районе Калининграда. А в 20-е годы ХХ века это была практически окраина Кенигсберга. Указанный  адрес мы находим в письме от 11 ноября 1924 года к Марианну Здеховскому. В послании ощущаются его личные переживания и глубокая забота об оставшихся в советской России и находящихся в ссылке сестрах и матери: </w:t>
      </w:r>
    </w:p>
    <w:p w:rsidR="00B02FE2" w:rsidRPr="00206FC2" w:rsidRDefault="00B02FE2" w:rsidP="00B02FE2">
      <w:pPr>
        <w:pStyle w:val="Normal"/>
        <w:ind w:left="720" w:firstLine="709"/>
        <w:rPr>
          <w:szCs w:val="24"/>
        </w:rPr>
      </w:pPr>
      <w:r w:rsidRPr="00206FC2">
        <w:rPr>
          <w:szCs w:val="24"/>
        </w:rPr>
        <w:t xml:space="preserve">«…Простите мне, что я не сразу ответил на Ваше последнее письмо: за эту осень я очень много пережил. Глава мне особенно близкой и дорогой семьи, в которой я как бы нашел в изгнании свой второй "home" (дом), (т. к. я разлучен с моей матерью и сестрами, которые в России "и при том в очень бедственном положении!" - княг. М. Н. Гагарина (сестра С. Н., Е. Н. и Г. Н. Трубецких) скончалась в августе во Франции, у брата Григ. Николаевича. Я приехал туда в самый день ее кончины. Это была просто святая, и я бесконечно многим обязан ей и всей ее семье. Особенно жалко мне сына ее, мальчика 20 лет, Сережу Гагарина, которому я теперь эти 2 года немного помогал в его занятиях и которого я полюбил как младшего брата своего. Его мать мне до известной степени поручила заботу о нем, об его занятиях и его развитии. После кончины его матери я всю осень провел с ним (во Франции, а затем в Бадене): сейчас он поступил в Сорбонну, а мне пришлось вернуться в Кенигсберг. Позвольте мне обратиться к Вам со следующим </w:t>
      </w:r>
      <w:r w:rsidRPr="00206FC2">
        <w:rPr>
          <w:szCs w:val="24"/>
        </w:rPr>
        <w:lastRenderedPageBreak/>
        <w:t>вопросом, глубокоуважаемый Мариан Эдмундович: как Вы думаете, были ли бы шансы напечатать по-польски мою книжку: "Оstkirche und Mystik"? Меня это оттого особенно интересует, что если бы была такая возможность и нашелся бы издатель, то я смог бы получить за это некоторый гонорар (я условился относит[ельно] этого со своим немецким издателем); а я ищу теперь всякую возможность что-ниб[удь] заработать своим литературным трудом для посылки моей матери и моим сестрам в Россию, ибо они в очень, очень тяжелом материальном положении (нет топлива на зиму!). Простите, глубокоуважаемый Мариан Эдмундович, за длинное письмо.</w:t>
      </w:r>
      <w:r w:rsidRPr="00206FC2">
        <w:rPr>
          <w:szCs w:val="24"/>
        </w:rPr>
        <w:br/>
        <w:t>С глубоким уважением искренно преданный Вам Николай Арсеньев (Сергеевич)».</w:t>
      </w:r>
      <w:r w:rsidRPr="00206FC2">
        <w:rPr>
          <w:rStyle w:val="aa"/>
          <w:szCs w:val="24"/>
        </w:rPr>
        <w:footnoteReference w:id="91"/>
      </w:r>
      <w:r w:rsidRPr="00206FC2">
        <w:rPr>
          <w:szCs w:val="24"/>
        </w:rPr>
        <w:t xml:space="preserve"> </w:t>
      </w:r>
    </w:p>
    <w:p w:rsidR="00B02FE2" w:rsidRPr="00206FC2" w:rsidRDefault="00B02FE2" w:rsidP="00B02FE2">
      <w:pPr>
        <w:pStyle w:val="Normal"/>
        <w:ind w:left="720"/>
        <w:rPr>
          <w:szCs w:val="24"/>
        </w:rPr>
      </w:pPr>
      <w:r w:rsidRPr="00206FC2">
        <w:rPr>
          <w:szCs w:val="24"/>
        </w:rPr>
        <w:t xml:space="preserve">Нужную сумму для выкупа у Советского Союза сестер и матери Николаю Сергеевичу удалось собрать к 1932 году, благодаря гонорарам в журналах и за отдельные издания, совмещению преподавательской работы в Кенигсбергском университете с преподаванием в Риге, Варшаве и других университетах  Европы. Семья воссоединилась, поселившись по другому адресу: на Regentenstrasse, 13, сейчас ул. Чапаева, 3. Здесь Наталья с сыном Сергеем, Николай и Юрий Арсеньевы прожили до 1944 года. Вместе с детьми в Кенигсберге жила до последних своих дней Екатерина Васильевна. Она умерла и похоронена в Кенигсберге 13 августа 1938 года. </w:t>
      </w:r>
      <w:r w:rsidRPr="00206FC2">
        <w:rPr>
          <w:rFonts w:ascii="Times New Roman CYR" w:hAnsi="Times New Roman CYR"/>
          <w:szCs w:val="24"/>
        </w:rPr>
        <w:t>Р.Плетнев так писал о Екатерине Васильевне:</w:t>
      </w:r>
      <w:r w:rsidRPr="00206FC2">
        <w:rPr>
          <w:szCs w:val="24"/>
        </w:rPr>
        <w:t xml:space="preserve"> «Её очень умилял, например, псалом 118, где речь идет о людях, «всем сердцем ищущих Его» и находящих Божью милость. Мать Н.С. любила читать «Добротолюбие» и тексты Св. Отцов Церкви, и произведения литературного характера. Тут были и Исаак Сирин, и Макарий Египетский, и «Фиоретти» Св. Франциска Ассизского, и автобиография германского мистика Сузо (</w:t>
      </w:r>
      <w:r w:rsidRPr="00206FC2">
        <w:rPr>
          <w:szCs w:val="24"/>
          <w:lang w:val="en-US"/>
        </w:rPr>
        <w:t>Heinrich</w:t>
      </w:r>
      <w:r w:rsidRPr="00206FC2">
        <w:rPr>
          <w:szCs w:val="24"/>
        </w:rPr>
        <w:t xml:space="preserve">. </w:t>
      </w:r>
      <w:r w:rsidRPr="00206FC2">
        <w:rPr>
          <w:szCs w:val="24"/>
          <w:lang w:val="en-US"/>
        </w:rPr>
        <w:t>Suso</w:t>
      </w:r>
      <w:r w:rsidRPr="00206FC2">
        <w:rPr>
          <w:szCs w:val="24"/>
        </w:rPr>
        <w:t xml:space="preserve"> /</w:t>
      </w:r>
      <w:r w:rsidRPr="00206FC2">
        <w:rPr>
          <w:szCs w:val="24"/>
          <w:lang w:val="en-US"/>
        </w:rPr>
        <w:t>Seuse</w:t>
      </w:r>
      <w:r w:rsidRPr="00206FC2">
        <w:rPr>
          <w:szCs w:val="24"/>
        </w:rPr>
        <w:t>/) приблизительно 1295-1366 годов. Это один из наиболее привлекательных мистиков Рейнской области. Вероятно, здесь мать Н.С. читала так называемую «Жизнь слуги» - о развитии религиозного миропонимания. Мать Н.С. очень часто предавалась горячей молитве, прежде всего о других, о несчастных и нуждающихся. Но ее глубоко интересовала история и литература, будь это Амедэ Тьерри или «Фауст» Гете, «</w:t>
      </w:r>
      <w:r w:rsidRPr="00206FC2">
        <w:rPr>
          <w:szCs w:val="24"/>
          <w:lang w:val="en-US"/>
        </w:rPr>
        <w:t>Buch</w:t>
      </w:r>
      <w:r w:rsidRPr="00206FC2">
        <w:rPr>
          <w:szCs w:val="24"/>
        </w:rPr>
        <w:t xml:space="preserve"> </w:t>
      </w:r>
      <w:r w:rsidRPr="00206FC2">
        <w:rPr>
          <w:szCs w:val="24"/>
          <w:lang w:val="en-US"/>
        </w:rPr>
        <w:t>der</w:t>
      </w:r>
      <w:r w:rsidRPr="00206FC2">
        <w:rPr>
          <w:szCs w:val="24"/>
        </w:rPr>
        <w:t xml:space="preserve"> </w:t>
      </w:r>
      <w:r w:rsidRPr="00206FC2">
        <w:rPr>
          <w:szCs w:val="24"/>
          <w:lang w:val="en-US"/>
        </w:rPr>
        <w:t>Lieder</w:t>
      </w:r>
      <w:r w:rsidRPr="00206FC2">
        <w:rPr>
          <w:szCs w:val="24"/>
        </w:rPr>
        <w:t>» («Книга песен») Гейне, Расин и Мольер. Все это читалось обычно в подлинниках»</w:t>
      </w:r>
      <w:r w:rsidRPr="00206FC2">
        <w:rPr>
          <w:rStyle w:val="aa"/>
          <w:szCs w:val="24"/>
        </w:rPr>
        <w:footnoteReference w:id="92"/>
      </w:r>
      <w:r w:rsidRPr="00206FC2">
        <w:rPr>
          <w:szCs w:val="24"/>
        </w:rPr>
        <w:t xml:space="preserve">. </w:t>
      </w:r>
    </w:p>
    <w:p w:rsidR="00B02FE2" w:rsidRPr="00206FC2" w:rsidRDefault="00B02FE2" w:rsidP="00B02FE2">
      <w:pPr>
        <w:pStyle w:val="Normal"/>
        <w:ind w:left="720"/>
        <w:rPr>
          <w:szCs w:val="24"/>
        </w:rPr>
      </w:pPr>
      <w:r w:rsidRPr="00206FC2">
        <w:rPr>
          <w:szCs w:val="24"/>
        </w:rPr>
        <w:t>Арсеньев тяжело пережил смерть матери и постоянно возвращался к ее образу в своих воспоминаниях:</w:t>
      </w:r>
    </w:p>
    <w:p w:rsidR="00B02FE2" w:rsidRPr="00206FC2" w:rsidRDefault="00B02FE2" w:rsidP="00B02FE2">
      <w:pPr>
        <w:pStyle w:val="Normal"/>
        <w:ind w:left="720"/>
        <w:rPr>
          <w:szCs w:val="24"/>
        </w:rPr>
      </w:pPr>
      <w:r w:rsidRPr="00206FC2">
        <w:rPr>
          <w:szCs w:val="24"/>
        </w:rPr>
        <w:t xml:space="preserve">«Моя мать стремилась к духовному благу, к духовному росту своих детей не меньше, чем к их физическому здоровью и преуспеянию. Она не мирволила к их слабостям, а, напротив, со всей силой указывала детям на их недостатки, часто в добродушно-юмористической форме (у нее было много светлого, жизнерадостного юмора), но она негодовала на всякое их отклонение от любви и жалости к людям, на всякий их проступок против милосердия, на всякое проявление ими неуважения к личности ближнего. Она учила их своим примером, как нужно давать там, где есть нужда, часто не считаясь с тем, трудно ли это или не трудно. Позднее, в тяжелые годы жизни под советским игом, в самую голодную пору, она почти всю свою еду отдавала ближним: подсовывала  свою часть скудного пайка моему голодавшему отцу, у которого от голода открылись язвы на ногах, отдавала свою часть хлеба голодному сироте-племяннику. Но ее милосердие не ограничивалось домашним кругом: она отнимала у себя самое нужное, чтобы помочь людям, где </w:t>
      </w:r>
      <w:r w:rsidRPr="00206FC2">
        <w:rPr>
          <w:szCs w:val="24"/>
        </w:rPr>
        <w:lastRenderedPageBreak/>
        <w:t>было возможно, в то время (под властью большевиков), когда каждый кусок еды был драгоценностью. Но этим духом она жила и раньше. Это – незабвенные уроки, это – наивысшее воспитание, которое можно преподать: дети видели пред собою молчаливую самозабвенную любовь, героизм любви, во всей простоте и смирении, как нечто само собой разумеющееся, проявляющееся ежедневно.</w:t>
      </w:r>
    </w:p>
    <w:p w:rsidR="00B02FE2" w:rsidRPr="00206FC2" w:rsidRDefault="00B02FE2" w:rsidP="00B02FE2">
      <w:pPr>
        <w:pStyle w:val="Normal"/>
        <w:ind w:left="720"/>
        <w:rPr>
          <w:szCs w:val="24"/>
        </w:rPr>
      </w:pPr>
      <w:r w:rsidRPr="00206FC2">
        <w:rPr>
          <w:szCs w:val="24"/>
        </w:rPr>
        <w:t>То же было и в области религиозной: она была укоренена в этом, это не было учение словами; просто мы, дети, видели религиозную действительность, реальность Божию, силу Христову, проявляющуюся наглядно в жизни самого близкого нам человека. Это уже не уроки, а смиренное и подлинное свидетельство жизни - самое убедительное: действительная жизнь во Христе, постоянная направленность сердца к Господу Иисусу, но без всякой экзальтации, жизненно и просто»</w:t>
      </w:r>
      <w:r w:rsidRPr="00206FC2">
        <w:rPr>
          <w:rStyle w:val="aa"/>
          <w:szCs w:val="24"/>
        </w:rPr>
        <w:footnoteReference w:id="93"/>
      </w:r>
      <w:r w:rsidRPr="00206FC2">
        <w:rPr>
          <w:szCs w:val="24"/>
        </w:rPr>
        <w:t>.</w:t>
      </w:r>
    </w:p>
    <w:p w:rsidR="00B02FE2" w:rsidRPr="00206FC2" w:rsidRDefault="00B02FE2" w:rsidP="00B02FE2">
      <w:pPr>
        <w:ind w:left="720"/>
        <w:jc w:val="both"/>
        <w:rPr>
          <w:snapToGrid w:val="0"/>
          <w:sz w:val="24"/>
          <w:szCs w:val="24"/>
          <w:lang w:val="ru-RU"/>
        </w:rPr>
      </w:pPr>
      <w:r w:rsidRPr="00206FC2">
        <w:rPr>
          <w:sz w:val="24"/>
          <w:szCs w:val="24"/>
          <w:lang w:val="ru-RU"/>
        </w:rPr>
        <w:t xml:space="preserve">Мать ученого, Екатерина Васильевна, провела вместе с детьми последних пять лет ее жизни в Кенигсберге, где и была похоронена (место захоронения неизвестно).  </w:t>
      </w:r>
      <w:r w:rsidRPr="00206FC2">
        <w:rPr>
          <w:snapToGrid w:val="0"/>
          <w:sz w:val="24"/>
          <w:szCs w:val="24"/>
          <w:lang w:val="ru-RU"/>
        </w:rPr>
        <w:t>Она очень интересовалась политикой, всё ждала, а вдруг появится возможность возвращения на Родину и спрашивала: "Скоро ли? Скоро ли?" По словам Арсеньева, ее кончина была поистине высоко христианской: «Уверенностью, что не может и не должно быть окончательной разлуки, радостным чувством неугасимой любви и незабываемым, просветляющим душу примером для близких и дальних веет от ее смерти и от ее жизни…»</w:t>
      </w:r>
    </w:p>
    <w:p w:rsidR="00B02FE2" w:rsidRPr="00206FC2" w:rsidRDefault="00B02FE2" w:rsidP="00B02FE2">
      <w:pPr>
        <w:ind w:left="720" w:firstLine="426"/>
        <w:jc w:val="both"/>
        <w:rPr>
          <w:b/>
          <w:i/>
          <w:snapToGrid w:val="0"/>
          <w:sz w:val="24"/>
          <w:szCs w:val="24"/>
          <w:u w:val="single"/>
          <w:lang w:val="ru-RU"/>
        </w:rPr>
      </w:pPr>
      <w:r w:rsidRPr="00206FC2">
        <w:rPr>
          <w:snapToGrid w:val="0"/>
          <w:sz w:val="24"/>
          <w:szCs w:val="24"/>
          <w:lang w:val="ru-RU"/>
        </w:rPr>
        <w:t>Арсеньев принял германское гражданство. Вопрос о том, должна ли эмиграция принимать гражданство тех стран, где она живёт, был тогда предметом  дискуссии. П.Б. Струве, например, считал, что должна. Но многие русские эмигранты в первом поколении оказались почти неспособными к ассимиляции. Более того, по мнению Б.Н. Александровского, то, что они находились на низшей ступени общественной лестницы, заставляло их резко отрицательно относиться к стране, в которой они жили.</w:t>
      </w:r>
      <w:r w:rsidRPr="00206FC2">
        <w:rPr>
          <w:rStyle w:val="aa"/>
          <w:snapToGrid w:val="0"/>
          <w:sz w:val="24"/>
          <w:szCs w:val="24"/>
          <w:lang w:val="ru-RU"/>
        </w:rPr>
        <w:footnoteReference w:id="94"/>
      </w:r>
      <w:r w:rsidRPr="00206FC2">
        <w:rPr>
          <w:snapToGrid w:val="0"/>
          <w:sz w:val="24"/>
          <w:szCs w:val="24"/>
          <w:lang w:val="ru-RU"/>
        </w:rPr>
        <w:t xml:space="preserve"> </w:t>
      </w:r>
      <w:r w:rsidRPr="00206FC2">
        <w:rPr>
          <w:sz w:val="24"/>
          <w:szCs w:val="24"/>
          <w:lang w:val="ru-RU"/>
        </w:rPr>
        <w:t xml:space="preserve"> И хотя по своему складу характера Арсеньеву не была свойственна нетерпимость, все же  ностальгия по Родине была очень сильна. Арсеньев вспоминал: «На чужбине, когда я жил один, в северно-германском университетском городе, почти на городской окраине, помню рано-рано утром, иногда на рассвете, слышал я смутно сквозь сон песни молодежи, уходящей в поля за город по дорожке, вившейся вдоль опушки городского лесочка. Но то, что я видел и ощущал в полусне, вместе с лившимися через широко открытое окно потоками света и утренней свежести, было куда лучше всех пригородных полей и лесочков - это было вроде сияющей сказки, но действительно пережитой мною в моей юности». Снова и снова вспоминались и приходили сны об имении Красном. Эти переживания находили выражение в поэтической форме:</w:t>
      </w:r>
    </w:p>
    <w:p w:rsidR="00B02FE2" w:rsidRPr="00206FC2" w:rsidRDefault="00B02FE2" w:rsidP="00B02FE2">
      <w:pPr>
        <w:ind w:left="720"/>
        <w:jc w:val="both"/>
        <w:rPr>
          <w:sz w:val="24"/>
          <w:szCs w:val="24"/>
          <w:lang w:val="ru-RU"/>
        </w:rPr>
      </w:pPr>
      <w:r w:rsidRPr="00206FC2">
        <w:rPr>
          <w:sz w:val="24"/>
          <w:szCs w:val="24"/>
          <w:lang w:val="ru-RU"/>
        </w:rPr>
        <w:t xml:space="preserve">Я спал в своей постели. </w:t>
      </w:r>
    </w:p>
    <w:p w:rsidR="00B02FE2" w:rsidRPr="00206FC2" w:rsidRDefault="00B02FE2" w:rsidP="00B02FE2">
      <w:pPr>
        <w:ind w:left="720"/>
        <w:jc w:val="both"/>
        <w:rPr>
          <w:sz w:val="24"/>
          <w:szCs w:val="24"/>
          <w:lang w:val="ru-RU"/>
        </w:rPr>
      </w:pPr>
      <w:r w:rsidRPr="00206FC2">
        <w:rPr>
          <w:sz w:val="24"/>
          <w:szCs w:val="24"/>
          <w:lang w:val="ru-RU"/>
        </w:rPr>
        <w:t>Мне ж казалось,</w:t>
      </w:r>
    </w:p>
    <w:p w:rsidR="00B02FE2" w:rsidRPr="00206FC2" w:rsidRDefault="00B02FE2" w:rsidP="00B02FE2">
      <w:pPr>
        <w:ind w:left="720"/>
        <w:jc w:val="both"/>
        <w:rPr>
          <w:sz w:val="24"/>
          <w:szCs w:val="24"/>
          <w:lang w:val="ru-RU"/>
        </w:rPr>
      </w:pPr>
      <w:r w:rsidRPr="00206FC2">
        <w:rPr>
          <w:sz w:val="24"/>
          <w:szCs w:val="24"/>
          <w:lang w:val="ru-RU"/>
        </w:rPr>
        <w:t>Что я лежу на трепетном лугу,</w:t>
      </w:r>
    </w:p>
    <w:p w:rsidR="00B02FE2" w:rsidRPr="00206FC2" w:rsidRDefault="00B02FE2" w:rsidP="00B02FE2">
      <w:pPr>
        <w:ind w:left="720"/>
        <w:jc w:val="both"/>
        <w:rPr>
          <w:bCs/>
          <w:sz w:val="24"/>
          <w:szCs w:val="24"/>
          <w:lang w:val="ru-RU"/>
        </w:rPr>
      </w:pPr>
      <w:r w:rsidRPr="00206FC2">
        <w:rPr>
          <w:bCs/>
          <w:iCs/>
          <w:sz w:val="24"/>
          <w:szCs w:val="24"/>
          <w:lang w:val="ru-RU"/>
        </w:rPr>
        <w:t>И желтые и синие цветы</w:t>
      </w:r>
    </w:p>
    <w:p w:rsidR="00B02FE2" w:rsidRPr="00206FC2" w:rsidRDefault="00B02FE2" w:rsidP="00B02FE2">
      <w:pPr>
        <w:ind w:left="720"/>
        <w:jc w:val="both"/>
        <w:rPr>
          <w:sz w:val="24"/>
          <w:szCs w:val="24"/>
          <w:lang w:val="ru-RU"/>
        </w:rPr>
      </w:pPr>
      <w:r w:rsidRPr="00206FC2">
        <w:rPr>
          <w:sz w:val="24"/>
          <w:szCs w:val="24"/>
          <w:lang w:val="ru-RU"/>
        </w:rPr>
        <w:t>Вокруг меня без счета волновались.</w:t>
      </w:r>
    </w:p>
    <w:p w:rsidR="00B02FE2" w:rsidRPr="00206FC2" w:rsidRDefault="00B02FE2" w:rsidP="00B02FE2">
      <w:pPr>
        <w:ind w:left="720"/>
        <w:jc w:val="both"/>
        <w:rPr>
          <w:sz w:val="24"/>
          <w:szCs w:val="24"/>
          <w:lang w:val="ru-RU"/>
        </w:rPr>
      </w:pPr>
      <w:r w:rsidRPr="00206FC2">
        <w:rPr>
          <w:sz w:val="24"/>
          <w:szCs w:val="24"/>
          <w:lang w:val="ru-RU"/>
        </w:rPr>
        <w:t>Я чувствовал медвяное дыханье,</w:t>
      </w:r>
    </w:p>
    <w:p w:rsidR="00B02FE2" w:rsidRPr="00206FC2" w:rsidRDefault="00B02FE2" w:rsidP="00B02FE2">
      <w:pPr>
        <w:ind w:left="720"/>
        <w:jc w:val="both"/>
        <w:rPr>
          <w:sz w:val="24"/>
          <w:szCs w:val="24"/>
          <w:lang w:val="ru-RU"/>
        </w:rPr>
      </w:pPr>
      <w:r w:rsidRPr="00206FC2">
        <w:rPr>
          <w:sz w:val="24"/>
          <w:szCs w:val="24"/>
          <w:lang w:val="ru-RU"/>
        </w:rPr>
        <w:t>Тот легкий пар, что от лугов восходит,</w:t>
      </w:r>
    </w:p>
    <w:p w:rsidR="00B02FE2" w:rsidRPr="00206FC2" w:rsidRDefault="00B02FE2" w:rsidP="00B02FE2">
      <w:pPr>
        <w:ind w:left="720"/>
        <w:jc w:val="both"/>
        <w:rPr>
          <w:sz w:val="24"/>
          <w:szCs w:val="24"/>
          <w:lang w:val="ru-RU"/>
        </w:rPr>
      </w:pPr>
      <w:r w:rsidRPr="00206FC2">
        <w:rPr>
          <w:sz w:val="24"/>
          <w:szCs w:val="24"/>
          <w:lang w:val="ru-RU"/>
        </w:rPr>
        <w:t>Нагретых ранним солнцем на</w:t>
      </w:r>
      <w:r w:rsidRPr="00206FC2">
        <w:rPr>
          <w:b/>
          <w:sz w:val="24"/>
          <w:szCs w:val="24"/>
          <w:lang w:val="ru-RU"/>
        </w:rPr>
        <w:t xml:space="preserve"> </w:t>
      </w:r>
      <w:r w:rsidRPr="00206FC2">
        <w:rPr>
          <w:sz w:val="24"/>
          <w:szCs w:val="24"/>
          <w:lang w:val="ru-RU"/>
        </w:rPr>
        <w:t>заре.</w:t>
      </w:r>
    </w:p>
    <w:p w:rsidR="00B02FE2" w:rsidRPr="00206FC2" w:rsidRDefault="00B02FE2" w:rsidP="00B02FE2">
      <w:pPr>
        <w:ind w:left="720"/>
        <w:jc w:val="both"/>
        <w:rPr>
          <w:sz w:val="24"/>
          <w:szCs w:val="24"/>
          <w:lang w:val="ru-RU"/>
        </w:rPr>
      </w:pPr>
      <w:r w:rsidRPr="00206FC2">
        <w:rPr>
          <w:sz w:val="24"/>
          <w:szCs w:val="24"/>
          <w:lang w:val="ru-RU"/>
        </w:rPr>
        <w:t>Я чувствовал, как теплый ветерок</w:t>
      </w:r>
    </w:p>
    <w:p w:rsidR="00B02FE2" w:rsidRPr="00206FC2" w:rsidRDefault="00B02FE2" w:rsidP="00B02FE2">
      <w:pPr>
        <w:ind w:left="720"/>
        <w:jc w:val="both"/>
        <w:rPr>
          <w:sz w:val="24"/>
          <w:szCs w:val="24"/>
          <w:lang w:val="ru-RU"/>
        </w:rPr>
      </w:pPr>
      <w:r w:rsidRPr="00206FC2">
        <w:rPr>
          <w:sz w:val="24"/>
          <w:szCs w:val="24"/>
          <w:lang w:val="ru-RU"/>
        </w:rPr>
        <w:t>Мне прядь волос трепал на лбу, а сам</w:t>
      </w:r>
      <w:r w:rsidRPr="00206FC2">
        <w:rPr>
          <w:b/>
          <w:sz w:val="24"/>
          <w:szCs w:val="24"/>
          <w:lang w:val="ru-RU"/>
        </w:rPr>
        <w:t xml:space="preserve"> </w:t>
      </w:r>
      <w:r w:rsidRPr="00206FC2">
        <w:rPr>
          <w:sz w:val="24"/>
          <w:szCs w:val="24"/>
          <w:lang w:val="ru-RU"/>
        </w:rPr>
        <w:t>он</w:t>
      </w:r>
    </w:p>
    <w:p w:rsidR="00B02FE2" w:rsidRPr="00206FC2" w:rsidRDefault="00B02FE2" w:rsidP="00B02FE2">
      <w:pPr>
        <w:ind w:left="720"/>
        <w:jc w:val="both"/>
        <w:rPr>
          <w:sz w:val="24"/>
          <w:szCs w:val="24"/>
          <w:lang w:val="ru-RU"/>
        </w:rPr>
      </w:pPr>
      <w:r w:rsidRPr="00206FC2">
        <w:rPr>
          <w:sz w:val="24"/>
          <w:szCs w:val="24"/>
          <w:lang w:val="ru-RU"/>
        </w:rPr>
        <w:t>Был растворен, согрет лучами утра.</w:t>
      </w:r>
    </w:p>
    <w:p w:rsidR="00B02FE2" w:rsidRPr="00206FC2" w:rsidRDefault="00B02FE2" w:rsidP="00B02FE2">
      <w:pPr>
        <w:ind w:left="720" w:right="1000"/>
        <w:jc w:val="both"/>
        <w:rPr>
          <w:sz w:val="24"/>
          <w:szCs w:val="24"/>
          <w:lang w:val="ru-RU"/>
        </w:rPr>
      </w:pPr>
      <w:r w:rsidRPr="00206FC2">
        <w:rPr>
          <w:sz w:val="24"/>
          <w:szCs w:val="24"/>
          <w:lang w:val="ru-RU"/>
        </w:rPr>
        <w:t xml:space="preserve">И был покой. И тишина лугов </w:t>
      </w:r>
    </w:p>
    <w:p w:rsidR="00B02FE2" w:rsidRPr="00206FC2" w:rsidRDefault="00B02FE2" w:rsidP="00B02FE2">
      <w:pPr>
        <w:ind w:left="720" w:right="1000"/>
        <w:jc w:val="both"/>
        <w:rPr>
          <w:sz w:val="24"/>
          <w:szCs w:val="24"/>
          <w:lang w:val="ru-RU"/>
        </w:rPr>
      </w:pPr>
      <w:r w:rsidRPr="00206FC2">
        <w:rPr>
          <w:sz w:val="24"/>
          <w:szCs w:val="24"/>
          <w:lang w:val="ru-RU"/>
        </w:rPr>
        <w:lastRenderedPageBreak/>
        <w:t xml:space="preserve">Безбрежная охватывала душу, </w:t>
      </w:r>
    </w:p>
    <w:p w:rsidR="00B02FE2" w:rsidRPr="00206FC2" w:rsidRDefault="00B02FE2" w:rsidP="00B02FE2">
      <w:pPr>
        <w:ind w:left="720" w:right="1000"/>
        <w:jc w:val="both"/>
        <w:rPr>
          <w:sz w:val="24"/>
          <w:szCs w:val="24"/>
          <w:lang w:val="ru-RU"/>
        </w:rPr>
      </w:pPr>
      <w:r w:rsidRPr="00206FC2">
        <w:rPr>
          <w:sz w:val="24"/>
          <w:szCs w:val="24"/>
          <w:lang w:val="ru-RU"/>
        </w:rPr>
        <w:t xml:space="preserve">Охватывала тело. Я молчал </w:t>
      </w:r>
    </w:p>
    <w:p w:rsidR="00B02FE2" w:rsidRPr="00206FC2" w:rsidRDefault="00B02FE2" w:rsidP="00B02FE2">
      <w:pPr>
        <w:ind w:left="720" w:right="1000"/>
        <w:jc w:val="both"/>
        <w:rPr>
          <w:sz w:val="24"/>
          <w:szCs w:val="24"/>
          <w:lang w:val="ru-RU"/>
        </w:rPr>
      </w:pPr>
      <w:r w:rsidRPr="00206FC2">
        <w:rPr>
          <w:sz w:val="24"/>
          <w:szCs w:val="24"/>
          <w:lang w:val="ru-RU"/>
        </w:rPr>
        <w:t xml:space="preserve">И радовался этим синим волнам, </w:t>
      </w:r>
    </w:p>
    <w:p w:rsidR="00B02FE2" w:rsidRPr="00206FC2" w:rsidRDefault="00B02FE2" w:rsidP="00B02FE2">
      <w:pPr>
        <w:ind w:left="720" w:right="1000"/>
        <w:jc w:val="both"/>
        <w:rPr>
          <w:sz w:val="24"/>
          <w:szCs w:val="24"/>
          <w:lang w:val="ru-RU"/>
        </w:rPr>
      </w:pPr>
      <w:r w:rsidRPr="00206FC2">
        <w:rPr>
          <w:sz w:val="24"/>
          <w:szCs w:val="24"/>
          <w:lang w:val="ru-RU"/>
        </w:rPr>
        <w:t>Весь упоен дыханьем медвяным.</w:t>
      </w:r>
    </w:p>
    <w:p w:rsidR="00B02FE2" w:rsidRPr="00206FC2" w:rsidRDefault="00B02FE2" w:rsidP="00B02FE2">
      <w:pPr>
        <w:ind w:left="720" w:right="1000"/>
        <w:jc w:val="both"/>
        <w:rPr>
          <w:sz w:val="24"/>
          <w:szCs w:val="24"/>
          <w:lang w:val="ru-RU"/>
        </w:rPr>
      </w:pPr>
      <w:r w:rsidRPr="00206FC2">
        <w:rPr>
          <w:sz w:val="24"/>
          <w:szCs w:val="24"/>
          <w:lang w:val="ru-RU"/>
        </w:rPr>
        <w:t xml:space="preserve">И грело солнце, и струи дрожали, </w:t>
      </w:r>
    </w:p>
    <w:p w:rsidR="00B02FE2" w:rsidRPr="00206FC2" w:rsidRDefault="00B02FE2" w:rsidP="00B02FE2">
      <w:pPr>
        <w:ind w:left="720" w:right="1000"/>
        <w:jc w:val="both"/>
        <w:rPr>
          <w:sz w:val="24"/>
          <w:szCs w:val="24"/>
          <w:lang w:val="ru-RU"/>
        </w:rPr>
      </w:pPr>
      <w:r w:rsidRPr="00206FC2">
        <w:rPr>
          <w:sz w:val="24"/>
          <w:szCs w:val="24"/>
          <w:lang w:val="ru-RU"/>
        </w:rPr>
        <w:t xml:space="preserve">И расходились синими волнами </w:t>
      </w:r>
    </w:p>
    <w:p w:rsidR="00B02FE2" w:rsidRPr="00206FC2" w:rsidRDefault="00B02FE2" w:rsidP="00B02FE2">
      <w:pPr>
        <w:ind w:left="720" w:right="1000"/>
        <w:jc w:val="both"/>
        <w:rPr>
          <w:sz w:val="24"/>
          <w:szCs w:val="24"/>
          <w:lang w:val="ru-RU"/>
        </w:rPr>
      </w:pPr>
      <w:r w:rsidRPr="00206FC2">
        <w:rPr>
          <w:sz w:val="24"/>
          <w:szCs w:val="24"/>
          <w:lang w:val="ru-RU"/>
        </w:rPr>
        <w:t>Круги цветов, дрожащих на заре.</w:t>
      </w:r>
    </w:p>
    <w:p w:rsidR="00B02FE2" w:rsidRPr="00206FC2" w:rsidRDefault="00B02FE2" w:rsidP="00B02FE2">
      <w:pPr>
        <w:ind w:left="720" w:firstLine="426"/>
        <w:jc w:val="both"/>
        <w:rPr>
          <w:sz w:val="24"/>
          <w:szCs w:val="24"/>
          <w:lang w:val="ru-RU"/>
        </w:rPr>
      </w:pPr>
      <w:r w:rsidRPr="00206FC2">
        <w:rPr>
          <w:sz w:val="24"/>
          <w:szCs w:val="24"/>
          <w:lang w:val="ru-RU"/>
        </w:rPr>
        <w:t>(</w:t>
      </w:r>
      <w:r w:rsidRPr="00206FC2">
        <w:rPr>
          <w:b/>
          <w:sz w:val="24"/>
          <w:szCs w:val="24"/>
          <w:lang w:val="ru-RU"/>
        </w:rPr>
        <w:t>1926</w:t>
      </w:r>
      <w:r w:rsidRPr="00206FC2">
        <w:rPr>
          <w:sz w:val="24"/>
          <w:szCs w:val="24"/>
          <w:lang w:val="ru-RU"/>
        </w:rPr>
        <w:t>).</w:t>
      </w:r>
    </w:p>
    <w:p w:rsidR="00B02FE2" w:rsidRPr="00206FC2" w:rsidRDefault="00B02FE2" w:rsidP="00B02FE2">
      <w:pPr>
        <w:pStyle w:val="Normal"/>
        <w:spacing w:before="0" w:after="0" w:line="360" w:lineRule="auto"/>
        <w:ind w:left="720" w:firstLine="1134"/>
        <w:jc w:val="both"/>
        <w:rPr>
          <w:szCs w:val="24"/>
        </w:rPr>
      </w:pPr>
      <w:r w:rsidRPr="00206FC2">
        <w:rPr>
          <w:szCs w:val="24"/>
        </w:rPr>
        <w:t xml:space="preserve">Вдали от Родины для каждого эмигранта существовали свои духовно-нравственные ориентиры, свои представления о миссии русской эмиграции: у Федотова – ориентация на реставрацию старины, у Булгакова – индивидуализация личного религиозного пути, но все-таки были общие цели. Обобщенно их можно представить как «не для себя», «для национального дела России», и сформулированное Н.С. Арсеньевым «сохранение традиций культуры России»: «Какой смысл в существовании русской эмиграции? Смысл ее в служении тому, что «не проходит», что живет в величайших духовных сокровищницах русского народа… Эмиграция? Это ведь одна сотая русского народа, но она свободна, и во имя русского народа может и должна </w:t>
      </w:r>
      <w:r w:rsidRPr="00206FC2">
        <w:rPr>
          <w:i/>
          <w:szCs w:val="24"/>
        </w:rPr>
        <w:t xml:space="preserve">продолжать его духовную традицию, </w:t>
      </w:r>
      <w:r w:rsidRPr="00206FC2">
        <w:rPr>
          <w:szCs w:val="24"/>
        </w:rPr>
        <w:t>то есть помогать ее сохранению и продолжению».</w:t>
      </w:r>
      <w:r w:rsidRPr="00206FC2">
        <w:rPr>
          <w:rStyle w:val="aa"/>
          <w:szCs w:val="24"/>
        </w:rPr>
        <w:footnoteReference w:id="95"/>
      </w:r>
    </w:p>
    <w:p w:rsidR="00B02FE2" w:rsidRPr="00206FC2" w:rsidRDefault="00B02FE2" w:rsidP="00B02FE2">
      <w:pPr>
        <w:pStyle w:val="21"/>
        <w:ind w:left="720"/>
        <w:rPr>
          <w:b/>
          <w:i/>
          <w:sz w:val="24"/>
          <w:szCs w:val="24"/>
          <w:lang w:val="ru-RU"/>
        </w:rPr>
      </w:pPr>
      <w:r w:rsidRPr="00206FC2">
        <w:rPr>
          <w:sz w:val="24"/>
          <w:szCs w:val="24"/>
          <w:lang w:val="ru-RU"/>
        </w:rPr>
        <w:t>Ностальгические чувства требовали встреч с единомышленниками. «Жизнь на отлете» не могла устраивать Арсеньева, и он старается принимать участие в жизни центров русской эмиграции в Париже, в Праге, в Берлине и в Лондоне. «Почти что в каждой столице Европы, - писал С.А. Зеньковский, - у него были многочисленные родственники и старинные добрые знакомые: так, например, в Лондоне жила его тетка леди Эджертон, в Париже его брат Юрий,</w:t>
      </w:r>
      <w:r w:rsidRPr="00206FC2">
        <w:rPr>
          <w:b/>
          <w:i/>
          <w:sz w:val="24"/>
          <w:szCs w:val="24"/>
          <w:lang w:val="ru-RU"/>
        </w:rPr>
        <w:t xml:space="preserve"> </w:t>
      </w:r>
      <w:r w:rsidRPr="00206FC2">
        <w:rPr>
          <w:sz w:val="24"/>
          <w:szCs w:val="24"/>
          <w:lang w:val="ru-RU"/>
        </w:rPr>
        <w:t>в Праге дядя князь "Петрик" (Петр Дмитриевич) Долгоруков</w:t>
      </w:r>
      <w:r w:rsidRPr="00206FC2">
        <w:rPr>
          <w:b/>
          <w:i/>
          <w:sz w:val="24"/>
          <w:szCs w:val="24"/>
          <w:lang w:val="ru-RU"/>
        </w:rPr>
        <w:t xml:space="preserve">. </w:t>
      </w:r>
    </w:p>
    <w:p w:rsidR="00B02FE2" w:rsidRPr="00206FC2" w:rsidRDefault="00B02FE2" w:rsidP="00B02FE2">
      <w:pPr>
        <w:pStyle w:val="21"/>
        <w:ind w:left="720"/>
        <w:rPr>
          <w:sz w:val="24"/>
          <w:szCs w:val="24"/>
          <w:lang w:val="ru-RU"/>
        </w:rPr>
      </w:pPr>
      <w:r w:rsidRPr="00206FC2">
        <w:rPr>
          <w:sz w:val="24"/>
          <w:szCs w:val="24"/>
          <w:lang w:val="ru-RU"/>
        </w:rPr>
        <w:t>Париж особенно привлекал Н.С.: там был Русский Богословский Институт, центр РХСД, председателем которого был мой дядя, профессор В.В., позже отец Василий Зеньковский, большое число русских профессоров и мыслителей, русские газеты и издательства. Русская жизнь и  русская мысль били тогда в Париже ключом».</w:t>
      </w:r>
      <w:r w:rsidRPr="00206FC2">
        <w:rPr>
          <w:rStyle w:val="aa"/>
          <w:sz w:val="24"/>
          <w:szCs w:val="24"/>
          <w:lang w:val="ru-RU"/>
        </w:rPr>
        <w:footnoteReference w:id="96"/>
      </w:r>
      <w:r w:rsidRPr="00206FC2">
        <w:rPr>
          <w:sz w:val="24"/>
          <w:szCs w:val="24"/>
          <w:lang w:val="ru-RU"/>
        </w:rPr>
        <w:t xml:space="preserve"> </w:t>
      </w:r>
    </w:p>
    <w:p w:rsidR="00B02FE2" w:rsidRPr="00206FC2" w:rsidRDefault="00B02FE2" w:rsidP="00B02FE2">
      <w:pPr>
        <w:ind w:left="720" w:right="-97" w:firstLine="426"/>
        <w:jc w:val="both"/>
        <w:rPr>
          <w:sz w:val="24"/>
          <w:szCs w:val="24"/>
          <w:lang w:val="ru-RU"/>
        </w:rPr>
      </w:pPr>
    </w:p>
    <w:p w:rsidR="00B02FE2" w:rsidRPr="00206FC2" w:rsidRDefault="00B02FE2" w:rsidP="00B02FE2">
      <w:pPr>
        <w:ind w:left="720"/>
        <w:jc w:val="both"/>
        <w:rPr>
          <w:sz w:val="24"/>
          <w:szCs w:val="24"/>
          <w:lang w:val="ru-RU"/>
        </w:rPr>
      </w:pPr>
    </w:p>
    <w:p w:rsidR="00B02FE2" w:rsidRPr="00206FC2" w:rsidRDefault="00B02FE2" w:rsidP="00B02FE2">
      <w:pPr>
        <w:pStyle w:val="FR1"/>
        <w:spacing w:before="0"/>
        <w:ind w:left="720" w:firstLine="426"/>
        <w:jc w:val="both"/>
        <w:rPr>
          <w:rFonts w:ascii="Times New Roman" w:hAnsi="Times New Roman"/>
          <w:b/>
          <w:sz w:val="24"/>
          <w:szCs w:val="24"/>
          <w:lang w:val="de-DE"/>
        </w:rPr>
      </w:pPr>
    </w:p>
    <w:p w:rsidR="00B02FE2" w:rsidRPr="00206FC2" w:rsidRDefault="00B02FE2" w:rsidP="00B02FE2">
      <w:pPr>
        <w:ind w:left="720" w:firstLine="284"/>
        <w:jc w:val="both"/>
        <w:rPr>
          <w:sz w:val="24"/>
          <w:szCs w:val="24"/>
          <w:lang w:val="ru-RU"/>
        </w:rPr>
      </w:pPr>
    </w:p>
    <w:p w:rsidR="00B02FE2" w:rsidRPr="00206FC2" w:rsidRDefault="00B02FE2" w:rsidP="00B02FE2">
      <w:pPr>
        <w:ind w:left="720" w:firstLine="426"/>
        <w:jc w:val="both"/>
        <w:rPr>
          <w:snapToGrid w:val="0"/>
          <w:sz w:val="24"/>
          <w:szCs w:val="24"/>
          <w:lang w:val="ru-RU"/>
        </w:rPr>
      </w:pPr>
    </w:p>
    <w:p w:rsidR="00B02FE2" w:rsidRPr="00206FC2" w:rsidRDefault="00B02FE2" w:rsidP="00B02FE2">
      <w:pPr>
        <w:ind w:left="720" w:firstLine="426"/>
        <w:jc w:val="both"/>
        <w:rPr>
          <w:snapToGrid w:val="0"/>
          <w:sz w:val="24"/>
          <w:szCs w:val="24"/>
          <w:lang w:val="ru-RU"/>
        </w:rPr>
      </w:pPr>
    </w:p>
    <w:p w:rsidR="00B02FE2" w:rsidRPr="00206FC2" w:rsidRDefault="00B02FE2" w:rsidP="00B02FE2">
      <w:pPr>
        <w:ind w:left="720" w:firstLine="426"/>
        <w:jc w:val="both"/>
        <w:rPr>
          <w:snapToGrid w:val="0"/>
          <w:sz w:val="24"/>
          <w:szCs w:val="24"/>
          <w:lang w:val="ru-RU"/>
        </w:rPr>
      </w:pPr>
    </w:p>
    <w:p w:rsidR="00B02FE2" w:rsidRPr="00206FC2" w:rsidRDefault="00B02FE2" w:rsidP="00B02FE2">
      <w:pPr>
        <w:ind w:left="720"/>
        <w:jc w:val="both"/>
        <w:rPr>
          <w:sz w:val="24"/>
          <w:szCs w:val="24"/>
          <w:lang w:val="ru-RU"/>
        </w:rPr>
      </w:pPr>
    </w:p>
    <w:p w:rsidR="00B02FE2" w:rsidRPr="00206FC2" w:rsidRDefault="00B02FE2" w:rsidP="00B02FE2">
      <w:pPr>
        <w:ind w:left="720"/>
        <w:jc w:val="center"/>
        <w:rPr>
          <w:b/>
          <w:bCs/>
          <w:sz w:val="24"/>
          <w:szCs w:val="24"/>
          <w:lang w:val="ru-RU"/>
        </w:rPr>
      </w:pPr>
      <w:r w:rsidRPr="00206FC2">
        <w:rPr>
          <w:b/>
          <w:bCs/>
          <w:sz w:val="24"/>
          <w:szCs w:val="24"/>
          <w:lang w:val="ru-RU"/>
        </w:rPr>
        <w:t>Париж</w:t>
      </w:r>
    </w:p>
    <w:p w:rsidR="00B02FE2" w:rsidRPr="00206FC2" w:rsidRDefault="00B02FE2" w:rsidP="00B02FE2">
      <w:pPr>
        <w:ind w:left="720"/>
        <w:jc w:val="center"/>
        <w:rPr>
          <w:b/>
          <w:bCs/>
          <w:sz w:val="24"/>
          <w:szCs w:val="24"/>
          <w:lang w:val="ru-RU"/>
        </w:rPr>
      </w:pPr>
    </w:p>
    <w:p w:rsidR="00B02FE2" w:rsidRPr="00206FC2" w:rsidRDefault="00B02FE2" w:rsidP="00B02FE2">
      <w:pPr>
        <w:ind w:left="720"/>
        <w:jc w:val="both"/>
        <w:rPr>
          <w:sz w:val="24"/>
          <w:szCs w:val="24"/>
          <w:lang w:val="ru-RU"/>
        </w:rPr>
      </w:pPr>
      <w:r w:rsidRPr="00206FC2">
        <w:rPr>
          <w:sz w:val="24"/>
          <w:szCs w:val="24"/>
          <w:lang w:val="ru-RU"/>
        </w:rPr>
        <w:t>Арсеньев писал:</w:t>
      </w:r>
      <w:r w:rsidRPr="00206FC2">
        <w:rPr>
          <w:i/>
          <w:sz w:val="24"/>
          <w:szCs w:val="24"/>
          <w:lang w:val="ru-RU"/>
        </w:rPr>
        <w:t xml:space="preserve"> </w:t>
      </w:r>
      <w:r w:rsidRPr="00206FC2">
        <w:rPr>
          <w:sz w:val="24"/>
          <w:szCs w:val="24"/>
          <w:lang w:val="ru-RU"/>
        </w:rPr>
        <w:t>"Так как первые 12-13 лет я был в Кёнигсберге один, то на все вакации - летние и весенние (а иногда и рождественские) - я ездил к друзьям и родным: сначала в Баден-Баден (с 1921 до 1924-1925), затем в Париж (с 1924 до 1933 г.)"</w:t>
      </w:r>
      <w:r w:rsidRPr="00206FC2">
        <w:rPr>
          <w:rStyle w:val="aa"/>
          <w:sz w:val="24"/>
          <w:szCs w:val="24"/>
          <w:lang w:val="ru-RU"/>
        </w:rPr>
        <w:footnoteReference w:id="97"/>
      </w:r>
    </w:p>
    <w:p w:rsidR="00B02FE2" w:rsidRPr="00206FC2" w:rsidRDefault="00B02FE2" w:rsidP="00B02FE2">
      <w:pPr>
        <w:pStyle w:val="Normal"/>
        <w:ind w:left="720"/>
        <w:rPr>
          <w:szCs w:val="24"/>
        </w:rPr>
      </w:pPr>
      <w:r w:rsidRPr="00206FC2">
        <w:rPr>
          <w:szCs w:val="24"/>
        </w:rPr>
        <w:t xml:space="preserve">Здесь в  1928 году была издана его работа </w:t>
      </w:r>
      <w:r w:rsidRPr="00206FC2">
        <w:rPr>
          <w:b/>
          <w:szCs w:val="24"/>
        </w:rPr>
        <w:t>“Литургия и таинство Евхаристии”.</w:t>
      </w:r>
    </w:p>
    <w:p w:rsidR="00B02FE2" w:rsidRPr="00206FC2" w:rsidRDefault="00B02FE2" w:rsidP="00B02FE2">
      <w:pPr>
        <w:pStyle w:val="21"/>
        <w:ind w:left="720" w:firstLine="540"/>
        <w:rPr>
          <w:sz w:val="24"/>
          <w:szCs w:val="24"/>
          <w:lang w:val="ru-RU"/>
        </w:rPr>
      </w:pPr>
      <w:r w:rsidRPr="00206FC2">
        <w:rPr>
          <w:sz w:val="24"/>
          <w:szCs w:val="24"/>
          <w:lang w:val="ru-RU"/>
        </w:rPr>
        <w:t xml:space="preserve">Н.С. Арсеньев называет тех, с кем он встречался в Париже: княгиню М.Н. Гагарину,  знатока музыки С.М. Осоргина, князя Г.Н. Трубецкого, «одухотворенного борца» П.И. Новгородцева, историка Вернадского, Максимовича, Пушкарева, историка русского языка академика Кульмана, проф. Ляцкого, философа проф. Лапшина, специалиста по Достоевскому проф. Бема, знаменитого исследователя древнерусского и  византийского церковного искусства проф. Кондакова, молодого историка доцента Мстислава Шахматова. </w:t>
      </w:r>
    </w:p>
    <w:p w:rsidR="00B02FE2" w:rsidRPr="00206FC2" w:rsidRDefault="00B02FE2" w:rsidP="00B02FE2">
      <w:pPr>
        <w:pStyle w:val="21"/>
        <w:ind w:left="720"/>
        <w:rPr>
          <w:sz w:val="24"/>
          <w:szCs w:val="24"/>
          <w:lang w:val="ru-RU"/>
        </w:rPr>
      </w:pPr>
      <w:r w:rsidRPr="00206FC2">
        <w:rPr>
          <w:sz w:val="24"/>
          <w:szCs w:val="24"/>
          <w:lang w:val="ru-RU"/>
        </w:rPr>
        <w:t xml:space="preserve">Арсеньев писал о русском Париже: «Здесь больше разнообразия, противоречий, кипения и столкновений, крайностей, модных увлечений и соблазнов, но велики при всем том и </w:t>
      </w:r>
      <w:r w:rsidRPr="00206FC2">
        <w:rPr>
          <w:i/>
          <w:iCs/>
          <w:sz w:val="24"/>
          <w:szCs w:val="24"/>
          <w:lang w:val="ru-RU"/>
        </w:rPr>
        <w:t xml:space="preserve">будящие импульсы (курсив А.) </w:t>
      </w:r>
      <w:r w:rsidRPr="00206FC2">
        <w:rPr>
          <w:sz w:val="24"/>
          <w:szCs w:val="24"/>
          <w:lang w:val="ru-RU"/>
        </w:rPr>
        <w:t>философской мысли и общения между поколениями. Больше и встреч с иностранными (особенно французскими и английскими) культурными кругами – богословскими, литературными».</w:t>
      </w:r>
      <w:r w:rsidRPr="00206FC2">
        <w:rPr>
          <w:rStyle w:val="aa"/>
          <w:sz w:val="24"/>
          <w:szCs w:val="24"/>
          <w:lang w:val="ru-RU"/>
        </w:rPr>
        <w:footnoteReference w:id="98"/>
      </w:r>
    </w:p>
    <w:p w:rsidR="00B02FE2" w:rsidRPr="00206FC2" w:rsidRDefault="00B02FE2" w:rsidP="00B02FE2">
      <w:pPr>
        <w:pStyle w:val="21"/>
        <w:ind w:left="720"/>
        <w:rPr>
          <w:sz w:val="24"/>
          <w:szCs w:val="24"/>
          <w:lang w:val="ru-RU"/>
        </w:rPr>
      </w:pPr>
      <w:r w:rsidRPr="00206FC2">
        <w:rPr>
          <w:sz w:val="24"/>
          <w:szCs w:val="24"/>
          <w:lang w:val="ru-RU"/>
        </w:rPr>
        <w:t>По мнению мыслителя в Париже многое было сделано в области изучения русской духовной культуры, и это многое связано с именем Н.А. Бердяева: «Семена, разбросанные бурным и своевольным, но горячо ищущим истинной свободы, философским талантом Бердяева, очень многочисленны и им суждено еще сыграть значительную роль в истории русской мысли и в побуждении русской молодежи к борьбе против сил, убивающих дух».</w:t>
      </w:r>
      <w:r w:rsidRPr="00206FC2">
        <w:rPr>
          <w:rStyle w:val="aa"/>
          <w:sz w:val="24"/>
          <w:szCs w:val="24"/>
          <w:lang w:val="ru-RU"/>
        </w:rPr>
        <w:footnoteReference w:id="99"/>
      </w:r>
    </w:p>
    <w:p w:rsidR="00B02FE2" w:rsidRDefault="00B02FE2" w:rsidP="00B02FE2">
      <w:pPr>
        <w:pStyle w:val="1"/>
        <w:keepNext w:val="0"/>
        <w:ind w:left="720"/>
        <w:jc w:val="left"/>
        <w:outlineLvl w:val="9"/>
        <w:rPr>
          <w:rFonts w:ascii="Times New Roman" w:hAnsi="Times New Roman" w:cs="Times New Roman"/>
        </w:rPr>
      </w:pPr>
    </w:p>
    <w:p w:rsidR="00B02FE2" w:rsidRPr="00206FC2" w:rsidRDefault="00B02FE2" w:rsidP="00B02FE2">
      <w:pPr>
        <w:pStyle w:val="1"/>
        <w:keepNext w:val="0"/>
        <w:ind w:left="720"/>
        <w:jc w:val="left"/>
        <w:outlineLvl w:val="9"/>
        <w:rPr>
          <w:caps/>
        </w:rPr>
      </w:pPr>
      <w:r w:rsidRPr="00206FC2">
        <w:rPr>
          <w:rFonts w:ascii="Times New Roman" w:hAnsi="Times New Roman" w:cs="Times New Roman"/>
        </w:rPr>
        <w:t xml:space="preserve">В 1925 году был создан Свято-Сергиевский православный богословский институт в Париже. Благодаря неустанному труду и упорству М.М. Осоргина и финансовой поддержке Джона Р. Мотта, в 1924 году было приобретено Сергиевское подворье. </w:t>
      </w:r>
      <w:r w:rsidRPr="00206FC2">
        <w:t>«</w:t>
      </w:r>
      <w:r w:rsidRPr="00206FC2">
        <w:rPr>
          <w:rFonts w:ascii="Times New Roman" w:hAnsi="Times New Roman" w:cs="Times New Roman"/>
        </w:rPr>
        <w:t>Идея создания богословского учебного заведения буквально витала в воздухе с начала 1920-х гг., когда после поражения Белого движения стало ясно, что придется приспосабливаться  к долгой жизни в эмиграции.</w:t>
      </w:r>
      <w:r w:rsidRPr="00206FC2">
        <w:rPr>
          <w:b/>
          <w:bCs/>
        </w:rPr>
        <w:t xml:space="preserve"> </w:t>
      </w:r>
      <w:r w:rsidRPr="00206FC2">
        <w:rPr>
          <w:rFonts w:ascii="Times New Roman" w:hAnsi="Times New Roman" w:cs="Times New Roman"/>
        </w:rPr>
        <w:t xml:space="preserve">В этих условиях именно церковь стала тем объединяющим началом, которое позволяло сохранить русскую культурную традицию в изгнании. </w:t>
      </w:r>
      <w:r w:rsidRPr="00206FC2">
        <w:rPr>
          <w:rStyle w:val="aa"/>
          <w:b/>
          <w:bCs/>
        </w:rPr>
        <w:footnoteReference w:id="100"/>
      </w:r>
    </w:p>
    <w:p w:rsidR="00B02FE2" w:rsidRPr="00206FC2" w:rsidRDefault="00B02FE2" w:rsidP="00B02FE2">
      <w:pPr>
        <w:pStyle w:val="21"/>
        <w:ind w:left="720"/>
        <w:rPr>
          <w:sz w:val="24"/>
          <w:szCs w:val="24"/>
          <w:lang w:val="ru-RU"/>
        </w:rPr>
      </w:pPr>
      <w:r w:rsidRPr="00206FC2">
        <w:rPr>
          <w:sz w:val="24"/>
          <w:szCs w:val="24"/>
          <w:lang w:val="ru-RU"/>
        </w:rPr>
        <w:t xml:space="preserve"> “Почва оказалась самой твердой и надежной в сравнении со всеми другими, на которые опиралась эмиграция, - замечал по поводу создания института Карташев, - Растаяли остатки военных фронтов, обломки правительств. Скромно существуют фрагменты старых и новых политических партий. Эмиграция практически сцепляется множеством профессиональных корпоративных организаций. Но самой широкой общенациональной формой объединения оказалась вопреки предвидениям  и ожиданиям самих русских, - Православная Церковь. Приходы стали на деле самой устойчивой, удобной, широкой и бесспорной организацией пестрых по составу и настроениям русских колоний”</w:t>
      </w:r>
      <w:r w:rsidRPr="00206FC2">
        <w:rPr>
          <w:rStyle w:val="aa"/>
          <w:sz w:val="24"/>
          <w:szCs w:val="24"/>
        </w:rPr>
        <w:footnoteReference w:id="101"/>
      </w:r>
      <w:r w:rsidRPr="00206FC2">
        <w:rPr>
          <w:sz w:val="24"/>
          <w:szCs w:val="24"/>
          <w:lang w:val="ru-RU"/>
        </w:rPr>
        <w:t>. Приходы стали возникать повсеместно, где намечалось значительное сосредоточение русских изгнанников</w:t>
      </w:r>
      <w:r w:rsidRPr="00206FC2">
        <w:rPr>
          <w:rStyle w:val="aa"/>
          <w:sz w:val="24"/>
          <w:szCs w:val="24"/>
        </w:rPr>
        <w:footnoteReference w:id="102"/>
      </w:r>
      <w:r w:rsidRPr="00206FC2">
        <w:rPr>
          <w:sz w:val="24"/>
          <w:szCs w:val="24"/>
          <w:lang w:val="ru-RU"/>
        </w:rPr>
        <w:t xml:space="preserve">. </w:t>
      </w:r>
      <w:r w:rsidRPr="00206FC2">
        <w:rPr>
          <w:sz w:val="24"/>
          <w:szCs w:val="24"/>
          <w:lang w:val="ru-RU"/>
        </w:rPr>
        <w:lastRenderedPageBreak/>
        <w:t>Но не хватало духовенства, в эмиграции остро встала проблема духовного образования.</w:t>
      </w:r>
    </w:p>
    <w:p w:rsidR="00B02FE2" w:rsidRPr="00206FC2" w:rsidRDefault="00B02FE2" w:rsidP="00B02FE2">
      <w:pPr>
        <w:ind w:left="720" w:firstLine="720"/>
        <w:jc w:val="both"/>
        <w:rPr>
          <w:sz w:val="24"/>
          <w:szCs w:val="24"/>
          <w:lang w:val="ru-RU"/>
        </w:rPr>
      </w:pPr>
      <w:r w:rsidRPr="00206FC2">
        <w:rPr>
          <w:sz w:val="24"/>
          <w:szCs w:val="24"/>
          <w:lang w:val="ru-RU"/>
        </w:rPr>
        <w:t xml:space="preserve">В Берлине, где Н.А. Бердяевым была создана Религиозно-философская академия, также строились планы широкого ведения преподавания религиозных курсов. Его главными сторонниками выступали Н.С. Арсеньев, С.Л. Франк, Л.П. Карсавин и Б.П. Вышеславцев. </w:t>
      </w:r>
    </w:p>
    <w:p w:rsidR="00B02FE2" w:rsidRPr="00206FC2" w:rsidRDefault="00B02FE2" w:rsidP="00B02FE2">
      <w:pPr>
        <w:ind w:left="720" w:firstLine="720"/>
        <w:jc w:val="both"/>
        <w:rPr>
          <w:sz w:val="24"/>
          <w:szCs w:val="24"/>
          <w:lang w:val="ru-RU"/>
        </w:rPr>
      </w:pPr>
      <w:r w:rsidRPr="00206FC2">
        <w:rPr>
          <w:sz w:val="24"/>
          <w:szCs w:val="24"/>
          <w:lang w:val="ru-RU"/>
        </w:rPr>
        <w:t>В своих воспоминаниях митр. Евлогий так представил свое окончательное решение: «Мысль о создании Богословского Института созрела у меня не сразу. Сначала я не знал, открыть ли пасторскую школу, или высшую богословскую. К окончательному решению я пришел на Конференции Русского Студенческого Христианского Движения. Я стоял близко к этой организации, объединявшей вокруг себя группу наших профессоров. В эту группу вошли: А.В. Карташев, В.В. Зеньковский, С.С. Безобразов. Я устроил совещание  с ними и в результате наших переговоров, решил открыть высшую богословскую школу, которая должна была отвечать двум заданиям: 1)</w:t>
      </w:r>
      <w:r w:rsidRPr="00206FC2">
        <w:rPr>
          <w:sz w:val="24"/>
          <w:szCs w:val="24"/>
        </w:rPr>
        <w:t> </w:t>
      </w:r>
      <w:r w:rsidRPr="00206FC2">
        <w:rPr>
          <w:sz w:val="24"/>
          <w:szCs w:val="24"/>
          <w:lang w:val="ru-RU"/>
        </w:rPr>
        <w:t>продолжать традиции наших академий - нашей богословской науки и мысли; 2)</w:t>
      </w:r>
      <w:r w:rsidRPr="00206FC2">
        <w:rPr>
          <w:sz w:val="24"/>
          <w:szCs w:val="24"/>
        </w:rPr>
        <w:t> </w:t>
      </w:r>
      <w:r w:rsidRPr="00206FC2">
        <w:rPr>
          <w:sz w:val="24"/>
          <w:szCs w:val="24"/>
          <w:lang w:val="ru-RU"/>
        </w:rPr>
        <w:t>подготовлять кадры богословски образованных людей и пастырей»</w:t>
      </w:r>
      <w:r w:rsidRPr="00206FC2">
        <w:rPr>
          <w:rStyle w:val="aa"/>
          <w:sz w:val="24"/>
          <w:szCs w:val="24"/>
        </w:rPr>
        <w:footnoteReference w:id="103"/>
      </w:r>
      <w:r w:rsidRPr="00206FC2">
        <w:rPr>
          <w:sz w:val="24"/>
          <w:szCs w:val="24"/>
          <w:lang w:val="ru-RU"/>
        </w:rPr>
        <w:t>.</w:t>
      </w:r>
    </w:p>
    <w:p w:rsidR="00B02FE2" w:rsidRPr="00206FC2" w:rsidRDefault="00B02FE2" w:rsidP="00B02FE2">
      <w:pPr>
        <w:ind w:left="720" w:firstLine="720"/>
        <w:jc w:val="both"/>
        <w:rPr>
          <w:sz w:val="24"/>
          <w:szCs w:val="24"/>
          <w:lang w:val="ru-RU"/>
        </w:rPr>
      </w:pPr>
      <w:r w:rsidRPr="00206FC2">
        <w:rPr>
          <w:sz w:val="24"/>
          <w:szCs w:val="24"/>
          <w:lang w:val="ru-RU"/>
        </w:rPr>
        <w:t>Комитет по реконструкции Сергиева подворья и созданию Высшей богословской школы возглавил  митр. Евлогий при участии прот. Н. Сахарова, прот. Г. Спасского, прот. С. Булгакова, кн. Г.Н. Трубецкого, кн. Б.А. Васильчикова, М.М. Осоргина, В.В. Зеньковского, С.С. Безобразова, Л.Н. Липеровского, И.В. Никанорова, А.В. Карташева. Следует также отметить, что в воспоминаниях Арсеньева, первым, кто дал значительную сумму на покупку Сергиевского подворья, был граф Константин Апполлинарович Хрептович-Бутенев, тесть Г.Н. Трубецкого, который очень много помогал духовному просвещению в эмиграции материально.</w:t>
      </w:r>
    </w:p>
    <w:p w:rsidR="00B02FE2" w:rsidRPr="00206FC2" w:rsidRDefault="00B02FE2" w:rsidP="00B02FE2">
      <w:pPr>
        <w:pStyle w:val="a6"/>
        <w:spacing w:after="270" w:afterAutospacing="0"/>
        <w:ind w:left="720" w:firstLine="720"/>
      </w:pPr>
      <w:r w:rsidRPr="00206FC2">
        <w:t>30 апреля состоялось открытие занятий будущих учащихся Православного богословского института. Честь прочесть инаугуральную лекцию была предоставлена А.В. Карташеву, который в течение часа дал обзор начала христианской церкви, “но со специальным экскурсом для нас - русских, по вопросу легендарных преданий о проповеди ап. Андрея в Скифии”</w:t>
      </w:r>
      <w:r w:rsidRPr="00206FC2">
        <w:rPr>
          <w:rStyle w:val="aa"/>
        </w:rPr>
        <w:footnoteReference w:id="104"/>
      </w:r>
      <w:r w:rsidRPr="00206FC2">
        <w:t>. Тем самым Карташев как бы возвращался к истокам, поскольку именно данной теме была посвящена его первая научная публикация в бытность доцентом Петербургской духовной академии</w:t>
      </w:r>
      <w:r w:rsidRPr="00206FC2">
        <w:rPr>
          <w:rStyle w:val="aa"/>
        </w:rPr>
        <w:footnoteReference w:id="105"/>
      </w:r>
      <w:r w:rsidRPr="00206FC2">
        <w:t xml:space="preserve">.   Институт оказал огромное влияние на духовное становление Русского Зарубежья. Преподавателями и студентами института были многие видные иерархи Русского Зарубежья, ведущие духовные писатели и богословы. Он существует и по  настоящее время, где учатся студенты из Франции, России, Румынии, Греции, Белоруссии и других стран мира. </w:t>
      </w:r>
    </w:p>
    <w:p w:rsidR="00B02FE2" w:rsidRPr="00206FC2" w:rsidRDefault="00B02FE2" w:rsidP="00B02FE2">
      <w:pPr>
        <w:pStyle w:val="a6"/>
        <w:spacing w:after="270" w:afterAutospacing="0"/>
        <w:ind w:left="720" w:firstLine="720"/>
      </w:pPr>
      <w:r w:rsidRPr="00206FC2">
        <w:t xml:space="preserve">Во Франции Арсеньев часто бывал в доме князя Григория Николаевича Трубецкого в Кламаре, под Парижем. «Огромная доброта, - вспоминал Николай Сергеевич, - живое пылание духа и чувство культурно-общественной ответственности кн. Григория Николаевича питали духовную энергию многих и сыграли большую роль в жизни Парижской русской эмиграции… Русские философы, богословы и общественно культурные деятели собирались здесь не раз по вечерам за чашкой чая. И живший в Кламаре сравнительно неподалеку Бердяев, и о. Сергий Булгаков, и Карташев, и молодой, тогда еще не священник, доцент богословия Г. Флоровский, и Вышеславцев, и Бунаков-Фундаминский, и друг </w:t>
      </w:r>
      <w:r w:rsidRPr="00206FC2">
        <w:lastRenderedPageBreak/>
        <w:t>русских мыслителей, руководитель ИМКА ПРЕСС, очаровательный американец д-р А. А</w:t>
      </w:r>
      <w:r w:rsidRPr="00206FC2">
        <w:rPr>
          <w:lang w:val="en-US"/>
        </w:rPr>
        <w:t>nderson</w:t>
      </w:r>
      <w:r w:rsidRPr="00206FC2">
        <w:t>, и профессор В.В. Зеньковский (тогда еще не протоиерей), и русские ученые из других мест зарубежья, появлявшиеся иногда в Париже – П.Б. Струве, С.Л. Франк, И.А. Ильин, всеми любимый Николай С. Трубецкой, знаток древней иконописи В.П. Рябушинский».</w:t>
      </w:r>
      <w:r w:rsidRPr="00206FC2">
        <w:rPr>
          <w:rStyle w:val="aa"/>
        </w:rPr>
        <w:footnoteReference w:id="106"/>
      </w:r>
      <w:r w:rsidRPr="00206FC2">
        <w:t xml:space="preserve"> И всегда шли разговоры о России, проявлялось горячее желание служить Родине, мечталось о восстановлении свободной России.</w:t>
      </w:r>
    </w:p>
    <w:p w:rsidR="00B02FE2" w:rsidRPr="00206FC2" w:rsidRDefault="00B02FE2" w:rsidP="00B02FE2">
      <w:pPr>
        <w:pStyle w:val="Normal"/>
        <w:spacing w:before="0" w:after="0" w:line="360" w:lineRule="auto"/>
        <w:ind w:left="720" w:firstLine="1134"/>
        <w:jc w:val="both"/>
        <w:rPr>
          <w:szCs w:val="24"/>
        </w:rPr>
      </w:pPr>
      <w:r w:rsidRPr="00206FC2">
        <w:rPr>
          <w:szCs w:val="24"/>
        </w:rPr>
        <w:t xml:space="preserve">И еще один духовный центр в Париже, который был очень важен для Арсеньева, - это переполненные лекционные залы русского эмигрантского юношеского (студенческого) центра на </w:t>
      </w:r>
      <w:r w:rsidRPr="00206FC2">
        <w:rPr>
          <w:szCs w:val="24"/>
          <w:lang w:val="en-US"/>
        </w:rPr>
        <w:t>rue</w:t>
      </w:r>
      <w:r w:rsidRPr="00206FC2">
        <w:rPr>
          <w:szCs w:val="24"/>
        </w:rPr>
        <w:t xml:space="preserve"> </w:t>
      </w:r>
      <w:r w:rsidRPr="00206FC2">
        <w:rPr>
          <w:szCs w:val="24"/>
          <w:lang w:val="en-US"/>
        </w:rPr>
        <w:t>Montparnasse</w:t>
      </w:r>
      <w:r w:rsidRPr="00206FC2">
        <w:rPr>
          <w:szCs w:val="24"/>
        </w:rPr>
        <w:t xml:space="preserve">, куда ходила не только молодежь, но пожилые люди. Лекции проводились на средства американской ИМКИ. Здесь было, как замечал Арсеньев, много споров и внутренней объединенности, ряд преувеличений и довольно сильное расхождение во мнениях. Как заметил об Арсеньеве Хализев, христианско-традиционалистские воззрения мыслителя и ученого отчуждали его от тех интеллектуальных веяний, которые доминировали в первые десятилетия </w:t>
      </w:r>
      <w:r w:rsidRPr="00206FC2">
        <w:rPr>
          <w:szCs w:val="24"/>
          <w:lang w:val="en-US"/>
        </w:rPr>
        <w:t>XX</w:t>
      </w:r>
      <w:r w:rsidRPr="00206FC2">
        <w:rPr>
          <w:szCs w:val="24"/>
        </w:rPr>
        <w:t xml:space="preserve"> века. Его не привлекали ни экзистенциалистские, ни утопические соблазны века. Идея радикального обновления религиозного сознания и историософско-космологические фантазии были ему чужды.</w:t>
      </w:r>
      <w:r w:rsidRPr="00206FC2">
        <w:rPr>
          <w:rStyle w:val="aa"/>
          <w:szCs w:val="24"/>
        </w:rPr>
        <w:footnoteReference w:id="107"/>
      </w:r>
      <w:r w:rsidRPr="00206FC2">
        <w:rPr>
          <w:szCs w:val="24"/>
        </w:rPr>
        <w:t xml:space="preserve"> В то же время при обсуждении вопросов о возрождении и обновлении российского общества в высшей мере полезны труды Николая Арсеньева, поражающие эрудицией и вдумчивым, беспристрастным, спокойным анализом русской духовной культуры, так как  «в сущности, он был мыслителем одной темы – духовной культуры России и русского православия.</w:t>
      </w:r>
      <w:r w:rsidRPr="00206FC2">
        <w:rPr>
          <w:rStyle w:val="aa"/>
          <w:szCs w:val="24"/>
        </w:rPr>
        <w:footnoteReference w:id="108"/>
      </w:r>
    </w:p>
    <w:p w:rsidR="00B02FE2" w:rsidRPr="00206FC2" w:rsidRDefault="00B02FE2" w:rsidP="00B02FE2">
      <w:pPr>
        <w:pStyle w:val="21"/>
        <w:ind w:left="720"/>
        <w:rPr>
          <w:sz w:val="24"/>
          <w:szCs w:val="24"/>
          <w:lang w:val="ru-RU"/>
        </w:rPr>
      </w:pPr>
      <w:r w:rsidRPr="00206FC2">
        <w:rPr>
          <w:sz w:val="24"/>
          <w:szCs w:val="24"/>
          <w:lang w:val="ru-RU"/>
        </w:rPr>
        <w:t xml:space="preserve">И еще 4 года жизни Арсеньева связаны с Парижем: с 1944 по 1948 годы. Арсеньевы смогли уехать из Кенигсберга в ноябре 1944 года, благодаря хлопотам и помощи тетушки леди Эджертон (Лобановой-Ростовской). Николай Сергеевич в Париже  перенес операцию на глазах, а затем преподавал два года в Сорбонне. </w:t>
      </w:r>
    </w:p>
    <w:p w:rsidR="00B02FE2" w:rsidRPr="00206FC2" w:rsidRDefault="00B02FE2" w:rsidP="00B02FE2">
      <w:pPr>
        <w:pStyle w:val="Normal"/>
        <w:spacing w:before="0" w:after="0" w:line="360" w:lineRule="auto"/>
        <w:ind w:left="720" w:firstLine="1134"/>
        <w:jc w:val="both"/>
        <w:rPr>
          <w:szCs w:val="24"/>
        </w:rPr>
      </w:pPr>
    </w:p>
    <w:p w:rsidR="00B02FE2" w:rsidRPr="00206FC2" w:rsidRDefault="00B02FE2" w:rsidP="00B02FE2">
      <w:pPr>
        <w:pStyle w:val="21"/>
        <w:ind w:left="720"/>
        <w:rPr>
          <w:sz w:val="24"/>
          <w:szCs w:val="24"/>
          <w:lang w:val="ru-RU"/>
        </w:rPr>
      </w:pPr>
    </w:p>
    <w:p w:rsidR="00B02FE2" w:rsidRPr="00206FC2" w:rsidRDefault="00B02FE2" w:rsidP="00B02FE2">
      <w:pPr>
        <w:ind w:left="720" w:firstLine="426"/>
        <w:jc w:val="both"/>
        <w:rPr>
          <w:sz w:val="24"/>
          <w:szCs w:val="24"/>
          <w:lang w:val="ru-RU"/>
        </w:rPr>
      </w:pPr>
    </w:p>
    <w:p w:rsidR="00B02FE2" w:rsidRPr="00206FC2" w:rsidRDefault="00B02FE2" w:rsidP="00B02FE2">
      <w:pPr>
        <w:ind w:left="720" w:firstLine="426"/>
        <w:jc w:val="center"/>
        <w:rPr>
          <w:b/>
          <w:bCs/>
          <w:sz w:val="24"/>
          <w:szCs w:val="24"/>
          <w:lang w:val="ru-RU"/>
        </w:rPr>
      </w:pPr>
      <w:r w:rsidRPr="00206FC2">
        <w:rPr>
          <w:b/>
          <w:bCs/>
          <w:sz w:val="24"/>
          <w:szCs w:val="24"/>
          <w:lang w:val="ru-RU"/>
        </w:rPr>
        <w:t>Берлин</w:t>
      </w:r>
    </w:p>
    <w:p w:rsidR="00B02FE2" w:rsidRPr="00206FC2" w:rsidRDefault="00B02FE2" w:rsidP="00B02FE2">
      <w:pPr>
        <w:pStyle w:val="Normal"/>
        <w:ind w:left="720" w:firstLine="900"/>
        <w:rPr>
          <w:szCs w:val="24"/>
        </w:rPr>
      </w:pPr>
      <w:r w:rsidRPr="00206FC2">
        <w:rPr>
          <w:szCs w:val="24"/>
        </w:rPr>
        <w:t xml:space="preserve">В 1923 году в Берлине открылся Русский научно-исследовательский институт, где в каникулярное время Арсеньев читал лекции о религиях античности и раннем христианстве. </w:t>
      </w:r>
    </w:p>
    <w:p w:rsidR="00B02FE2" w:rsidRDefault="00B02FE2" w:rsidP="00B02FE2">
      <w:pPr>
        <w:pStyle w:val="Normal"/>
        <w:ind w:left="720" w:firstLine="900"/>
        <w:rPr>
          <w:szCs w:val="24"/>
        </w:rPr>
      </w:pPr>
      <w:r w:rsidRPr="00206FC2">
        <w:rPr>
          <w:szCs w:val="24"/>
        </w:rPr>
        <w:t xml:space="preserve">В 1922 году в Берлине Арсеньев опубликовал две работы: </w:t>
      </w:r>
      <w:r w:rsidRPr="00206FC2">
        <w:rPr>
          <w:b/>
          <w:szCs w:val="24"/>
        </w:rPr>
        <w:t>«Античный мир и раннее христианство»</w:t>
      </w:r>
      <w:r w:rsidRPr="00206FC2">
        <w:rPr>
          <w:szCs w:val="24"/>
        </w:rPr>
        <w:t xml:space="preserve"> и </w:t>
      </w:r>
      <w:r w:rsidRPr="00206FC2">
        <w:rPr>
          <w:b/>
          <w:szCs w:val="24"/>
        </w:rPr>
        <w:t>«Жажда подлинного бытия»,</w:t>
      </w:r>
      <w:r w:rsidRPr="00206FC2">
        <w:rPr>
          <w:szCs w:val="24"/>
        </w:rPr>
        <w:t xml:space="preserve"> посвященные истории мистических движений в язычестве, христианстве. В своей книге </w:t>
      </w:r>
      <w:r w:rsidRPr="00206FC2">
        <w:rPr>
          <w:b/>
          <w:szCs w:val="24"/>
        </w:rPr>
        <w:t>«Жажда подлинного бытия»</w:t>
      </w:r>
      <w:r w:rsidRPr="00206FC2">
        <w:rPr>
          <w:szCs w:val="24"/>
        </w:rPr>
        <w:t xml:space="preserve"> он показал путь духовных поисков в дохристианском мире.</w:t>
      </w:r>
    </w:p>
    <w:p w:rsidR="00B02FE2" w:rsidRPr="00206FC2" w:rsidRDefault="00B02FE2" w:rsidP="00B02FE2">
      <w:pPr>
        <w:pStyle w:val="Normal"/>
        <w:ind w:left="720" w:firstLine="900"/>
        <w:rPr>
          <w:szCs w:val="24"/>
        </w:rPr>
      </w:pPr>
      <w:r w:rsidRPr="00206FC2">
        <w:rPr>
          <w:szCs w:val="24"/>
        </w:rPr>
        <w:lastRenderedPageBreak/>
        <w:t xml:space="preserve"> </w:t>
      </w:r>
    </w:p>
    <w:p w:rsidR="00B02FE2" w:rsidRPr="00206FC2" w:rsidRDefault="00B02FE2" w:rsidP="00B02FE2">
      <w:pPr>
        <w:pStyle w:val="a6"/>
        <w:ind w:left="720"/>
      </w:pPr>
      <w:r w:rsidRPr="00206FC2">
        <w:t>Среди современников Н.С. Арсеньева в русском зарубежье, которые давали ту или оценку его работ</w:t>
      </w:r>
      <w:r w:rsidRPr="00206FC2">
        <w:rPr>
          <w:rStyle w:val="aa"/>
        </w:rPr>
        <w:footnoteReference w:id="109"/>
      </w:r>
      <w:r w:rsidRPr="00206FC2">
        <w:t>, превалируют доброжелательные отзывы, за исключением П.Л. Карсавина, критиковавшего книгу Н.С. Арсеньева «Жажда подлинного бытия»: «…нельзя признать достаточным то различие, которое он устанавливает, например, между мистикой поздней античности, с одной стороны, и христианской мистикой, с другой. Это различие не сводится к противоположению абстрактной идеи Бога у Платона и конкретного Бога и человека в христианстве. Следовало бы указать и на то, что, помимо Платоновской идеи Блага есть еще Бог "Тимея" и Бог Аристотеля, а концепция новоплатоников ближе к христианской, чем представляется автору. С другой же стороны, мало указать на конкретность личности Христа - это указывается уже давно. Необходимо выяснить ф и л о с о ф с к и й смысл веры в личного Бога, в Его индивидуально-человеческое бытие и смысл идеи искупления мира страданием одного. Только такое рассмотрение текстов, не мнимо-объективное, а сознательно-заинтересованное, "cum ira et studio" способно установить "типы мистического разрешения проблемы жизни" - один исторический обзор не гарантирует полноты классификации и не дает еще настоящего проникновения в проблемы. И только оно может привести к открытию их "внутренней психологической последовательности", к "известному обобщению" или "синтезу". Без самостоятельных исканий тексты немы, и внешне-систематическое их изложение говорить их не заставляет»</w:t>
      </w:r>
      <w:r w:rsidRPr="00206FC2">
        <w:rPr>
          <w:rStyle w:val="aa"/>
        </w:rPr>
        <w:footnoteReference w:id="110"/>
      </w:r>
      <w:r w:rsidRPr="00206FC2">
        <w:t>. И все же, отмечает Карсавин,  рецензируемая книга - сборник прекрасных текстов, изложенных компетентным автором. Трагедия всечеловеческого сиротства встает со страниц произведений, написанных Арсеньевым. Он видит выход в духовном дерзновении. Его религиозность – это религиозность смиренной, иногда кающейся, умиренной и смирившейся просветленности.</w:t>
      </w:r>
    </w:p>
    <w:p w:rsidR="00B02FE2" w:rsidRPr="00206FC2" w:rsidRDefault="00B02FE2" w:rsidP="00B02FE2">
      <w:pPr>
        <w:pStyle w:val="Normal"/>
        <w:ind w:left="720"/>
        <w:rPr>
          <w:szCs w:val="24"/>
        </w:rPr>
      </w:pPr>
    </w:p>
    <w:p w:rsidR="00B02FE2" w:rsidRPr="00206FC2" w:rsidRDefault="00B02FE2" w:rsidP="00B02FE2">
      <w:pPr>
        <w:pStyle w:val="Normal"/>
        <w:ind w:left="720"/>
        <w:rPr>
          <w:szCs w:val="24"/>
        </w:rPr>
      </w:pPr>
      <w:r w:rsidRPr="00206FC2">
        <w:rPr>
          <w:szCs w:val="24"/>
        </w:rPr>
        <w:t xml:space="preserve">В 1923 году Арсеньев написал труд о явлении образа нищего Христа бедным в легендах - </w:t>
      </w:r>
      <w:r w:rsidRPr="00206FC2">
        <w:rPr>
          <w:b/>
          <w:szCs w:val="24"/>
        </w:rPr>
        <w:t>«Образ страждущего Христа в религиозных переживаниях Средних веков».</w:t>
      </w:r>
      <w:r w:rsidRPr="00206FC2">
        <w:rPr>
          <w:szCs w:val="24"/>
        </w:rPr>
        <w:t xml:space="preserve"> Рассуждая о стремлении грешника к покаянию и значении милосердной жалости в сердце, Николай Сергеевич утверждает особое значение для русской духовности образа страждущего и милующего Христа. </w:t>
      </w:r>
    </w:p>
    <w:p w:rsidR="00B02FE2" w:rsidRPr="00206FC2" w:rsidRDefault="00B02FE2" w:rsidP="00B02FE2">
      <w:pPr>
        <w:pStyle w:val="Normal"/>
        <w:spacing w:before="0" w:after="0" w:line="360" w:lineRule="auto"/>
        <w:ind w:left="720" w:firstLine="1134"/>
        <w:jc w:val="both"/>
        <w:rPr>
          <w:szCs w:val="24"/>
        </w:rPr>
      </w:pPr>
      <w:r w:rsidRPr="00206FC2">
        <w:rPr>
          <w:szCs w:val="24"/>
        </w:rPr>
        <w:lastRenderedPageBreak/>
        <w:t>Философия культуры Арсеньева – христоцентрична. Арсеньев видел происхождение христианства в Древней Греции, где пессимистическое представление язычников о смертности человека и мистическая интуиция жизни Бога сменилась благой вестью о вечном воскресении.  Его духовный взор был постоянно устремлен на Христа как на центр духовной жизни и главный источник вдохновения. Обращаясь к наследию русской эмиграции в историко-культурной перспективе, необходимо признать значительный вклад Н.С. Арсеньева в религиозно-философское и культурное возрождение ушедшего века.</w:t>
      </w:r>
    </w:p>
    <w:p w:rsidR="00B02FE2" w:rsidRPr="00206FC2" w:rsidRDefault="00B02FE2" w:rsidP="00B02FE2">
      <w:pPr>
        <w:spacing w:line="360" w:lineRule="auto"/>
        <w:ind w:left="720" w:firstLine="720"/>
        <w:jc w:val="both"/>
        <w:rPr>
          <w:color w:val="000000"/>
          <w:sz w:val="24"/>
          <w:szCs w:val="24"/>
          <w:lang w:val="ru-RU"/>
        </w:rPr>
      </w:pPr>
      <w:r w:rsidRPr="00206FC2">
        <w:rPr>
          <w:color w:val="000000"/>
          <w:sz w:val="24"/>
          <w:szCs w:val="24"/>
          <w:lang w:val="ru-RU"/>
        </w:rPr>
        <w:t xml:space="preserve">Эмигрантов не покидали мысли о том, как проходит жизнь на Родине. Поэтому, каждого, кто приезжал из советской России, встречали, интересовались подробностями возможной духовной жизни или ее отсутствия. В этом смысле интересен эпизод, который вспоминала Вера Александровна Рещикова (урожд. Угримова). Она окончила Фишеровскую классическую гимназию, затем — Музыкальный ритмический институт. В сентябре 1922 года выехала из страны вместе с семьей отца, до 1930 жила в Берлине, затем в Париже. Она рассказывала, как по приезду в Берлин была приглашена в чайный салон на </w:t>
      </w:r>
      <w:r w:rsidRPr="00206FC2">
        <w:rPr>
          <w:color w:val="000000"/>
          <w:sz w:val="24"/>
          <w:szCs w:val="24"/>
        </w:rPr>
        <w:t>Unter</w:t>
      </w:r>
      <w:r w:rsidRPr="00206FC2">
        <w:rPr>
          <w:color w:val="000000"/>
          <w:sz w:val="24"/>
          <w:szCs w:val="24"/>
          <w:lang w:val="ru-RU"/>
        </w:rPr>
        <w:t xml:space="preserve"> </w:t>
      </w:r>
      <w:r w:rsidRPr="00206FC2">
        <w:rPr>
          <w:color w:val="000000"/>
          <w:sz w:val="24"/>
          <w:szCs w:val="24"/>
        </w:rPr>
        <w:t>den</w:t>
      </w:r>
      <w:r w:rsidRPr="00206FC2">
        <w:rPr>
          <w:color w:val="000000"/>
          <w:sz w:val="24"/>
          <w:szCs w:val="24"/>
          <w:lang w:val="ru-RU"/>
        </w:rPr>
        <w:t xml:space="preserve"> </w:t>
      </w:r>
      <w:r w:rsidRPr="00206FC2">
        <w:rPr>
          <w:color w:val="000000"/>
          <w:sz w:val="24"/>
          <w:szCs w:val="24"/>
        </w:rPr>
        <w:t>Linden</w:t>
      </w:r>
      <w:r w:rsidRPr="00206FC2">
        <w:rPr>
          <w:color w:val="000000"/>
          <w:sz w:val="24"/>
          <w:szCs w:val="24"/>
          <w:lang w:val="ru-RU"/>
        </w:rPr>
        <w:t xml:space="preserve">: «Отправляясь на этот вечер, я считала себя безумно элегантной: на мне было переделанное с моей гувернантки пальто, обшитое внизу коричневым мехом, на голове синяя шелковая шапочка, а главное — черные цельные чулки, когда все уже давно носили бежевые. Мечта жизни за пять лет! </w:t>
      </w:r>
    </w:p>
    <w:p w:rsidR="00B02FE2" w:rsidRPr="00206FC2" w:rsidRDefault="00B02FE2" w:rsidP="00B02FE2">
      <w:pPr>
        <w:spacing w:line="360" w:lineRule="auto"/>
        <w:ind w:left="720" w:firstLine="720"/>
        <w:jc w:val="both"/>
        <w:rPr>
          <w:color w:val="000000"/>
          <w:sz w:val="24"/>
          <w:szCs w:val="24"/>
          <w:lang w:val="ru-RU"/>
        </w:rPr>
      </w:pPr>
      <w:r w:rsidRPr="00206FC2">
        <w:rPr>
          <w:color w:val="000000"/>
          <w:sz w:val="24"/>
          <w:szCs w:val="24"/>
          <w:lang w:val="ru-RU"/>
        </w:rPr>
        <w:t xml:space="preserve">Чайный салон мне сразу же не понравился. Это была первая встреча с эмиграцией. Меня начали спрашивать разные глупости: </w:t>
      </w:r>
    </w:p>
    <w:p w:rsidR="00B02FE2" w:rsidRPr="00206FC2" w:rsidRDefault="00B02FE2" w:rsidP="00B02FE2">
      <w:pPr>
        <w:spacing w:line="360" w:lineRule="auto"/>
        <w:ind w:left="720" w:firstLine="720"/>
        <w:jc w:val="both"/>
        <w:rPr>
          <w:color w:val="000000"/>
          <w:sz w:val="24"/>
          <w:szCs w:val="24"/>
          <w:lang w:val="ru-RU"/>
        </w:rPr>
      </w:pPr>
      <w:r w:rsidRPr="00206FC2">
        <w:rPr>
          <w:color w:val="000000"/>
          <w:sz w:val="24"/>
          <w:szCs w:val="24"/>
          <w:lang w:val="ru-RU"/>
        </w:rPr>
        <w:t xml:space="preserve">— А правда, что у вас там все пья-а-аные? </w:t>
      </w:r>
    </w:p>
    <w:p w:rsidR="00B02FE2" w:rsidRPr="00206FC2" w:rsidRDefault="00B02FE2" w:rsidP="00B02FE2">
      <w:pPr>
        <w:spacing w:line="360" w:lineRule="auto"/>
        <w:ind w:left="720" w:firstLine="720"/>
        <w:jc w:val="both"/>
        <w:rPr>
          <w:color w:val="000000"/>
          <w:sz w:val="24"/>
          <w:szCs w:val="24"/>
          <w:lang w:val="ru-RU"/>
        </w:rPr>
      </w:pPr>
      <w:r w:rsidRPr="00206FC2">
        <w:rPr>
          <w:color w:val="000000"/>
          <w:sz w:val="24"/>
          <w:szCs w:val="24"/>
          <w:lang w:val="ru-RU"/>
        </w:rPr>
        <w:t xml:space="preserve">Что на это можно было сказать? Я пыталась что-то объяснить, но очень быстро поняла, что у этих людей абсолютно примитивное отношение к революции и к тому, что делалось в России. Единственный человек, который прислушался ко мне в тот вечер и на следующий день пригласил меня в музей, был евразиец Петр Арапов, в прошлом блестящий кавалергард. Евразийцы многое понимали из того, что происходило в России. Они были обращены лицом к тому, что есть. </w:t>
      </w:r>
    </w:p>
    <w:p w:rsidR="00B02FE2" w:rsidRPr="00206FC2" w:rsidRDefault="00B02FE2" w:rsidP="00B02FE2">
      <w:pPr>
        <w:spacing w:line="360" w:lineRule="auto"/>
        <w:ind w:left="720" w:firstLine="720"/>
        <w:jc w:val="both"/>
        <w:rPr>
          <w:color w:val="000000"/>
          <w:sz w:val="24"/>
          <w:szCs w:val="24"/>
          <w:lang w:val="ru-RU"/>
        </w:rPr>
      </w:pPr>
      <w:r w:rsidRPr="00206FC2">
        <w:rPr>
          <w:color w:val="000000"/>
          <w:sz w:val="24"/>
          <w:szCs w:val="24"/>
          <w:lang w:val="ru-RU"/>
        </w:rPr>
        <w:t>На следующий день Петр Арапов</w:t>
      </w:r>
      <w:r>
        <w:rPr>
          <w:rStyle w:val="aa"/>
          <w:color w:val="000000"/>
          <w:sz w:val="24"/>
          <w:szCs w:val="24"/>
          <w:lang w:val="ru-RU"/>
        </w:rPr>
        <w:footnoteReference w:id="111"/>
      </w:r>
      <w:r w:rsidRPr="00206FC2">
        <w:rPr>
          <w:color w:val="000000"/>
          <w:sz w:val="24"/>
          <w:szCs w:val="24"/>
          <w:lang w:val="ru-RU"/>
        </w:rPr>
        <w:t xml:space="preserve"> пришел к нам в гости вместе с Николаем Арсеньевым, впоследствии известным писателем, историком, богословом. Он был давно знаком с моей матерью по Религиозно-Философскому Обществу, а мы привезли с собой книгу Флоренского «Столп и утверждение </w:t>
      </w:r>
      <w:r w:rsidRPr="00206FC2">
        <w:rPr>
          <w:color w:val="000000"/>
          <w:sz w:val="24"/>
          <w:szCs w:val="24"/>
          <w:lang w:val="ru-RU"/>
        </w:rPr>
        <w:lastRenderedPageBreak/>
        <w:t>истины». И когда они узнали об этом, то попросили разрешения переписать эту книгу от руки!»</w:t>
      </w:r>
      <w:r w:rsidRPr="00206FC2">
        <w:rPr>
          <w:rStyle w:val="aa"/>
          <w:color w:val="000000"/>
          <w:sz w:val="24"/>
          <w:szCs w:val="24"/>
          <w:lang w:val="ru-RU"/>
        </w:rPr>
        <w:footnoteReference w:id="112"/>
      </w:r>
      <w:r w:rsidRPr="00206FC2">
        <w:rPr>
          <w:color w:val="000000"/>
          <w:sz w:val="24"/>
          <w:szCs w:val="24"/>
          <w:lang w:val="ru-RU"/>
        </w:rPr>
        <w:t xml:space="preserve"> </w:t>
      </w:r>
    </w:p>
    <w:p w:rsidR="00B02FE2" w:rsidRPr="00206FC2" w:rsidRDefault="00B02FE2" w:rsidP="00B02FE2">
      <w:pPr>
        <w:spacing w:line="360" w:lineRule="auto"/>
        <w:ind w:left="720" w:firstLine="720"/>
        <w:jc w:val="both"/>
        <w:rPr>
          <w:color w:val="000000"/>
          <w:sz w:val="24"/>
          <w:szCs w:val="24"/>
          <w:lang w:val="ru-RU"/>
        </w:rPr>
      </w:pPr>
      <w:r w:rsidRPr="00206FC2">
        <w:rPr>
          <w:color w:val="000000"/>
          <w:sz w:val="24"/>
          <w:szCs w:val="24"/>
          <w:lang w:val="ru-RU"/>
        </w:rPr>
        <w:t xml:space="preserve">Таковы были особенности эмигрантской жизни. В берлинской жизни Вера Александровна также  выделила религиозно-философские молодежные кружки: Бердяевский, Карсавинский, Франковский, добавляя, что православная молодежь соединялась «в общей вере и желании глубже о ней узнавать». </w:t>
      </w:r>
    </w:p>
    <w:p w:rsidR="00B02FE2" w:rsidRDefault="00B02FE2" w:rsidP="00B02FE2">
      <w:pPr>
        <w:spacing w:line="360" w:lineRule="auto"/>
        <w:ind w:left="720" w:firstLine="1134"/>
        <w:jc w:val="both"/>
        <w:rPr>
          <w:color w:val="000000"/>
          <w:sz w:val="24"/>
          <w:szCs w:val="24"/>
          <w:lang w:val="ru-RU"/>
        </w:rPr>
      </w:pPr>
      <w:r w:rsidRPr="00206FC2">
        <w:rPr>
          <w:color w:val="000000"/>
          <w:sz w:val="24"/>
          <w:szCs w:val="24"/>
          <w:lang w:val="ru-RU"/>
        </w:rPr>
        <w:t>Арсеньев вспоминал о «работе» русской эмиграции в области ее духовного служения. Группировалась эта работа вокруг ряда замечательных людей и, как он замечает, некоторые семьи решали воспитывающую сердце задачу. Например, семья Марии Николаевны Гагариной, которая проживала в русском Баден-Бадене. «Веяние теплоты и доброты, преображенной жизни духа исходило от нее  и незаметно влияло на окружающих. Я невольно думал о моей матери, когда жил в этой очаровательной семье. Жили они в чудном нагорном парке в двух не очень больших домах, соединенных небольшим висячим мостиком. Другой мостик вел прямо из гостиной второго этажа в подымающийся вверх огромный старый сад, поросший родедендроном, сиренью, а еще выше – в персиковую рощу. И чувствовалась тургеневская эпоха… Была в гостиной старая книга с записями бывавших здесь гостей. Бывал здесь, например, поэт граф А.К. Толстой. Из этого радушно-человеческого центра много добра разливалось кругом».</w:t>
      </w:r>
      <w:r w:rsidRPr="00206FC2">
        <w:rPr>
          <w:rStyle w:val="aa"/>
          <w:color w:val="000000"/>
          <w:sz w:val="24"/>
          <w:szCs w:val="24"/>
          <w:lang w:val="ru-RU"/>
        </w:rPr>
        <w:footnoteReference w:id="113"/>
      </w:r>
      <w:r w:rsidRPr="00206FC2">
        <w:rPr>
          <w:color w:val="000000"/>
          <w:sz w:val="24"/>
          <w:szCs w:val="24"/>
          <w:lang w:val="ru-RU"/>
        </w:rPr>
        <w:t xml:space="preserve"> Одухотворение и освящение реальной  жизни по Арсеньеву близко к идее В.С. Соловьева о создании царства Божьего на земле, в определении "практического идеализма" как самого верного и состоятельного мировоззрения, суть которого - в активном и деятельном участии в деле претворения идеала в действительность.</w:t>
      </w:r>
      <w:r w:rsidRPr="00206FC2">
        <w:rPr>
          <w:rStyle w:val="aa"/>
          <w:color w:val="000000"/>
          <w:sz w:val="24"/>
          <w:szCs w:val="24"/>
          <w:lang w:val="ru-RU"/>
        </w:rPr>
        <w:footnoteReference w:id="114"/>
      </w:r>
    </w:p>
    <w:p w:rsidR="00B02FE2" w:rsidRPr="001D79E6" w:rsidRDefault="00B02FE2" w:rsidP="00B02FE2">
      <w:pPr>
        <w:pStyle w:val="Normal"/>
        <w:snapToGrid/>
        <w:spacing w:before="0" w:after="0" w:line="360" w:lineRule="auto"/>
        <w:ind w:left="720"/>
        <w:jc w:val="both"/>
        <w:rPr>
          <w:szCs w:val="24"/>
        </w:rPr>
      </w:pPr>
      <w:r>
        <w:rPr>
          <w:color w:val="000000"/>
          <w:szCs w:val="24"/>
        </w:rPr>
        <w:t>В</w:t>
      </w:r>
      <w:r w:rsidRPr="00B02FE2">
        <w:rPr>
          <w:color w:val="000000"/>
          <w:szCs w:val="24"/>
          <w:lang w:val="en-US"/>
        </w:rPr>
        <w:t xml:space="preserve"> </w:t>
      </w:r>
      <w:r>
        <w:rPr>
          <w:color w:val="000000"/>
          <w:szCs w:val="24"/>
        </w:rPr>
        <w:t>Германии</w:t>
      </w:r>
      <w:r w:rsidRPr="00B02FE2">
        <w:rPr>
          <w:color w:val="000000"/>
          <w:szCs w:val="24"/>
          <w:lang w:val="en-US"/>
        </w:rPr>
        <w:t xml:space="preserve"> </w:t>
      </w:r>
      <w:r>
        <w:rPr>
          <w:color w:val="000000"/>
          <w:szCs w:val="24"/>
        </w:rPr>
        <w:t>вышла</w:t>
      </w:r>
      <w:r w:rsidRPr="00B02FE2">
        <w:rPr>
          <w:color w:val="000000"/>
          <w:szCs w:val="24"/>
          <w:lang w:val="en-US"/>
        </w:rPr>
        <w:t xml:space="preserve"> </w:t>
      </w:r>
      <w:r>
        <w:rPr>
          <w:color w:val="000000"/>
          <w:szCs w:val="24"/>
        </w:rPr>
        <w:t>книга</w:t>
      </w:r>
      <w:r w:rsidRPr="00B02FE2">
        <w:rPr>
          <w:color w:val="000000"/>
          <w:szCs w:val="24"/>
          <w:lang w:val="en-US"/>
        </w:rPr>
        <w:t xml:space="preserve"> </w:t>
      </w:r>
      <w:r>
        <w:rPr>
          <w:color w:val="000000"/>
          <w:szCs w:val="24"/>
        </w:rPr>
        <w:t>Арсеньева</w:t>
      </w:r>
      <w:r w:rsidRPr="00B02FE2">
        <w:rPr>
          <w:color w:val="000000"/>
          <w:szCs w:val="24"/>
          <w:lang w:val="en-US"/>
        </w:rPr>
        <w:t xml:space="preserve"> </w:t>
      </w:r>
      <w:r w:rsidRPr="00B02FE2">
        <w:rPr>
          <w:szCs w:val="24"/>
          <w:lang w:val="en-US"/>
        </w:rPr>
        <w:t>«</w:t>
      </w:r>
      <w:r w:rsidRPr="001D79E6">
        <w:rPr>
          <w:szCs w:val="24"/>
          <w:lang w:val="en-US"/>
        </w:rPr>
        <w:t>Die</w:t>
      </w:r>
      <w:r w:rsidRPr="00B02FE2">
        <w:rPr>
          <w:szCs w:val="24"/>
          <w:lang w:val="en-US"/>
        </w:rPr>
        <w:t xml:space="preserve"> </w:t>
      </w:r>
      <w:r w:rsidRPr="001D79E6">
        <w:rPr>
          <w:szCs w:val="24"/>
          <w:lang w:val="en-US"/>
        </w:rPr>
        <w:t>russische</w:t>
      </w:r>
      <w:r w:rsidRPr="00B02FE2">
        <w:rPr>
          <w:szCs w:val="24"/>
          <w:lang w:val="en-US"/>
        </w:rPr>
        <w:t xml:space="preserve"> </w:t>
      </w:r>
      <w:r w:rsidRPr="001D79E6">
        <w:rPr>
          <w:szCs w:val="24"/>
          <w:lang w:val="en-US"/>
        </w:rPr>
        <w:t>Literatur</w:t>
      </w:r>
      <w:r w:rsidRPr="00B02FE2">
        <w:rPr>
          <w:szCs w:val="24"/>
          <w:lang w:val="en-US"/>
        </w:rPr>
        <w:t xml:space="preserve"> </w:t>
      </w:r>
      <w:r w:rsidRPr="001D79E6">
        <w:rPr>
          <w:szCs w:val="24"/>
          <w:lang w:val="en-US"/>
        </w:rPr>
        <w:t>der</w:t>
      </w:r>
      <w:r w:rsidRPr="00B02FE2">
        <w:rPr>
          <w:szCs w:val="24"/>
          <w:lang w:val="en-US"/>
        </w:rPr>
        <w:t xml:space="preserve"> </w:t>
      </w:r>
      <w:r w:rsidRPr="001D79E6">
        <w:rPr>
          <w:szCs w:val="24"/>
          <w:lang w:val="en-US"/>
        </w:rPr>
        <w:t>Neuzeit</w:t>
      </w:r>
      <w:r w:rsidRPr="00B02FE2">
        <w:rPr>
          <w:szCs w:val="24"/>
          <w:lang w:val="en-US"/>
        </w:rPr>
        <w:t xml:space="preserve"> </w:t>
      </w:r>
      <w:r w:rsidRPr="001D79E6">
        <w:rPr>
          <w:szCs w:val="24"/>
          <w:lang w:val="en-US"/>
        </w:rPr>
        <w:t>und</w:t>
      </w:r>
      <w:r w:rsidRPr="00B02FE2">
        <w:rPr>
          <w:szCs w:val="24"/>
          <w:lang w:val="en-US"/>
        </w:rPr>
        <w:t xml:space="preserve"> </w:t>
      </w:r>
      <w:r w:rsidRPr="001D79E6">
        <w:rPr>
          <w:szCs w:val="24"/>
          <w:lang w:val="en-US"/>
        </w:rPr>
        <w:t>Gegenwert</w:t>
      </w:r>
      <w:r w:rsidRPr="001D79E6">
        <w:rPr>
          <w:szCs w:val="24"/>
          <w:lang w:val="de-DE"/>
        </w:rPr>
        <w:t xml:space="preserve"> in ihren geistigen Zusammenhängen</w:t>
      </w:r>
      <w:r w:rsidRPr="00B02FE2">
        <w:rPr>
          <w:szCs w:val="24"/>
          <w:lang w:val="en-US"/>
        </w:rPr>
        <w:t>»</w:t>
      </w:r>
      <w:r w:rsidRPr="001D79E6">
        <w:rPr>
          <w:szCs w:val="24"/>
          <w:lang w:val="de-DE"/>
        </w:rPr>
        <w:t>. – Mainz, 1929.</w:t>
      </w:r>
      <w:r w:rsidRPr="00B02FE2">
        <w:rPr>
          <w:szCs w:val="24"/>
          <w:lang w:val="en-US"/>
        </w:rPr>
        <w:t xml:space="preserve"> </w:t>
      </w:r>
      <w:r>
        <w:rPr>
          <w:szCs w:val="24"/>
        </w:rPr>
        <w:t xml:space="preserve">Русскую литературу мыслитель страстно любил, понимал, глубоко прочитывал. В книге нашли отражение многие предшествовоавшие литературно-философские учения. В центре его мировоззрения религиозное содержание классической литературы. Его взгляд обращен к глубине духа русской литературы, к природе, как творению Бога, к исследованию грани между творцом и творением. </w:t>
      </w:r>
    </w:p>
    <w:p w:rsidR="00B02FE2" w:rsidRPr="001D79E6" w:rsidRDefault="00B02FE2" w:rsidP="00B02FE2">
      <w:pPr>
        <w:spacing w:line="360" w:lineRule="auto"/>
        <w:ind w:left="720" w:firstLine="1134"/>
        <w:jc w:val="both"/>
        <w:rPr>
          <w:color w:val="000000"/>
          <w:sz w:val="24"/>
          <w:szCs w:val="24"/>
          <w:lang w:val="de-DE"/>
        </w:rPr>
      </w:pPr>
    </w:p>
    <w:p w:rsidR="00B02FE2" w:rsidRPr="00206FC2" w:rsidRDefault="00B02FE2" w:rsidP="00B02FE2">
      <w:pPr>
        <w:spacing w:line="360" w:lineRule="auto"/>
        <w:ind w:left="720" w:firstLine="720"/>
        <w:jc w:val="both"/>
        <w:rPr>
          <w:color w:val="000000"/>
          <w:sz w:val="24"/>
          <w:szCs w:val="24"/>
          <w:lang w:val="ru-RU"/>
        </w:rPr>
      </w:pPr>
    </w:p>
    <w:p w:rsidR="00B02FE2" w:rsidRPr="00206FC2" w:rsidRDefault="00B02FE2" w:rsidP="00B02FE2">
      <w:pPr>
        <w:ind w:left="720"/>
        <w:rPr>
          <w:sz w:val="24"/>
          <w:szCs w:val="24"/>
          <w:lang w:val="ru-RU"/>
        </w:rPr>
      </w:pPr>
    </w:p>
    <w:p w:rsidR="00B02FE2" w:rsidRPr="00206FC2" w:rsidRDefault="00B02FE2" w:rsidP="00B02FE2">
      <w:pPr>
        <w:ind w:left="720" w:firstLine="720"/>
        <w:jc w:val="both"/>
        <w:rPr>
          <w:rFonts w:ascii="Arial" w:hAnsi="Arial" w:cs="Arial"/>
          <w:sz w:val="24"/>
          <w:szCs w:val="24"/>
          <w:lang w:val="ru-RU"/>
        </w:rPr>
      </w:pPr>
    </w:p>
    <w:p w:rsidR="00B02FE2" w:rsidRPr="00206FC2" w:rsidRDefault="00B02FE2" w:rsidP="00B02FE2">
      <w:pPr>
        <w:pStyle w:val="a6"/>
        <w:spacing w:after="270" w:afterAutospacing="0"/>
        <w:ind w:left="720"/>
        <w:rPr>
          <w:rFonts w:ascii="Arial" w:hAnsi="Arial" w:cs="Arial"/>
        </w:rPr>
      </w:pPr>
      <w:r w:rsidRPr="00206FC2">
        <w:rPr>
          <w:rFonts w:ascii="Arial" w:hAnsi="Arial" w:cs="Arial"/>
        </w:rPr>
        <w:br/>
      </w:r>
    </w:p>
    <w:p w:rsidR="00B02FE2" w:rsidRPr="00206FC2" w:rsidRDefault="00B02FE2" w:rsidP="00B02FE2">
      <w:pPr>
        <w:pStyle w:val="Normal"/>
        <w:ind w:left="720"/>
        <w:rPr>
          <w:szCs w:val="24"/>
        </w:rPr>
      </w:pPr>
    </w:p>
    <w:p w:rsidR="00B02FE2" w:rsidRPr="00206FC2" w:rsidRDefault="00B02FE2" w:rsidP="00B02FE2">
      <w:pPr>
        <w:pStyle w:val="Normal"/>
        <w:ind w:left="720"/>
        <w:jc w:val="center"/>
        <w:rPr>
          <w:b/>
          <w:bCs/>
          <w:szCs w:val="24"/>
        </w:rPr>
      </w:pPr>
      <w:r w:rsidRPr="00206FC2">
        <w:rPr>
          <w:b/>
          <w:bCs/>
          <w:szCs w:val="24"/>
        </w:rPr>
        <w:t>Прага</w:t>
      </w:r>
    </w:p>
    <w:p w:rsidR="00B02FE2" w:rsidRPr="00206FC2" w:rsidRDefault="00B02FE2" w:rsidP="00B02FE2">
      <w:pPr>
        <w:pStyle w:val="Normal"/>
        <w:spacing w:before="0" w:after="0" w:line="360" w:lineRule="auto"/>
        <w:ind w:left="720" w:firstLine="1134"/>
        <w:jc w:val="both"/>
        <w:rPr>
          <w:szCs w:val="24"/>
        </w:rPr>
      </w:pPr>
      <w:r w:rsidRPr="00206FC2">
        <w:rPr>
          <w:szCs w:val="24"/>
        </w:rPr>
        <w:t xml:space="preserve">Проживая в Кенигсберге, Арсеньев налаживает взаимоотношения с близкими по духу людьми в Праге. В 1923 году здесь возрождается основанное еще в 1919 году Булгаковым Братство Святой Софии. «Среди его членов было много великих имен русского религиозного ренессанса: Арсеньев, Булгаков, Ельчанинов, Флоровский, Франк, Карташев, Струве, Г. Трубецкой и Зеньковский. Примкнули к ним также Бердяев и Лосский…» </w:t>
      </w:r>
      <w:r w:rsidRPr="00206FC2">
        <w:rPr>
          <w:rStyle w:val="aa"/>
          <w:szCs w:val="24"/>
        </w:rPr>
        <w:footnoteReference w:id="115"/>
      </w:r>
      <w:r w:rsidRPr="00206FC2">
        <w:rPr>
          <w:szCs w:val="24"/>
        </w:rPr>
        <w:t xml:space="preserve"> </w:t>
      </w:r>
    </w:p>
    <w:p w:rsidR="00B02FE2" w:rsidRPr="00206FC2" w:rsidRDefault="00B02FE2" w:rsidP="00B02FE2">
      <w:pPr>
        <w:pStyle w:val="Normal"/>
        <w:spacing w:before="0" w:after="0" w:line="360" w:lineRule="auto"/>
        <w:ind w:left="720" w:firstLine="1134"/>
        <w:jc w:val="both"/>
        <w:rPr>
          <w:szCs w:val="24"/>
        </w:rPr>
      </w:pPr>
      <w:r w:rsidRPr="00206FC2">
        <w:rPr>
          <w:szCs w:val="24"/>
        </w:rPr>
        <w:t xml:space="preserve"> Говоря о русской Праге, Арсеньев продолжает список тех, встречи с которыми он называл «дарами жизненного пути»:  «покоряющей доброты» епископ Сергий Пражский, его друг князь П.Д. Долгоруков, О.М. Врангель, о. Васнецов (сын художника), профессор П.Б. Струве</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Со всеми этими людьми Н.С. Арсеньева роднили не только духовная близость, но и  надежды и устремления, которые были связаны с ролью русской культуры в построении будущей России. В исследованиях Назарова отмечается, что смысл собственного существования превратился для русской эмиграции в миссию. «Миссия у русских эмигрантов возникла не потому, что эмигранты захотели ее иметь. А потому, что от нее невозможно было уклониться – разве что перестать быть собой».</w:t>
      </w:r>
      <w:r w:rsidRPr="00206FC2">
        <w:rPr>
          <w:rStyle w:val="aa"/>
          <w:sz w:val="24"/>
          <w:szCs w:val="24"/>
        </w:rPr>
        <w:footnoteReference w:id="116"/>
      </w:r>
      <w:r w:rsidRPr="00206FC2">
        <w:rPr>
          <w:sz w:val="24"/>
          <w:szCs w:val="24"/>
          <w:lang w:val="ru-RU"/>
        </w:rPr>
        <w:t xml:space="preserve"> Суть  творчества Арсеньева - служение России. Смысл истории человечества для него в свете истинном,  в любви к этому свету. Н.С. Арсеньев видел смысл русской эмиграции в  служении культуре. Культуру он рассматривает  как  всеобщее достояние и порождение народной жизни. Ценности культуры всегда  конкретны и укоренены в народной жизни. Величайший дар, который принесла эмиграцию миру, - писал Николай Сергеевич, - это был ее зов к Богу.</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«А Русская Прага, то есть Прага сосредоточенной русской эмигрантской работы на фоне невероятной архитектурной красоты с ее потрясающе величественными Храдчанами, дворцовым холмом за рекой и всей «Малой строной» дворцов богемской знати эпохи Возрождения или Барокко, церквями и монастырями, с великолепными садами, общественными и частными, при дворцах </w:t>
      </w:r>
      <w:r w:rsidRPr="00206FC2">
        <w:rPr>
          <w:sz w:val="24"/>
          <w:szCs w:val="24"/>
          <w:lang w:val="ru-RU"/>
        </w:rPr>
        <w:lastRenderedPageBreak/>
        <w:t>магнатов! Помню сады в стиле итальянского барокко Х</w:t>
      </w:r>
      <w:r w:rsidRPr="00206FC2">
        <w:rPr>
          <w:sz w:val="24"/>
          <w:szCs w:val="24"/>
        </w:rPr>
        <w:t>VII</w:t>
      </w:r>
      <w:r w:rsidRPr="00206FC2">
        <w:rPr>
          <w:sz w:val="24"/>
          <w:szCs w:val="24"/>
          <w:lang w:val="ru-RU"/>
        </w:rPr>
        <w:t xml:space="preserve"> века при доме-дворце графов Врба -  с террасами, расположенными друг над другом, причем ступеньки с террасы на террасу шли через таинственные базальтовые гроты с бьющими в глубине источниками».</w:t>
      </w:r>
      <w:r w:rsidRPr="00206FC2">
        <w:rPr>
          <w:rStyle w:val="aa"/>
          <w:sz w:val="24"/>
          <w:szCs w:val="24"/>
          <w:lang w:val="ru-RU"/>
        </w:rPr>
        <w:footnoteReference w:id="117"/>
      </w:r>
      <w:r w:rsidRPr="00206FC2">
        <w:rPr>
          <w:sz w:val="24"/>
          <w:szCs w:val="24"/>
          <w:lang w:val="ru-RU"/>
        </w:rPr>
        <w:t xml:space="preserve"> На фоне насыщенности историей и культурой Чешской королевской власти, Римской империи, значительного по числу еврейства, иезуитского ордена в Праге создался и скромный, уютный оазис русской культуры. Его представляли православные приходы, Русский Профессорский дом (П.И. Новгородцев, братья Вернадские, Максимович, Пушкарев, Кульман), Кондаковский семинар по изучению древнецерковного искусства Православного Востока. В центре же духовной культурной жизни Праги стоял епископ Сергий Пражский. О нем Арсеньев вспоминает, как в голодное время он шел на рынок с мешком, покупал овощи и фрукты, приходил домой, варил картошку и свеклу, а потом в этом же мешке на спине разносил их по больницам, навещал одиноких стариков на квартирах. По вторникам он устраивал чайные приемы у себя в комнате, куда приходили старики и студенты, с которыми он говорил о «благодати общения».</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Были в Праге другие носители «благодати общения». Это близкий друг епископа Сергия, князь Петр Дмитриевич Долгоруков (для Арсеньева – дядя Петрик), и его жена княгиня Антонина Михайловна. В Праге их называли «наши святые князья», которые накрывали столы для студенческой молодежи. И эти студенты, закончив образование, присылали пироги для новых студентов. О П.Д. Долгорукове Арсеньев отзывается особенно тепло, потому что он напоминал ему отца. Некоторое физическое сходство (троюродный брат) рождало большую и нежную симпатию. В свое время родители Арсеньева очень дружили со старшим братом Петра Дмитриевича, Николаем Дмитриевичем, Черниговским губернским предводителем, и в честь него назвали своего сына Никола.  Николай Сергеевич Арсеньев о дяде Петрике писал: «Он был, как и его брат, и Григорий Николаевич Трубецкой, и проф. Карташев, и Ариадна Владимировна Тыркова, одним из преданных сотрудников, «знаменосцев» белого движения в Западной Европе и среди эмиграции вообще, - другом и почитателем генерала Врангеля. Он неустанно боролся за пробуждение национального чувства и чувства непримиримости к советской власти. И с этим соединялась горячая христианская вера»</w:t>
      </w:r>
      <w:r w:rsidRPr="00206FC2">
        <w:rPr>
          <w:rStyle w:val="aa"/>
          <w:sz w:val="24"/>
          <w:szCs w:val="24"/>
          <w:lang w:val="ru-RU"/>
        </w:rPr>
        <w:footnoteReference w:id="118"/>
      </w:r>
      <w:r w:rsidRPr="00206FC2">
        <w:rPr>
          <w:sz w:val="24"/>
          <w:szCs w:val="24"/>
          <w:lang w:val="ru-RU"/>
        </w:rPr>
        <w:t>.</w:t>
      </w:r>
    </w:p>
    <w:p w:rsidR="00B02FE2" w:rsidRPr="00206FC2" w:rsidRDefault="00B02FE2" w:rsidP="00B02FE2">
      <w:pPr>
        <w:ind w:left="720" w:firstLine="851"/>
        <w:jc w:val="both"/>
        <w:rPr>
          <w:sz w:val="24"/>
          <w:szCs w:val="24"/>
          <w:lang w:val="ru-RU"/>
        </w:rPr>
      </w:pPr>
      <w:r w:rsidRPr="00206FC2">
        <w:rPr>
          <w:sz w:val="24"/>
          <w:szCs w:val="24"/>
          <w:lang w:val="ru-RU"/>
        </w:rPr>
        <w:t xml:space="preserve">В Архиве русского зарубежья, в Доме М. Цветаевой, есть книга Н.С.Арсеньева «Из жизни духа», Варшава, 1935, дарственная надпись автора на </w:t>
      </w:r>
      <w:r w:rsidRPr="00206FC2">
        <w:rPr>
          <w:sz w:val="24"/>
          <w:szCs w:val="24"/>
          <w:lang w:val="ru-RU"/>
        </w:rPr>
        <w:lastRenderedPageBreak/>
        <w:t>ней гласит: «Дорогому дяде Петрику от любящего и благодарного племянника Николая». После этой записи следует уже официальная: «Экземпляр поврежден во время бомбежки в  Варшаве».</w:t>
      </w:r>
    </w:p>
    <w:p w:rsidR="00B02FE2" w:rsidRPr="00206FC2" w:rsidRDefault="00B02FE2" w:rsidP="00B02FE2">
      <w:pPr>
        <w:ind w:left="720" w:firstLine="851"/>
        <w:jc w:val="both"/>
        <w:rPr>
          <w:sz w:val="24"/>
          <w:szCs w:val="24"/>
          <w:lang w:val="ru-RU"/>
        </w:rPr>
      </w:pPr>
      <w:r w:rsidRPr="00206FC2">
        <w:rPr>
          <w:sz w:val="24"/>
          <w:szCs w:val="24"/>
          <w:lang w:val="ru-RU"/>
        </w:rPr>
        <w:t>Дядя Петрик был вице-председателем первой государственной Думы. Семья не поддерживала кадетские взгляды братьев близнецов. Но в 1926 году, встретившись с ним на эмигрантском съезде в Париже, я был очарован его благородством и добротой. И с этим соединялась горячая христианская вера, сообразно которой он жил. Это был истинный служитель божий, праведник и служитель России. И как много у него было юношеского жара, любви к красоте!»</w:t>
      </w:r>
      <w:r w:rsidRPr="00206FC2">
        <w:rPr>
          <w:rStyle w:val="aa"/>
          <w:sz w:val="24"/>
          <w:szCs w:val="24"/>
          <w:lang w:val="ru-RU"/>
        </w:rPr>
        <w:footnoteReference w:id="119"/>
      </w:r>
    </w:p>
    <w:p w:rsidR="00B02FE2" w:rsidRPr="00206FC2" w:rsidRDefault="00B02FE2" w:rsidP="00B02FE2">
      <w:pPr>
        <w:spacing w:line="360" w:lineRule="auto"/>
        <w:ind w:left="720" w:firstLine="900"/>
        <w:jc w:val="both"/>
        <w:rPr>
          <w:sz w:val="24"/>
          <w:szCs w:val="24"/>
          <w:lang w:val="ru-RU"/>
        </w:rPr>
      </w:pPr>
      <w:r w:rsidRPr="00206FC2">
        <w:rPr>
          <w:sz w:val="24"/>
          <w:szCs w:val="24"/>
          <w:lang w:val="ru-RU"/>
        </w:rPr>
        <w:t>Центром притяжения русской эмиграции в Праге  была и Ольга Михайловна Врангель, о которой Арсеньев писал, что она сияла тихим светом доброты, при большом уме, сердечном такте и подлинном чувстве юмора. Она хлопотала за тех, кто был в особенно трудном материальном положении, мирила или старалась примирить враждующих.</w:t>
      </w:r>
    </w:p>
    <w:p w:rsidR="00B02FE2" w:rsidRPr="00206FC2" w:rsidRDefault="00B02FE2" w:rsidP="00B02FE2">
      <w:pPr>
        <w:pStyle w:val="Normal"/>
        <w:ind w:left="720" w:firstLine="900"/>
        <w:jc w:val="both"/>
        <w:rPr>
          <w:szCs w:val="24"/>
        </w:rPr>
      </w:pPr>
      <w:r w:rsidRPr="00206FC2">
        <w:rPr>
          <w:szCs w:val="24"/>
        </w:rPr>
        <w:t>В Праге также активно действовала Академическая Группа. При материальной и моральной помощи Чехословацкого правительства, президента Масарика, известной в истории эмиграции как "русская акция", были созданы в начале 20-х годов различные профессиональные и научные институты. Их профессорами стали передовые ученые-эмигранты, а студентам-эмигрантам выдавались стипендии. "Русская акция" также способствовала возникновению в Праге знаменитого уникального Семинара академика Н.П. Кондакова, научного института по изучению иконописи, древнерусского, византийского и восточного искусств в сравнительно-историческом плане. Существовали и другие эмигрантские учреждения, например, Народный университет в Праге, способствовавший изданию научных работ своих сотрудников. Таким образом, благодаря этим академическим группировкам русского зарубежья, сохранялась и спасалась от уничтожения русская наука и русская культура, особенно в плане гуманитарных и общественно-политических дисциплин</w:t>
      </w:r>
      <w:r w:rsidRPr="00206FC2">
        <w:rPr>
          <w:rStyle w:val="aa"/>
          <w:szCs w:val="24"/>
        </w:rPr>
        <w:footnoteReference w:id="120"/>
      </w:r>
      <w:r w:rsidRPr="00206FC2">
        <w:rPr>
          <w:szCs w:val="24"/>
        </w:rPr>
        <w:t xml:space="preserve">. </w:t>
      </w:r>
    </w:p>
    <w:p w:rsidR="00B02FE2" w:rsidRPr="00206FC2" w:rsidRDefault="00B02FE2" w:rsidP="00B02FE2">
      <w:pPr>
        <w:spacing w:line="360" w:lineRule="auto"/>
        <w:ind w:left="720" w:firstLine="1134"/>
        <w:jc w:val="both"/>
        <w:rPr>
          <w:sz w:val="24"/>
          <w:szCs w:val="24"/>
          <w:lang w:val="ru-RU"/>
        </w:rPr>
      </w:pP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По выражению Арсеньева, «семена истинного христианства» сеялись в Праге: епископом Сергием, отцом Васнецовым (сыном художника), архимандритом Исаакием, П.И. Новгородцевым, профессором Кондаковым и многими другими. Семена эти сеялись «в сердца русского молодого поколения, собиравшегося здесь из разных стран. Великое дело сделала русская Прага. Не могут эти семена пропасть бесплодно».</w:t>
      </w:r>
      <w:r w:rsidRPr="00206FC2">
        <w:rPr>
          <w:rStyle w:val="aa"/>
          <w:sz w:val="24"/>
          <w:szCs w:val="24"/>
          <w:lang w:val="ru-RU"/>
        </w:rPr>
        <w:footnoteReference w:id="121"/>
      </w:r>
    </w:p>
    <w:p w:rsidR="00B02FE2" w:rsidRPr="00206FC2" w:rsidRDefault="00B02FE2" w:rsidP="00B02FE2">
      <w:pPr>
        <w:pStyle w:val="21"/>
        <w:ind w:left="720" w:firstLine="720"/>
        <w:jc w:val="center"/>
        <w:rPr>
          <w:b/>
          <w:snapToGrid w:val="0"/>
          <w:sz w:val="24"/>
          <w:szCs w:val="24"/>
          <w:lang w:val="ru-RU"/>
        </w:rPr>
      </w:pPr>
      <w:r w:rsidRPr="00206FC2">
        <w:rPr>
          <w:b/>
          <w:snapToGrid w:val="0"/>
          <w:sz w:val="24"/>
          <w:szCs w:val="24"/>
          <w:lang w:val="ru-RU"/>
        </w:rPr>
        <w:t>Варшава</w:t>
      </w:r>
    </w:p>
    <w:p w:rsidR="00B02FE2" w:rsidRPr="00206FC2" w:rsidRDefault="00B02FE2" w:rsidP="00B02FE2">
      <w:pPr>
        <w:pStyle w:val="21"/>
        <w:ind w:left="720" w:firstLine="720"/>
        <w:jc w:val="center"/>
        <w:rPr>
          <w:b/>
          <w:snapToGrid w:val="0"/>
          <w:sz w:val="24"/>
          <w:szCs w:val="24"/>
          <w:lang w:val="ru-RU"/>
        </w:rPr>
      </w:pP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xml:space="preserve">В течение двенадцати лет, с 1926 по 1938 годы, работая в Кенигсбергском университете, Н.С. Арсеньев был также профессором по Новому Завету, по </w:t>
      </w:r>
      <w:r w:rsidRPr="00206FC2">
        <w:rPr>
          <w:snapToGrid w:val="0"/>
          <w:sz w:val="24"/>
          <w:szCs w:val="24"/>
          <w:lang w:val="ru-RU"/>
        </w:rPr>
        <w:lastRenderedPageBreak/>
        <w:t xml:space="preserve">истории религии и сравнительному богословию </w:t>
      </w:r>
      <w:r w:rsidRPr="00206FC2">
        <w:rPr>
          <w:snapToGrid w:val="0"/>
          <w:sz w:val="24"/>
          <w:szCs w:val="24"/>
        </w:rPr>
        <w:t>Studium</w:t>
      </w:r>
      <w:r w:rsidRPr="00206FC2">
        <w:rPr>
          <w:snapToGrid w:val="0"/>
          <w:sz w:val="24"/>
          <w:szCs w:val="24"/>
          <w:lang w:val="ru-RU"/>
        </w:rPr>
        <w:t xml:space="preserve"> </w:t>
      </w:r>
      <w:r w:rsidRPr="00206FC2">
        <w:rPr>
          <w:snapToGrid w:val="0"/>
          <w:sz w:val="24"/>
          <w:szCs w:val="24"/>
        </w:rPr>
        <w:t>Teologii</w:t>
      </w:r>
      <w:r w:rsidRPr="00206FC2">
        <w:rPr>
          <w:snapToGrid w:val="0"/>
          <w:sz w:val="24"/>
          <w:szCs w:val="24"/>
          <w:lang w:val="ru-RU"/>
        </w:rPr>
        <w:t xml:space="preserve"> </w:t>
      </w:r>
      <w:r w:rsidRPr="00206FC2">
        <w:rPr>
          <w:snapToGrid w:val="0"/>
          <w:sz w:val="24"/>
          <w:szCs w:val="24"/>
        </w:rPr>
        <w:t>Pravoslawnej</w:t>
      </w:r>
      <w:r w:rsidRPr="00206FC2">
        <w:rPr>
          <w:snapToGrid w:val="0"/>
          <w:sz w:val="24"/>
          <w:szCs w:val="24"/>
          <w:lang w:val="ru-RU"/>
        </w:rPr>
        <w:t xml:space="preserve"> в Варшавском государственном университете, читал также курсы: «Основы теологии» и «Догматическая теология».</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Приглашение Н.С. Арсеньева в Варшавский университет состоялось благодаря рекомендации русского философа Н.О. Лосского, работавшего тогда в Праге. Лосский вспоминал:</w:t>
      </w:r>
    </w:p>
    <w:p w:rsidR="00B02FE2" w:rsidRPr="00206FC2" w:rsidRDefault="00B02FE2" w:rsidP="00B02FE2">
      <w:pPr>
        <w:ind w:left="720" w:firstLine="720"/>
        <w:jc w:val="both"/>
        <w:rPr>
          <w:iCs/>
          <w:snapToGrid w:val="0"/>
          <w:sz w:val="24"/>
          <w:szCs w:val="24"/>
          <w:lang w:val="ru-RU"/>
        </w:rPr>
      </w:pPr>
      <w:r w:rsidRPr="00206FC2">
        <w:rPr>
          <w:snapToGrid w:val="0"/>
          <w:sz w:val="24"/>
          <w:szCs w:val="24"/>
          <w:lang w:val="ru-RU"/>
        </w:rPr>
        <w:t xml:space="preserve"> </w:t>
      </w:r>
      <w:r w:rsidRPr="00206FC2">
        <w:rPr>
          <w:iCs/>
          <w:snapToGrid w:val="0"/>
          <w:sz w:val="24"/>
          <w:szCs w:val="24"/>
          <w:lang w:val="ru-RU"/>
        </w:rPr>
        <w:t>«В марте 1925 года я был приглашен в Варшаву прочитать две лекции в Польском философском институте. Много хлопотал о том, чтобы приглашение состоялось, Ф.Я. Парчевский, бывший моим слушателем в Петербургском университете. Одною из целей этого приглашения было намерение предложить мне кафедру философии на Православном отделении Богословского факультета в Варшавском университете. Мне намекали при этом, что со временем я смогу получить кафедру и на философском факультете. Уже едучи в Варшаву, я решил, что никоим образом не приму этого предложения…  Тяжело было для меня то, что польское общество, имея в виду наличие во мне польской крови, выдавало меня за поляка. Несмотря на мою симпатию к польскому народу и признание его высоких духовных достоинств, все это шло вразрез с моим русским национальным сознанием…</w:t>
      </w:r>
    </w:p>
    <w:p w:rsidR="00B02FE2" w:rsidRPr="00206FC2" w:rsidRDefault="00B02FE2" w:rsidP="00B02FE2">
      <w:pPr>
        <w:ind w:left="720" w:firstLine="720"/>
        <w:jc w:val="both"/>
        <w:rPr>
          <w:snapToGrid w:val="0"/>
          <w:sz w:val="24"/>
          <w:szCs w:val="24"/>
          <w:lang w:val="ru-RU"/>
        </w:rPr>
      </w:pPr>
      <w:r w:rsidRPr="00206FC2">
        <w:rPr>
          <w:iCs/>
          <w:snapToGrid w:val="0"/>
          <w:sz w:val="24"/>
          <w:szCs w:val="24"/>
          <w:lang w:val="ru-RU"/>
        </w:rPr>
        <w:t>… Когда мне задали вопрос, кого я посоветовал бы пригласить на Православное отделение для чтения философских лекций, я особенно указывал на Н.С. Арсеньева. Он действительно был приглашен и с тех пор периодически приезжал в Варшаву, продолжая жить в Кенигсберге и преподавать в тамошнем университете»</w:t>
      </w:r>
      <w:r w:rsidRPr="00206FC2">
        <w:rPr>
          <w:rStyle w:val="aa"/>
          <w:iCs/>
          <w:snapToGrid w:val="0"/>
          <w:sz w:val="24"/>
          <w:szCs w:val="24"/>
          <w:lang w:val="ru-RU"/>
        </w:rPr>
        <w:footnoteReference w:id="122"/>
      </w:r>
      <w:r w:rsidRPr="00206FC2">
        <w:rPr>
          <w:i/>
          <w:snapToGrid w:val="0"/>
          <w:sz w:val="24"/>
          <w:szCs w:val="24"/>
          <w:lang w:val="ru-RU"/>
        </w:rPr>
        <w:t xml:space="preserve">    </w:t>
      </w:r>
      <w:r w:rsidRPr="00206FC2">
        <w:rPr>
          <w:snapToGrid w:val="0"/>
          <w:sz w:val="24"/>
          <w:szCs w:val="24"/>
          <w:lang w:val="ru-RU"/>
        </w:rPr>
        <w:t xml:space="preserve"> </w:t>
      </w:r>
    </w:p>
    <w:p w:rsidR="00B02FE2" w:rsidRPr="00206FC2" w:rsidRDefault="00B02FE2" w:rsidP="00B02FE2">
      <w:pPr>
        <w:ind w:left="720" w:firstLine="720"/>
        <w:jc w:val="both"/>
        <w:rPr>
          <w:i/>
          <w:snapToGrid w:val="0"/>
          <w:sz w:val="24"/>
          <w:szCs w:val="24"/>
          <w:lang w:val="ru-RU"/>
        </w:rPr>
      </w:pPr>
      <w:r w:rsidRPr="00206FC2">
        <w:rPr>
          <w:snapToGrid w:val="0"/>
          <w:sz w:val="24"/>
          <w:szCs w:val="24"/>
          <w:lang w:val="ru-RU"/>
        </w:rPr>
        <w:t xml:space="preserve">В феврале 1926 года ректор Варшавского университета профессор Стефан Пеньковский обратился в Министерство с просьбой утвердить договор с профессором Н.С. Арсеньевым в объёме 4 часов лекций и 4 часов практических занятий еженедельно в должности профессора </w:t>
      </w:r>
      <w:r w:rsidRPr="00206FC2">
        <w:rPr>
          <w:iCs/>
          <w:snapToGrid w:val="0"/>
          <w:sz w:val="24"/>
          <w:szCs w:val="24"/>
          <w:lang w:val="ru-RU"/>
        </w:rPr>
        <w:t xml:space="preserve">надзвычайного </w:t>
      </w:r>
      <w:r w:rsidRPr="00206FC2">
        <w:rPr>
          <w:snapToGrid w:val="0"/>
          <w:sz w:val="24"/>
          <w:szCs w:val="24"/>
          <w:lang w:val="ru-RU"/>
        </w:rPr>
        <w:t>(</w:t>
      </w:r>
      <w:r w:rsidRPr="00206FC2">
        <w:rPr>
          <w:snapToGrid w:val="0"/>
          <w:sz w:val="24"/>
          <w:szCs w:val="24"/>
        </w:rPr>
        <w:t>nadzwyczajnego</w:t>
      </w:r>
      <w:r w:rsidRPr="00206FC2">
        <w:rPr>
          <w:snapToGrid w:val="0"/>
          <w:sz w:val="24"/>
          <w:szCs w:val="24"/>
          <w:lang w:val="ru-RU"/>
        </w:rPr>
        <w:t xml:space="preserve">), он сопроводил ее характеристикой: </w:t>
      </w:r>
      <w:r w:rsidRPr="00206FC2">
        <w:rPr>
          <w:iCs/>
          <w:snapToGrid w:val="0"/>
          <w:sz w:val="24"/>
          <w:szCs w:val="24"/>
          <w:lang w:val="ru-RU"/>
        </w:rPr>
        <w:t>"Работы г-на Арсеньева отличаются серьезным научным подходом, благодаря которому они нашли полное признание в профессиональных кругах... Г-н Арсеньев фактически обладает квалификацией профессора звычайного (</w:t>
      </w:r>
      <w:r w:rsidRPr="00206FC2">
        <w:rPr>
          <w:iCs/>
          <w:snapToGrid w:val="0"/>
          <w:sz w:val="24"/>
          <w:szCs w:val="24"/>
        </w:rPr>
        <w:t>zwyczajnego</w:t>
      </w:r>
      <w:r w:rsidRPr="00206FC2">
        <w:rPr>
          <w:iCs/>
          <w:snapToGrid w:val="0"/>
          <w:sz w:val="24"/>
          <w:szCs w:val="24"/>
          <w:lang w:val="ru-RU"/>
        </w:rPr>
        <w:t>), и если он не утверждается на эту должность сейчас, то только по причине того, что Министерство не выделило соответствующего кредита..."</w:t>
      </w:r>
      <w:r w:rsidRPr="00206FC2">
        <w:rPr>
          <w:rStyle w:val="aa"/>
          <w:iCs/>
          <w:snapToGrid w:val="0"/>
          <w:sz w:val="24"/>
          <w:szCs w:val="24"/>
          <w:lang w:val="ru-RU"/>
        </w:rPr>
        <w:footnoteReference w:id="123"/>
      </w:r>
      <w:r w:rsidRPr="00206FC2">
        <w:rPr>
          <w:iCs/>
          <w:snapToGrid w:val="0"/>
          <w:sz w:val="24"/>
          <w:szCs w:val="24"/>
          <w:lang w:val="ru-RU"/>
        </w:rPr>
        <w:t xml:space="preserve">   </w:t>
      </w:r>
      <w:r w:rsidRPr="00206FC2">
        <w:rPr>
          <w:i/>
          <w:snapToGrid w:val="0"/>
          <w:sz w:val="24"/>
          <w:szCs w:val="24"/>
          <w:lang w:val="ru-RU"/>
        </w:rPr>
        <w:t xml:space="preserve"> </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Позже Н.С. Арсеньев не только читал лекции в Варшавском университете, но и заведовал кафедрой Нового Завета и сравнительной теологии. Он  руководил и дипломными работами студентов.</w:t>
      </w:r>
    </w:p>
    <w:p w:rsidR="00B02FE2" w:rsidRPr="00206FC2" w:rsidRDefault="00B02FE2" w:rsidP="00B02FE2">
      <w:pPr>
        <w:pStyle w:val="21"/>
        <w:ind w:left="720" w:firstLine="720"/>
        <w:rPr>
          <w:bCs/>
          <w:snapToGrid w:val="0"/>
          <w:sz w:val="24"/>
          <w:szCs w:val="24"/>
          <w:lang w:val="ru-RU"/>
        </w:rPr>
      </w:pPr>
      <w:r w:rsidRPr="00206FC2">
        <w:rPr>
          <w:bCs/>
          <w:snapToGrid w:val="0"/>
          <w:sz w:val="24"/>
          <w:szCs w:val="24"/>
          <w:lang w:val="ru-RU"/>
        </w:rPr>
        <w:t>Следует сказать несколько  слов о русской эмиграции в Польше.</w:t>
      </w: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 xml:space="preserve">После революции 1917 года в России огромное число российских эмигрантов оказалось в Польше. </w:t>
      </w: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Польское правительство основало  православный богословский факультет в Варшавском университете для православного меньшинства, которое было довольно многочисленно – 4,5 миллиона. На православном богословском факультете, по воспоминаниям Н.С. Арсеньева,  было от 130 до 170 студентов, которые все знали русский и для значительной части он был родным; государственным языком был польский.</w:t>
      </w: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 xml:space="preserve">Варшава располагала тогда единственным высшим учебным заведением Русской церкви после того, как в Советской России были закрыты все духовные </w:t>
      </w:r>
      <w:r w:rsidRPr="00206FC2">
        <w:rPr>
          <w:snapToGrid w:val="0"/>
          <w:sz w:val="24"/>
          <w:szCs w:val="24"/>
          <w:lang w:val="ru-RU"/>
        </w:rPr>
        <w:lastRenderedPageBreak/>
        <w:t xml:space="preserve">академии. Эмигранты из России имели возможность в Польше сохранять русскую православную культуру, которая в это время выкорчевывалась в большевистской стране. Русским эмигрантам пришлось пережить немало трагических событий, в том числе среди них - разрушение Александро-Невского кафедрального собора в Варшаве. Решение Сейма связано было с напоминанием о тех годах, когда Польша входила в состав России. В 1927 году был взорван собор в Варшаве, а через  несколько лет - храм Христа Спасителя в Москве, пятым настоятелем которого был дядя Н. С. Арсеньева – отец Иоанн (Иван Васильевич Арсеньев), высланный в Тверь, где он  скончался в 1936 году.  </w:t>
      </w: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 xml:space="preserve">В Польше в 20-ые годы  </w:t>
      </w:r>
      <w:r w:rsidRPr="00206FC2">
        <w:rPr>
          <w:snapToGrid w:val="0"/>
          <w:sz w:val="24"/>
          <w:szCs w:val="24"/>
        </w:rPr>
        <w:t>XX</w:t>
      </w:r>
      <w:r w:rsidRPr="00206FC2">
        <w:rPr>
          <w:snapToGrid w:val="0"/>
          <w:sz w:val="24"/>
          <w:szCs w:val="24"/>
          <w:lang w:val="ru-RU"/>
        </w:rPr>
        <w:t xml:space="preserve"> века тем не менее находила место русская культурная и религиозная жизнь. В Варшаве был центр Союза объединенных русских эмигрантских организаций. В столице Польши располагался Российский комитет, Русский дом, Общество помощи русским эмигрантам, Общество русских юристов, Русская Академическая группа, Союз русских писателей, Союз русских студентов. Действовало русское телеграфное агентство, русские издательства, выходили русские периодические издания, около 40 православных журналов.</w:t>
      </w:r>
    </w:p>
    <w:p w:rsidR="00B02FE2" w:rsidRPr="00206FC2" w:rsidRDefault="00B02FE2" w:rsidP="00B02FE2">
      <w:pPr>
        <w:ind w:left="720" w:firstLine="720"/>
        <w:jc w:val="both"/>
        <w:rPr>
          <w:iCs/>
          <w:snapToGrid w:val="0"/>
          <w:sz w:val="24"/>
          <w:szCs w:val="24"/>
          <w:lang w:val="ru-RU"/>
        </w:rPr>
      </w:pPr>
      <w:r w:rsidRPr="00206FC2">
        <w:rPr>
          <w:snapToGrid w:val="0"/>
          <w:sz w:val="24"/>
          <w:szCs w:val="24"/>
          <w:lang w:val="ru-RU"/>
        </w:rPr>
        <w:t>Арсеньев вспоминал: «В течение 12 лет я был профессором… Польского государственного университета. … Я ездил в Варшаву из Кенигсберга три раза в месяц, иногда 4 раза, то есть почти каждую неделю и читал в Варшаве 14 часов лекций. В Кенигсберге в оставшиеся три дня недели – 12 часов. Дорога была утомительна! Одиннадцать часов по железной дороге, большей частью ночью, с двумя пересадками</w:t>
      </w:r>
      <w:r w:rsidRPr="00206FC2">
        <w:rPr>
          <w:iCs/>
          <w:snapToGrid w:val="0"/>
          <w:sz w:val="24"/>
          <w:szCs w:val="24"/>
          <w:lang w:val="ru-RU"/>
        </w:rPr>
        <w:t>»</w:t>
      </w:r>
      <w:r w:rsidRPr="00206FC2">
        <w:rPr>
          <w:rStyle w:val="aa"/>
          <w:iCs/>
          <w:snapToGrid w:val="0"/>
          <w:sz w:val="24"/>
          <w:szCs w:val="24"/>
          <w:lang w:val="ru-RU"/>
        </w:rPr>
        <w:footnoteReference w:id="124"/>
      </w:r>
      <w:r w:rsidRPr="00206FC2">
        <w:rPr>
          <w:iCs/>
          <w:snapToGrid w:val="0"/>
          <w:sz w:val="24"/>
          <w:szCs w:val="24"/>
          <w:lang w:val="ru-RU"/>
        </w:rPr>
        <w:t>.</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xml:space="preserve">  Почему Арсеньев пошел на это физически утомительное совмещение двух работ? Кроме поиска дополнительных средств для выкупа у СССР оставшихся там матери, старшего брата, двух сестер и других родственников, отбывавших ссылку в Архангельской области, Арсеньевым двигало желание общения с православными людьми, молодежью, с близкими ему по духу коллегами. Среди них в  первую очередь следует назвать митрополита Дионисия (1876-1960), профессора Варшавского университета. Мирское имя митрополита Дионисия - Константин Николаевич Валединский. Он родился в Муроме Владимирской губернии, окончил Казанскую духовную академию. Отец Дионисий в 1924 году стал "Митрополитом Варшавским и всея Польши". Польская православная церковь поддерживалась правительством Юзефа Пилсудского. Митрополит Дионисий оставался на своей должности до 1948 года, до прихода к власти коммунистического правительства, после чего он был выселен из Варшавы, жил в Сосновце в нужде, оставшись без средств к существованию.</w:t>
      </w: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В Варшавском университете Н.С. Арсеньев  работал также вместе с архимандритом Илларионом Васдекасом, проф. Александром Лотоцким, проф. Михаилом Зузыкиным, проф. Дмитрием Дорошенко, Владимиром Кулаковым, В. Бидновым, И. Огиенко. Большой любовью студентов пользовался преподаватель патрологии архимандрит Григорий (Григол Романозович Перадзе), который служил также в Кафедральном соборе Св. Марии Магдалины в Варшаве. Он погиб в 1942 году в Освенциме, будучи участником Варшавского сопротивления. Архимандрит добровольно пошел на смерть вместо другого заключенного. В 1995 году причислен Грузинской православной церковью к лику святых, является также святым Польской Православной церкви.</w:t>
      </w: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 xml:space="preserve">Преподавание в двух университетах все же не было достаточным наполнением жизни профессора Арсеньева. И он много ездил читать лекции в Англию (между 1927 и 1936 годами – 20 раз), в Швейцарию (Лозанну, Женеву, </w:t>
      </w:r>
      <w:r w:rsidRPr="00206FC2">
        <w:rPr>
          <w:snapToGrid w:val="0"/>
          <w:sz w:val="24"/>
          <w:szCs w:val="24"/>
          <w:lang w:val="ru-RU"/>
        </w:rPr>
        <w:lastRenderedPageBreak/>
        <w:t xml:space="preserve">Монтрё, Берн, Базель, Цюрих), в ряд университетских городов Германии, а также Восточной Франции (Гренобль, Страсбург). </w:t>
      </w:r>
    </w:p>
    <w:p w:rsidR="00B02FE2" w:rsidRPr="00206FC2" w:rsidRDefault="00B02FE2" w:rsidP="00B02FE2">
      <w:pPr>
        <w:ind w:left="720" w:firstLine="720"/>
        <w:jc w:val="both"/>
        <w:rPr>
          <w:snapToGrid w:val="0"/>
          <w:sz w:val="24"/>
          <w:szCs w:val="24"/>
          <w:lang w:val="ru-RU"/>
        </w:rPr>
      </w:pP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 xml:space="preserve">Среди студентов Варшавского университета был Виталий Михайлович Боровой. Ученик Н.С. Арсеньева, протопресвитер Виталий Боровой в 30-е годы </w:t>
      </w:r>
      <w:r w:rsidRPr="00206FC2">
        <w:rPr>
          <w:snapToGrid w:val="0"/>
          <w:sz w:val="24"/>
          <w:szCs w:val="24"/>
        </w:rPr>
        <w:t>XX</w:t>
      </w:r>
      <w:r w:rsidRPr="00206FC2">
        <w:rPr>
          <w:snapToGrid w:val="0"/>
          <w:sz w:val="24"/>
          <w:szCs w:val="24"/>
          <w:lang w:val="ru-RU"/>
        </w:rPr>
        <w:t xml:space="preserve"> века закончил семинарию в Вильнюсе, затем - православный богословский факультет Варшавского университета. Он вспоминает, как был старостой курса, любил учиться, и сокурсники окрестили его Моисеем, за благочестие и пророческий дух. В.М. Боровой отмечал также, что Н.С. Арсеньев и архимандрит Григорий были его любимыми учителями. В настоящее время отец Виталий проживает в Москве, он Почетный настоятель храма Воскресения Словущего на ул. Неждановой, награжден Орденом «За заслуги перед Отечеством», </w:t>
      </w:r>
      <w:r w:rsidRPr="00206FC2">
        <w:rPr>
          <w:snapToGrid w:val="0"/>
          <w:sz w:val="24"/>
          <w:szCs w:val="24"/>
        </w:rPr>
        <w:t>III</w:t>
      </w:r>
      <w:r w:rsidRPr="00206FC2">
        <w:rPr>
          <w:snapToGrid w:val="0"/>
          <w:sz w:val="24"/>
          <w:szCs w:val="24"/>
          <w:lang w:val="ru-RU"/>
        </w:rPr>
        <w:t xml:space="preserve"> степени.  Вспоминая свою варшавскую юность, Виталий Боровой рассказывал, как шел с Арсеньевым по улицам Варшавы до кафе у моста через Вислу, где встречались русские эмигранты. </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xml:space="preserve">В.М. Боровой вел активную международную деятельность, был членом делегации наблюдателей Московского патриархата на Втором  Ватиканском соборе. С 1961 по 1966 и с 1973 годов являлся членом Центрального комитета и рабочего комитета комиссии «Вера и устройство» Всемирного Совета церквей. </w:t>
      </w:r>
    </w:p>
    <w:p w:rsidR="00B02FE2" w:rsidRPr="00206FC2" w:rsidRDefault="00B02FE2" w:rsidP="00B02FE2">
      <w:pPr>
        <w:ind w:left="720" w:firstLine="720"/>
        <w:jc w:val="both"/>
        <w:rPr>
          <w:b/>
          <w:snapToGrid w:val="0"/>
          <w:sz w:val="24"/>
          <w:szCs w:val="24"/>
          <w:lang w:val="ru-RU"/>
        </w:rPr>
      </w:pPr>
      <w:r w:rsidRPr="00206FC2">
        <w:rPr>
          <w:snapToGrid w:val="0"/>
          <w:sz w:val="24"/>
          <w:szCs w:val="24"/>
          <w:lang w:val="ru-RU"/>
        </w:rPr>
        <w:t>23 февраля 2001 года ОВЦС Московского патриархата посетил Советник республики Польша Казимир Моравский. Его сопровождали 1-й секретарь посольства Польши в Москве консул Адам Перловский, сотрудник посольства Польши в Москве Ричард Наврат, священник Михаил Дудич (Польская православная церковь). Казимир Моравский вручил профессору-протопресвитеру, доктору богословия Виталию Михайловичу Боровому Премию Святого Адальберта, отметив, что Президент Польши удостоил отца Виталия этой награды за труды по укреплению межцерковных и международных связей. «Награждение видного деятеля Православной церкви государственной наградой Польши призвано подчеркнуть роль христиан в процессе сближения братских славянских народов», - заявил К. Моравский</w:t>
      </w:r>
      <w:r w:rsidRPr="00206FC2">
        <w:rPr>
          <w:rStyle w:val="aa"/>
          <w:snapToGrid w:val="0"/>
          <w:sz w:val="24"/>
          <w:szCs w:val="24"/>
          <w:lang w:val="ru-RU"/>
        </w:rPr>
        <w:footnoteReference w:id="125"/>
      </w:r>
      <w:r w:rsidRPr="00206FC2">
        <w:rPr>
          <w:snapToGrid w:val="0"/>
          <w:sz w:val="24"/>
          <w:szCs w:val="24"/>
          <w:lang w:val="ru-RU"/>
        </w:rPr>
        <w:t xml:space="preserve"> .</w:t>
      </w:r>
    </w:p>
    <w:p w:rsidR="00B02FE2" w:rsidRPr="00206FC2" w:rsidRDefault="00B02FE2" w:rsidP="00B02FE2">
      <w:pPr>
        <w:ind w:left="720" w:firstLine="720"/>
        <w:jc w:val="both"/>
        <w:rPr>
          <w:snapToGrid w:val="0"/>
          <w:sz w:val="24"/>
          <w:szCs w:val="24"/>
          <w:lang w:val="ru-RU"/>
        </w:rPr>
      </w:pPr>
    </w:p>
    <w:p w:rsidR="00B02FE2" w:rsidRPr="00206FC2" w:rsidRDefault="00B02FE2" w:rsidP="00B02FE2">
      <w:pPr>
        <w:ind w:left="720" w:firstLine="720"/>
        <w:jc w:val="both"/>
        <w:rPr>
          <w:bCs/>
          <w:snapToGrid w:val="0"/>
          <w:sz w:val="24"/>
          <w:szCs w:val="24"/>
          <w:lang w:val="ru-RU"/>
        </w:rPr>
      </w:pPr>
      <w:r w:rsidRPr="00206FC2">
        <w:rPr>
          <w:bCs/>
          <w:snapToGrid w:val="0"/>
          <w:sz w:val="24"/>
          <w:szCs w:val="24"/>
          <w:lang w:val="ru-RU"/>
        </w:rPr>
        <w:t>Какие христианские вопросы волновали Арсеньева в его Варшавский период жизни ?</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 xml:space="preserve">В научном журнале </w:t>
      </w:r>
      <w:r w:rsidRPr="00206FC2">
        <w:rPr>
          <w:snapToGrid w:val="0"/>
          <w:sz w:val="24"/>
          <w:szCs w:val="24"/>
        </w:rPr>
        <w:t>Elpis</w:t>
      </w:r>
      <w:r w:rsidRPr="00206FC2">
        <w:rPr>
          <w:snapToGrid w:val="0"/>
          <w:sz w:val="24"/>
          <w:szCs w:val="24"/>
          <w:lang w:val="ru-RU"/>
        </w:rPr>
        <w:t xml:space="preserve"> (Надежда) преподаватели богословского факультета Варшавского университета имели возможность публиковать свои работы. Среди авторов был и Н.С. Арсеньев. В Варшаве существовало также православное польское издание «Благовест».</w:t>
      </w:r>
    </w:p>
    <w:p w:rsidR="00B02FE2" w:rsidRPr="00206FC2" w:rsidRDefault="00B02FE2" w:rsidP="00B02FE2">
      <w:pPr>
        <w:pStyle w:val="a4"/>
        <w:ind w:left="720" w:firstLine="720"/>
        <w:rPr>
          <w:sz w:val="24"/>
          <w:szCs w:val="24"/>
        </w:rPr>
      </w:pPr>
      <w:r w:rsidRPr="00206FC2">
        <w:rPr>
          <w:sz w:val="24"/>
          <w:szCs w:val="24"/>
        </w:rPr>
        <w:t xml:space="preserve">В 1925 году в нем была напечатана  статья </w:t>
      </w:r>
      <w:r w:rsidRPr="00206FC2">
        <w:rPr>
          <w:b/>
          <w:sz w:val="24"/>
          <w:szCs w:val="24"/>
        </w:rPr>
        <w:t>«Завет целостного духа»,</w:t>
      </w:r>
      <w:r w:rsidRPr="00206FC2">
        <w:rPr>
          <w:sz w:val="24"/>
          <w:szCs w:val="24"/>
        </w:rPr>
        <w:t xml:space="preserve"> которую позже Арсеньев включил в книгу </w:t>
      </w:r>
      <w:r w:rsidRPr="00206FC2">
        <w:rPr>
          <w:b/>
          <w:sz w:val="24"/>
          <w:szCs w:val="24"/>
        </w:rPr>
        <w:t>«Из жизни духа»</w:t>
      </w:r>
      <w:r w:rsidRPr="00206FC2">
        <w:rPr>
          <w:sz w:val="24"/>
          <w:szCs w:val="24"/>
        </w:rPr>
        <w:t>. Идеи, высказанные в этой работе, он будет развивать и в других сочинениях. Мыслитель определял характер верующего мышления «как  стремление собрать все отдельные части души в одну силу, отыскать то внутреннее сосредоточение бытия, где разум и воля, и чувство, и совесть, и прекрасное, и справедливое, и милосердное, и весь объём ума сливаются в одно живое единство, и таким образом восстановляется существенная личность человека в её первозданной неделимости"…</w:t>
      </w:r>
      <w:r w:rsidRPr="00206FC2">
        <w:rPr>
          <w:rStyle w:val="aa"/>
          <w:sz w:val="24"/>
          <w:szCs w:val="24"/>
        </w:rPr>
        <w:footnoteReference w:id="126"/>
      </w:r>
      <w:r w:rsidRPr="00206FC2">
        <w:rPr>
          <w:sz w:val="24"/>
          <w:szCs w:val="24"/>
        </w:rPr>
        <w:t xml:space="preserve"> </w:t>
      </w:r>
      <w:r w:rsidRPr="00206FC2">
        <w:rPr>
          <w:b/>
          <w:bCs/>
          <w:sz w:val="24"/>
          <w:szCs w:val="24"/>
        </w:rPr>
        <w:t>(</w:t>
      </w:r>
      <w:r w:rsidRPr="00206FC2">
        <w:rPr>
          <w:sz w:val="24"/>
          <w:szCs w:val="24"/>
        </w:rPr>
        <w:t>перевод с немецкого языка автора данной работы).</w:t>
      </w:r>
    </w:p>
    <w:p w:rsidR="00B02FE2" w:rsidRPr="00206FC2" w:rsidRDefault="00B02FE2" w:rsidP="00B02FE2">
      <w:pPr>
        <w:pStyle w:val="a4"/>
        <w:ind w:left="720" w:firstLine="720"/>
        <w:rPr>
          <w:b/>
          <w:bCs/>
          <w:sz w:val="24"/>
          <w:szCs w:val="24"/>
        </w:rPr>
      </w:pPr>
      <w:r w:rsidRPr="00206FC2">
        <w:rPr>
          <w:sz w:val="24"/>
          <w:szCs w:val="24"/>
        </w:rPr>
        <w:t xml:space="preserve">В 1926 году в Варшаве вышла в свет брошюра </w:t>
      </w:r>
      <w:r w:rsidRPr="00206FC2">
        <w:rPr>
          <w:b/>
          <w:sz w:val="24"/>
          <w:szCs w:val="24"/>
        </w:rPr>
        <w:t xml:space="preserve">«О современном положении христианства». </w:t>
      </w:r>
      <w:r w:rsidRPr="00206FC2">
        <w:rPr>
          <w:sz w:val="24"/>
          <w:szCs w:val="24"/>
        </w:rPr>
        <w:t xml:space="preserve">Это было дополнение к лекции, которую прочитал профессор Арсеньев в столице Польши, в зале консерватории, на духовном концерте 21 </w:t>
      </w:r>
      <w:r w:rsidRPr="00206FC2">
        <w:rPr>
          <w:sz w:val="24"/>
          <w:szCs w:val="24"/>
        </w:rPr>
        <w:lastRenderedPageBreak/>
        <w:t xml:space="preserve">ноября 1926 года. Русская эмигрантская газета «савинковцев», издававшаяся в Варшаве, не оставила без внимания выступление Арсеньева: «Лекция была выслушана посетителями переполненного зала, в котором немало было представителей инославия, в частности лиц евангелического духовенства, с большим вниманием и интересом» </w:t>
      </w:r>
      <w:r w:rsidRPr="00206FC2">
        <w:rPr>
          <w:b/>
          <w:sz w:val="24"/>
          <w:szCs w:val="24"/>
        </w:rPr>
        <w:t>(«За свободу», № 272, 1927</w:t>
      </w:r>
      <w:r w:rsidRPr="00206FC2">
        <w:rPr>
          <w:sz w:val="24"/>
          <w:szCs w:val="24"/>
        </w:rPr>
        <w:t>).</w:t>
      </w:r>
    </w:p>
    <w:p w:rsidR="00B02FE2" w:rsidRPr="00AA3E1A" w:rsidRDefault="00B02FE2" w:rsidP="00B02FE2">
      <w:pPr>
        <w:pStyle w:val="a6"/>
        <w:ind w:left="720" w:firstLine="720"/>
        <w:rPr>
          <w:bCs/>
        </w:rPr>
      </w:pPr>
      <w:r w:rsidRPr="00206FC2">
        <w:rPr>
          <w:b/>
          <w:bCs/>
        </w:rPr>
        <w:t xml:space="preserve"> </w:t>
      </w:r>
      <w:r w:rsidRPr="00206FC2">
        <w:t xml:space="preserve">В Варшавской синодальной типографии было напечатано ряд работ Арсеньева: </w:t>
      </w:r>
      <w:r w:rsidRPr="00206FC2">
        <w:rPr>
          <w:b/>
        </w:rPr>
        <w:t>«Из жизни духа»</w:t>
      </w:r>
      <w:r w:rsidRPr="00206FC2">
        <w:rPr>
          <w:rStyle w:val="aa"/>
          <w:b/>
        </w:rPr>
        <w:footnoteReference w:id="127"/>
      </w:r>
      <w:r w:rsidRPr="00206FC2">
        <w:t xml:space="preserve">, </w:t>
      </w:r>
      <w:r w:rsidRPr="00206FC2">
        <w:rPr>
          <w:b/>
        </w:rPr>
        <w:t>«Религиозный опыт апостола Павла»</w:t>
      </w:r>
      <w:r w:rsidRPr="00206FC2">
        <w:rPr>
          <w:rStyle w:val="aa"/>
          <w:b/>
        </w:rPr>
        <w:footnoteReference w:id="128"/>
      </w:r>
      <w:r w:rsidRPr="00206FC2">
        <w:rPr>
          <w:b/>
        </w:rPr>
        <w:t>.</w:t>
      </w:r>
      <w:r w:rsidRPr="00206FC2">
        <w:t xml:space="preserve"> Арсеньев исследует в них вопросы христианского миросозерцания. </w:t>
      </w:r>
      <w:r w:rsidRPr="00AA3E1A">
        <w:rPr>
          <w:bCs/>
        </w:rPr>
        <w:t>В одном из своих трудов - "</w:t>
      </w:r>
      <w:r w:rsidRPr="00AA3E1A">
        <w:rPr>
          <w:b/>
        </w:rPr>
        <w:t>Православие, католичество, протестантизм</w:t>
      </w:r>
      <w:r w:rsidRPr="00AA3E1A">
        <w:rPr>
          <w:bCs/>
        </w:rPr>
        <w:t>"</w:t>
      </w:r>
      <w:r>
        <w:rPr>
          <w:rStyle w:val="aa"/>
          <w:bCs/>
        </w:rPr>
        <w:footnoteReference w:id="129"/>
      </w:r>
      <w:r>
        <w:rPr>
          <w:bCs/>
        </w:rPr>
        <w:t xml:space="preserve">, </w:t>
      </w:r>
      <w:r w:rsidRPr="00AA3E1A">
        <w:rPr>
          <w:bCs/>
        </w:rPr>
        <w:t xml:space="preserve">Арсеньев много внимания уделяет деятельности Мартина Лютера. </w:t>
      </w:r>
      <w:r>
        <w:rPr>
          <w:bCs/>
        </w:rPr>
        <w:t xml:space="preserve">Он не </w:t>
      </w:r>
      <w:r w:rsidRPr="00AA3E1A">
        <w:rPr>
          <w:bCs/>
        </w:rPr>
        <w:t>ограничивается анализом богословских воззрений Мартина Лютера, но также приводит убедительные примеры благотворного воздействия его идей на многочисленных последователей Реформации в разных странах и на разных континентах. "Песни религиозные Лютера, Пауля Герхарда, гугенотов полны тех же мотивов отдания себя Спасителю и Господу. В этих и подобных молитвах, песнях, изречениях, живет глубокое, истинно-христианское чувство, глубоко назидательное и горящее. В связи с этим стоит повышенное сосредоточение на Слове Божьем. Библия становится в центре религиозного опыта, религиозной жизни протестантизма.</w:t>
      </w:r>
      <w:r>
        <w:rPr>
          <w:bCs/>
        </w:rPr>
        <w:t xml:space="preserve"> Совместные чтения Слова Божия в</w:t>
      </w:r>
      <w:r w:rsidRPr="00AA3E1A">
        <w:rPr>
          <w:bCs/>
        </w:rPr>
        <w:t xml:space="preserve"> патриархальных протестантских семьях каждое утро придают иногда жизни семьи некий отпечаток "домашней Церкви". Это одна из наиболее привлекательных и назидательных сторон традиционного, старого протестантизма, черта. которая по сей день особенно живуча в англосаксонском религиозном укл</w:t>
      </w:r>
      <w:r>
        <w:rPr>
          <w:bCs/>
        </w:rPr>
        <w:t xml:space="preserve">аде и в Англии, и в Америке" </w:t>
      </w:r>
      <w:r>
        <w:rPr>
          <w:rStyle w:val="aa"/>
          <w:bCs/>
        </w:rPr>
        <w:footnoteReference w:id="130"/>
      </w:r>
      <w:r w:rsidRPr="00AA3E1A">
        <w:rPr>
          <w:bCs/>
        </w:rPr>
        <w:t>.</w:t>
      </w:r>
    </w:p>
    <w:p w:rsidR="00B02FE2" w:rsidRPr="00206FC2" w:rsidRDefault="00B02FE2" w:rsidP="00B02FE2">
      <w:pPr>
        <w:pStyle w:val="a4"/>
        <w:ind w:left="720" w:firstLine="720"/>
        <w:rPr>
          <w:b/>
          <w:bCs/>
          <w:sz w:val="24"/>
          <w:szCs w:val="24"/>
        </w:rPr>
      </w:pPr>
      <w:r w:rsidRPr="00206FC2">
        <w:rPr>
          <w:sz w:val="24"/>
          <w:szCs w:val="24"/>
        </w:rPr>
        <w:t xml:space="preserve">В сборнике статей </w:t>
      </w:r>
      <w:r w:rsidRPr="00206FC2">
        <w:rPr>
          <w:b/>
          <w:sz w:val="24"/>
          <w:szCs w:val="24"/>
        </w:rPr>
        <w:t>«Из жизни духа»</w:t>
      </w:r>
      <w:r w:rsidRPr="00206FC2">
        <w:rPr>
          <w:sz w:val="24"/>
          <w:szCs w:val="24"/>
        </w:rPr>
        <w:t xml:space="preserve"> автор рассматривает с точки зрения религиозной  философии творчество Ф. М. Достоевского, Владимира Соловьева, миросозерцание Франциска Ассизского, образ Христа в религиозных переживаниях Средних веков. </w:t>
      </w:r>
      <w:r w:rsidRPr="00206FC2">
        <w:rPr>
          <w:b/>
          <w:bCs/>
          <w:sz w:val="24"/>
          <w:szCs w:val="24"/>
        </w:rPr>
        <w:t xml:space="preserve"> </w:t>
      </w:r>
      <w:r w:rsidRPr="00206FC2">
        <w:rPr>
          <w:bCs/>
          <w:sz w:val="24"/>
          <w:szCs w:val="24"/>
        </w:rPr>
        <w:t>Обращаясь к своим современникам, Н.С. Арсеньев не разделял их на католиков и православных, а призывал «к трезвому служению духу, к жертвенному отданию и закалению себя в неустанной работе, к цельности духа»</w:t>
      </w:r>
      <w:r w:rsidRPr="00206FC2">
        <w:rPr>
          <w:rStyle w:val="aa"/>
          <w:bCs/>
          <w:sz w:val="24"/>
          <w:szCs w:val="24"/>
        </w:rPr>
        <w:footnoteReference w:id="131"/>
      </w:r>
      <w:r w:rsidRPr="00206FC2">
        <w:rPr>
          <w:bCs/>
          <w:sz w:val="24"/>
          <w:szCs w:val="24"/>
        </w:rPr>
        <w:t>.</w:t>
      </w:r>
    </w:p>
    <w:p w:rsidR="00B02FE2" w:rsidRPr="00206FC2" w:rsidRDefault="00B02FE2" w:rsidP="00B02FE2">
      <w:pPr>
        <w:pStyle w:val="a6"/>
        <w:ind w:left="720"/>
      </w:pPr>
      <w:r w:rsidRPr="00206FC2">
        <w:t xml:space="preserve"> В небольшой книге </w:t>
      </w:r>
      <w:r w:rsidRPr="00206FC2">
        <w:rPr>
          <w:b/>
        </w:rPr>
        <w:t>«Религиозный опыт апостола Павла»</w:t>
      </w:r>
      <w:r w:rsidRPr="00206FC2">
        <w:t xml:space="preserve"> мыслитель подчеркивает, что «решающим моментом и основой всего религиозного опыта апостола Павла является его встреча с Господом своим... Павел ощутил этот факт... во всей его непосредственности, во всем его решающем, радикальном, творчески-перерождающем значении, и притом, с совершенно исключительной конкретностью, концентрацией и силой»</w:t>
      </w:r>
      <w:r w:rsidRPr="00206FC2">
        <w:rPr>
          <w:rStyle w:val="aa"/>
        </w:rPr>
        <w:footnoteReference w:id="132"/>
      </w:r>
      <w:r w:rsidRPr="00206FC2">
        <w:t xml:space="preserve">. Ведь встреча с Богом – основа и  содержание религиозного опыта. Говоря о месте Библии в религиозной  истории, Арсеньев пишет: «В религиозном опыте Ветхого Завета есть нечто уникальное, не имеющее параллелей: это делает его, несмотря на многие точки соприкосновения с окружающими цивилизациями, резко отличным от всех религий Древнего мира. Даже с точки зрения сравнительно-исторической поражает эта постоянная и непрерывная традиция в его монотеистической вере, возносящейся все выше и выше в религиозном опыте духовных вождей Израиля, вождей, которые часто </w:t>
      </w:r>
      <w:r w:rsidRPr="00206FC2">
        <w:lastRenderedPageBreak/>
        <w:t>были гонимы в своем отечестве, но чья проповедь, переданная в записях, стала Священным Писанием, святым сокровищем иудейского народа. Неуклонная монотеистическая линия была не в жизни широких кругов народа, который в эпоху царей часто сочетал завет  Ягве с поклонением языческим богам, но в личностях выдающихся пророков, чья вера и религиозный опыт в конце концов возобладали и стали решающими в линии монотеистического опыта (который по многим причинам можно назвать восходящей линией), поражающего нас как чудо, совершенно необъяснимое в плане историко-эволюционных гипотез».</w:t>
      </w:r>
      <w:r w:rsidRPr="00206FC2">
        <w:rPr>
          <w:rStyle w:val="aa"/>
        </w:rPr>
        <w:footnoteReference w:id="133"/>
      </w:r>
      <w:r w:rsidRPr="00206FC2">
        <w:t xml:space="preserve"> Кроме того, в Варшаве были опубликованы работы Н.С. Арсеньева </w:t>
      </w:r>
      <w:r w:rsidRPr="00206FC2">
        <w:rPr>
          <w:b/>
        </w:rPr>
        <w:t>«Мистика и Восточная церковь»</w:t>
      </w:r>
      <w:r w:rsidRPr="00206FC2">
        <w:t xml:space="preserve"> (1934), </w:t>
      </w:r>
      <w:r w:rsidRPr="00206FC2">
        <w:rPr>
          <w:b/>
        </w:rPr>
        <w:t>«Эллинистический мир и христианство» (</w:t>
      </w:r>
      <w:r w:rsidRPr="00206FC2">
        <w:t>1935). Проблемы истории религий «направляли», как говорил сам мыслитель, род его занятий, и в центре их была проблема  отношения христианского благовестия к многочисленным исканиям человеческого духа.</w:t>
      </w:r>
    </w:p>
    <w:p w:rsidR="00B02FE2" w:rsidRPr="00206FC2" w:rsidRDefault="00B02FE2" w:rsidP="00B02FE2">
      <w:pPr>
        <w:pStyle w:val="a4"/>
        <w:ind w:left="720" w:firstLine="720"/>
        <w:rPr>
          <w:b/>
          <w:sz w:val="24"/>
          <w:szCs w:val="24"/>
        </w:rPr>
      </w:pPr>
      <w:r w:rsidRPr="00206FC2">
        <w:rPr>
          <w:sz w:val="24"/>
          <w:szCs w:val="24"/>
        </w:rPr>
        <w:t>Таким образом, Варшавский период в творческой деятельности Арсеньева был насыщен поисками и обретениями. Здесь он смог опубликовать свои работы, свидетельствующие о том, что «ему дорого было и русское прошлое, и культурные ценности Запада, что он миротворчески относился к основным христианским конфессиям, что Запад и Восток живут одним и тем же источником благодати»</w:t>
      </w:r>
      <w:r w:rsidRPr="00206FC2">
        <w:rPr>
          <w:rStyle w:val="aa"/>
          <w:sz w:val="24"/>
          <w:szCs w:val="24"/>
        </w:rPr>
        <w:footnoteReference w:id="134"/>
      </w:r>
      <w:r w:rsidRPr="00206FC2">
        <w:rPr>
          <w:b/>
          <w:sz w:val="24"/>
          <w:szCs w:val="24"/>
        </w:rPr>
        <w:t>.</w:t>
      </w:r>
    </w:p>
    <w:p w:rsidR="00B02FE2" w:rsidRPr="00206FC2" w:rsidRDefault="00B02FE2" w:rsidP="00B02FE2">
      <w:pPr>
        <w:pStyle w:val="a4"/>
        <w:ind w:left="720" w:firstLine="720"/>
        <w:rPr>
          <w:sz w:val="24"/>
          <w:szCs w:val="24"/>
        </w:rPr>
      </w:pPr>
      <w:r w:rsidRPr="00206FC2">
        <w:rPr>
          <w:sz w:val="24"/>
          <w:szCs w:val="24"/>
        </w:rPr>
        <w:t>Проживая с 1948 года в Нью-Йорке, Арсеньев тепло вспоминал польский период жизни и в своем отзыве на книгу А.Л. Свитича о православной церкви в Польше писал в 1959 году: «Мы несомненно должны стремиться к тому, чтобы установились в будущем дружественные и сердечно-соседские взаимоотношения между двумя братскими славянскими народами - русским и польским, когда они будут свободны от коммунистического ига и будут сами свободно определять свою жизнь и свое развитие».</w:t>
      </w:r>
      <w:r w:rsidRPr="00206FC2">
        <w:rPr>
          <w:rStyle w:val="aa"/>
          <w:sz w:val="24"/>
          <w:szCs w:val="24"/>
        </w:rPr>
        <w:footnoteReference w:id="135"/>
      </w:r>
      <w:r w:rsidRPr="00206FC2">
        <w:rPr>
          <w:sz w:val="24"/>
          <w:szCs w:val="24"/>
        </w:rPr>
        <w:t xml:space="preserve"> </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В 1938 году, когда Арсеньеву было отказано в должности в Варшавском университете, он писал ректору:</w:t>
      </w:r>
    </w:p>
    <w:p w:rsidR="00B02FE2" w:rsidRPr="00206FC2" w:rsidRDefault="00B02FE2" w:rsidP="00B02FE2">
      <w:pPr>
        <w:ind w:left="720" w:firstLine="720"/>
        <w:jc w:val="both"/>
        <w:rPr>
          <w:iCs/>
          <w:snapToGrid w:val="0"/>
          <w:sz w:val="24"/>
          <w:szCs w:val="24"/>
          <w:lang w:val="ru-RU"/>
        </w:rPr>
      </w:pPr>
      <w:r w:rsidRPr="00206FC2">
        <w:rPr>
          <w:iCs/>
          <w:snapToGrid w:val="0"/>
          <w:sz w:val="24"/>
          <w:szCs w:val="24"/>
          <w:lang w:val="ru-RU"/>
        </w:rPr>
        <w:t xml:space="preserve">«Я глубоко сожалею, что моя связь с Варшавским университетом - не по моей инициативе и не по инициативе </w:t>
      </w:r>
      <w:r w:rsidRPr="00206FC2">
        <w:rPr>
          <w:iCs/>
          <w:smallCaps/>
          <w:snapToGrid w:val="0"/>
          <w:sz w:val="24"/>
          <w:szCs w:val="24"/>
          <w:lang w:val="ru-RU"/>
        </w:rPr>
        <w:t>у</w:t>
      </w:r>
      <w:r w:rsidRPr="00206FC2">
        <w:rPr>
          <w:iCs/>
          <w:snapToGrid w:val="0"/>
          <w:sz w:val="24"/>
          <w:szCs w:val="24"/>
          <w:lang w:val="ru-RU"/>
        </w:rPr>
        <w:t>ниверситетских властей! - оборвана. Вероятно, я являюсь жертвой разнообразных личных влияний, царящих сейчас в Министерстве. Работу мою я любил и люблю, люблю Варшавский университет и университетскую молодежь. Я глубоко благодарен Вашему превосходительству и всем господам коллегам за всё и всегда с любовью и благодарностью буду</w:t>
      </w:r>
      <w:r w:rsidRPr="00206FC2">
        <w:rPr>
          <w:iCs/>
          <w:smallCaps/>
          <w:snapToGrid w:val="0"/>
          <w:sz w:val="24"/>
          <w:szCs w:val="24"/>
          <w:lang w:val="ru-RU"/>
        </w:rPr>
        <w:t xml:space="preserve"> </w:t>
      </w:r>
      <w:r w:rsidRPr="00206FC2">
        <w:rPr>
          <w:iCs/>
          <w:snapToGrid w:val="0"/>
          <w:sz w:val="24"/>
          <w:szCs w:val="24"/>
          <w:lang w:val="ru-RU"/>
        </w:rPr>
        <w:t>помнить о Варшавском университете. Вероятно, числа 15 октября я приеду в Варшаву, чтобы попрощаться. Могу ли я встретиться с Вашим превосходительством, чтобы попрощаться лично?</w:t>
      </w:r>
    </w:p>
    <w:p w:rsidR="00B02FE2" w:rsidRPr="00206FC2" w:rsidRDefault="00B02FE2" w:rsidP="00B02FE2">
      <w:pPr>
        <w:ind w:left="720" w:firstLine="720"/>
        <w:jc w:val="both"/>
        <w:rPr>
          <w:snapToGrid w:val="0"/>
          <w:sz w:val="24"/>
          <w:szCs w:val="24"/>
          <w:lang w:val="ru-RU"/>
        </w:rPr>
      </w:pPr>
      <w:r w:rsidRPr="00206FC2">
        <w:rPr>
          <w:iCs/>
          <w:snapToGrid w:val="0"/>
          <w:sz w:val="24"/>
          <w:szCs w:val="24"/>
          <w:lang w:val="ru-RU"/>
        </w:rPr>
        <w:t>С выражением сердечного уважения и глубокой признательности преданный Вашему превосходительству - Николай Арсеньев"</w:t>
      </w:r>
      <w:r w:rsidRPr="00206FC2">
        <w:rPr>
          <w:rStyle w:val="aa"/>
          <w:iCs/>
          <w:snapToGrid w:val="0"/>
          <w:sz w:val="24"/>
          <w:szCs w:val="24"/>
          <w:lang w:val="ru-RU"/>
        </w:rPr>
        <w:footnoteReference w:id="136"/>
      </w:r>
      <w:r w:rsidRPr="00206FC2">
        <w:rPr>
          <w:i/>
          <w:snapToGrid w:val="0"/>
          <w:sz w:val="24"/>
          <w:szCs w:val="24"/>
          <w:lang w:val="ru-RU"/>
        </w:rPr>
        <w:t>.</w:t>
      </w:r>
    </w:p>
    <w:p w:rsidR="00B02FE2" w:rsidRPr="00206FC2" w:rsidRDefault="00B02FE2" w:rsidP="00B02FE2">
      <w:pPr>
        <w:ind w:left="720" w:firstLine="720"/>
        <w:jc w:val="both"/>
        <w:rPr>
          <w:sz w:val="24"/>
          <w:szCs w:val="24"/>
          <w:lang w:val="ru-RU"/>
        </w:rPr>
      </w:pPr>
      <w:r w:rsidRPr="00206FC2">
        <w:rPr>
          <w:snapToGrid w:val="0"/>
          <w:sz w:val="24"/>
          <w:szCs w:val="24"/>
          <w:lang w:val="ru-RU"/>
        </w:rPr>
        <w:t>Дата написания - 3 октября 1938 года. Оставалось меньше года до вторжения в Польшу фашистских захватчиков.</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Основанием для отказа в продлении договора с Арсеньевым было следующее:</w:t>
      </w:r>
    </w:p>
    <w:p w:rsidR="00B02FE2" w:rsidRPr="00206FC2" w:rsidRDefault="00B02FE2" w:rsidP="00B02FE2">
      <w:pPr>
        <w:ind w:left="720" w:firstLine="720"/>
        <w:jc w:val="both"/>
        <w:rPr>
          <w:iCs/>
          <w:snapToGrid w:val="0"/>
          <w:sz w:val="24"/>
          <w:szCs w:val="24"/>
          <w:lang w:val="ru-RU"/>
        </w:rPr>
      </w:pPr>
      <w:r w:rsidRPr="00206FC2">
        <w:rPr>
          <w:iCs/>
          <w:snapToGrid w:val="0"/>
          <w:sz w:val="24"/>
          <w:szCs w:val="24"/>
          <w:lang w:val="ru-RU"/>
        </w:rPr>
        <w:t xml:space="preserve"> "Арсеньев в настоящее время является гражданином Германии, постоянно проживает в Крулевце и читает там лекции по русской литературе и ведет лекторат </w:t>
      </w:r>
      <w:r w:rsidRPr="00206FC2">
        <w:rPr>
          <w:iCs/>
          <w:snapToGrid w:val="0"/>
          <w:sz w:val="24"/>
          <w:szCs w:val="24"/>
          <w:lang w:val="ru-RU"/>
        </w:rPr>
        <w:lastRenderedPageBreak/>
        <w:t>по этому же языку</w:t>
      </w:r>
      <w:r w:rsidRPr="00206FC2">
        <w:rPr>
          <w:iCs/>
          <w:smallCaps/>
          <w:snapToGrid w:val="0"/>
          <w:sz w:val="24"/>
          <w:szCs w:val="24"/>
          <w:lang w:val="ru-RU"/>
        </w:rPr>
        <w:t xml:space="preserve">. </w:t>
      </w:r>
      <w:r w:rsidRPr="00206FC2">
        <w:rPr>
          <w:iCs/>
          <w:snapToGrid w:val="0"/>
          <w:sz w:val="24"/>
          <w:szCs w:val="24"/>
          <w:lang w:val="ru-RU"/>
        </w:rPr>
        <w:t xml:space="preserve">Два раза в месяц (иногда реже) приезжает в Варшаву и здесь читает лекции. В научном плане о г-не Арсеньеве сложилось положительное мнение, он, несомненно, обладает основательным теологическим образованием и широким кругом научных интересов. Он также поддерживает тесные контакты с русской эмиграцией на Западе. С точки зрения своих религиозных убеждений близок к протестантскому пониманию догматических проблем со значительной долей мистицизма. Долгое время преподавал по-русски, в настоящее время, хотя и с некоторым затруднением, преподаёт по-польски. Темы, предлагаемые Арсеньевым студентам, основываются на русской религиозной литературе и связаны чаще всего с русской православной церковью. Как самый выдающийся из профессоров </w:t>
      </w:r>
      <w:r w:rsidRPr="00206FC2">
        <w:rPr>
          <w:iCs/>
          <w:snapToGrid w:val="0"/>
          <w:sz w:val="24"/>
          <w:szCs w:val="24"/>
        </w:rPr>
        <w:t>Studium</w:t>
      </w:r>
      <w:r w:rsidRPr="00206FC2">
        <w:rPr>
          <w:iCs/>
          <w:snapToGrid w:val="0"/>
          <w:sz w:val="24"/>
          <w:szCs w:val="24"/>
          <w:lang w:val="ru-RU"/>
        </w:rPr>
        <w:t xml:space="preserve"> </w:t>
      </w:r>
      <w:r w:rsidRPr="00206FC2">
        <w:rPr>
          <w:iCs/>
          <w:snapToGrid w:val="0"/>
          <w:sz w:val="24"/>
          <w:szCs w:val="24"/>
        </w:rPr>
        <w:t>Teologii</w:t>
      </w:r>
      <w:r w:rsidRPr="00206FC2">
        <w:rPr>
          <w:iCs/>
          <w:snapToGrid w:val="0"/>
          <w:sz w:val="24"/>
          <w:szCs w:val="24"/>
          <w:lang w:val="ru-RU"/>
        </w:rPr>
        <w:t xml:space="preserve"> </w:t>
      </w:r>
      <w:r w:rsidRPr="00206FC2">
        <w:rPr>
          <w:iCs/>
          <w:snapToGrid w:val="0"/>
          <w:sz w:val="24"/>
          <w:szCs w:val="24"/>
        </w:rPr>
        <w:t>Pravoslawnej</w:t>
      </w:r>
      <w:r w:rsidRPr="00206FC2">
        <w:rPr>
          <w:iCs/>
          <w:snapToGrid w:val="0"/>
          <w:sz w:val="24"/>
          <w:szCs w:val="24"/>
          <w:lang w:val="ru-RU"/>
        </w:rPr>
        <w:t xml:space="preserve"> является главным представителем русской группы профессоров, в которую входят митрополит Кулаков, Зызыкин, архимандрит Васдекас и отчасти Перадзе. На студентов Арсеньев оказывает большое влияние как самая выдающаяся из профессоров индивидуальность, конечно, влияние это идёт в направлении подчёркивания необходимости русского элемента в православной церкви. По отношению к студентам-полякам настроен недоброжелательно, доказательством чему была оценка магистерской работы студента П. Соболевского. Г-н Арсеньев, как и Кулаков и архимандрит Васдекас, придерживается того мнения, что польский язык не способен быть не только языком литургии, но и языком, на котором можно</w:t>
      </w:r>
      <w:r w:rsidRPr="00206FC2">
        <w:rPr>
          <w:iCs/>
          <w:smallCaps/>
          <w:snapToGrid w:val="0"/>
          <w:sz w:val="24"/>
          <w:szCs w:val="24"/>
          <w:lang w:val="ru-RU"/>
        </w:rPr>
        <w:t xml:space="preserve"> </w:t>
      </w:r>
      <w:r w:rsidRPr="00206FC2">
        <w:rPr>
          <w:iCs/>
          <w:snapToGrid w:val="0"/>
          <w:sz w:val="24"/>
          <w:szCs w:val="24"/>
          <w:lang w:val="ru-RU"/>
        </w:rPr>
        <w:t>определять и обсуждать на научном уровне теологические проблемы. По их мнению, такими языками могут быть только русский и греческий.</w:t>
      </w:r>
    </w:p>
    <w:p w:rsidR="00B02FE2" w:rsidRPr="00206FC2" w:rsidRDefault="00B02FE2" w:rsidP="00B02FE2">
      <w:pPr>
        <w:ind w:left="720" w:firstLine="720"/>
        <w:jc w:val="both"/>
        <w:rPr>
          <w:snapToGrid w:val="0"/>
          <w:sz w:val="24"/>
          <w:szCs w:val="24"/>
          <w:lang w:val="ru-RU"/>
        </w:rPr>
      </w:pPr>
      <w:r w:rsidRPr="00206FC2">
        <w:rPr>
          <w:iCs/>
          <w:snapToGrid w:val="0"/>
          <w:sz w:val="24"/>
          <w:szCs w:val="24"/>
          <w:lang w:val="ru-RU"/>
        </w:rPr>
        <w:t xml:space="preserve">Господин министр 27 июля </w:t>
      </w:r>
      <w:smartTag w:uri="urn:schemas-microsoft-com:office:smarttags" w:element="metricconverter">
        <w:smartTagPr>
          <w:attr w:name="ProductID" w:val="1938 г"/>
        </w:smartTagPr>
        <w:r w:rsidRPr="00206FC2">
          <w:rPr>
            <w:iCs/>
            <w:snapToGrid w:val="0"/>
            <w:sz w:val="24"/>
            <w:szCs w:val="24"/>
            <w:lang w:val="ru-RU"/>
          </w:rPr>
          <w:t>1938 г</w:t>
        </w:r>
      </w:smartTag>
      <w:r w:rsidRPr="00206FC2">
        <w:rPr>
          <w:iCs/>
          <w:snapToGrid w:val="0"/>
          <w:sz w:val="24"/>
          <w:szCs w:val="24"/>
          <w:lang w:val="ru-RU"/>
        </w:rPr>
        <w:t>. принял решение предупредить проф. Н. Арсеньева,</w:t>
      </w:r>
      <w:r w:rsidRPr="00206FC2">
        <w:rPr>
          <w:b/>
          <w:iCs/>
          <w:snapToGrid w:val="0"/>
          <w:sz w:val="24"/>
          <w:szCs w:val="24"/>
          <w:lang w:val="ru-RU"/>
        </w:rPr>
        <w:t xml:space="preserve"> </w:t>
      </w:r>
      <w:r w:rsidRPr="00206FC2">
        <w:rPr>
          <w:iCs/>
          <w:snapToGrid w:val="0"/>
          <w:sz w:val="24"/>
          <w:szCs w:val="24"/>
          <w:lang w:val="ru-RU"/>
        </w:rPr>
        <w:t>что в</w:t>
      </w:r>
      <w:r w:rsidRPr="00206FC2">
        <w:rPr>
          <w:b/>
          <w:iCs/>
          <w:snapToGrid w:val="0"/>
          <w:sz w:val="24"/>
          <w:szCs w:val="24"/>
          <w:lang w:val="ru-RU"/>
        </w:rPr>
        <w:t xml:space="preserve"> </w:t>
      </w:r>
      <w:r w:rsidRPr="00206FC2">
        <w:rPr>
          <w:iCs/>
          <w:snapToGrid w:val="0"/>
          <w:sz w:val="24"/>
          <w:szCs w:val="24"/>
          <w:lang w:val="ru-RU"/>
        </w:rPr>
        <w:t xml:space="preserve">будущем учебном году он не будет приглашен для работы на должности профессора </w:t>
      </w:r>
      <w:r w:rsidRPr="00206FC2">
        <w:rPr>
          <w:iCs/>
          <w:snapToGrid w:val="0"/>
          <w:sz w:val="24"/>
          <w:szCs w:val="24"/>
        </w:rPr>
        <w:t>Studium</w:t>
      </w:r>
      <w:r w:rsidRPr="00206FC2">
        <w:rPr>
          <w:iCs/>
          <w:snapToGrid w:val="0"/>
          <w:sz w:val="24"/>
          <w:szCs w:val="24"/>
          <w:lang w:val="ru-RU"/>
        </w:rPr>
        <w:t xml:space="preserve"> </w:t>
      </w:r>
      <w:r w:rsidRPr="00206FC2">
        <w:rPr>
          <w:iCs/>
          <w:snapToGrid w:val="0"/>
          <w:sz w:val="24"/>
          <w:szCs w:val="24"/>
        </w:rPr>
        <w:t>Teologii</w:t>
      </w:r>
      <w:r w:rsidRPr="00206FC2">
        <w:rPr>
          <w:iCs/>
          <w:snapToGrid w:val="0"/>
          <w:sz w:val="24"/>
          <w:szCs w:val="24"/>
          <w:lang w:val="ru-RU"/>
        </w:rPr>
        <w:t xml:space="preserve"> </w:t>
      </w:r>
      <w:r w:rsidRPr="00206FC2">
        <w:rPr>
          <w:iCs/>
          <w:snapToGrid w:val="0"/>
          <w:sz w:val="24"/>
          <w:szCs w:val="24"/>
        </w:rPr>
        <w:t>Pravoslawnej</w:t>
      </w:r>
      <w:r w:rsidRPr="00206FC2">
        <w:rPr>
          <w:rStyle w:val="aa"/>
          <w:iCs/>
          <w:snapToGrid w:val="0"/>
          <w:sz w:val="24"/>
          <w:szCs w:val="24"/>
        </w:rPr>
        <w:footnoteReference w:id="137"/>
      </w:r>
      <w:r w:rsidRPr="00206FC2">
        <w:rPr>
          <w:iCs/>
          <w:snapToGrid w:val="0"/>
          <w:sz w:val="24"/>
          <w:szCs w:val="24"/>
          <w:lang w:val="ru-RU"/>
        </w:rPr>
        <w:t xml:space="preserve"> </w:t>
      </w: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В конце 30-ых годов росла  военная опасность и недоверие к немцам и гражданам Германии среди поляков. В то же время в Польше активизировались получавшие финансовую помощь из Германии профашистские организации. В этой обстановке в стране наступила консолидация внутригосударственных политических объединений и народа перед лицом "двойного врага" (Германии и Советского Союза). Поэтому профессор Кенигсбергского университета, да еще и гражданин Германии, в предвоенной Польше был лицом, по меньшей мере, нежелательным. Причины и обстоятельства поспешного расторжения договора с Н.С. Арсеньевым являлись для профессора очевидными и не были для него неожиданностью.</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Христианская вера, основой которой является Любовь и Прощение, давала ему силы пережить многие  потери. Судьба приносила не только лишения, но и одаривала незабываемыми встречами:</w:t>
      </w:r>
    </w:p>
    <w:p w:rsidR="00B02FE2" w:rsidRPr="00206FC2" w:rsidRDefault="00B02FE2" w:rsidP="00B02FE2">
      <w:pPr>
        <w:ind w:left="720" w:firstLine="720"/>
        <w:jc w:val="both"/>
        <w:rPr>
          <w:snapToGrid w:val="0"/>
          <w:sz w:val="24"/>
          <w:szCs w:val="24"/>
          <w:lang w:val="ru-RU"/>
        </w:rPr>
      </w:pPr>
      <w:r w:rsidRPr="00206FC2">
        <w:rPr>
          <w:snapToGrid w:val="0"/>
          <w:sz w:val="24"/>
          <w:szCs w:val="24"/>
          <w:lang w:val="ru-RU"/>
        </w:rPr>
        <w:t>«…есть просто потребность: запечатлеть и благодарить и с благодарностью прикасаться в памяти к тому живительному, к тому глубоко своеобразному и неповторимому, с чем приходилось встречаться в жизни»</w:t>
      </w:r>
      <w:r w:rsidRPr="00206FC2">
        <w:rPr>
          <w:rStyle w:val="aa"/>
          <w:snapToGrid w:val="0"/>
          <w:sz w:val="24"/>
          <w:szCs w:val="24"/>
          <w:lang w:val="ru-RU"/>
        </w:rPr>
        <w:footnoteReference w:id="138"/>
      </w:r>
      <w:r w:rsidRPr="00206FC2">
        <w:rPr>
          <w:snapToGrid w:val="0"/>
          <w:sz w:val="24"/>
          <w:szCs w:val="24"/>
          <w:lang w:val="ru-RU"/>
        </w:rPr>
        <w:t xml:space="preserve"> </w:t>
      </w:r>
    </w:p>
    <w:p w:rsidR="00B02FE2" w:rsidRPr="00206FC2" w:rsidRDefault="00B02FE2" w:rsidP="00B02FE2">
      <w:pPr>
        <w:pStyle w:val="a4"/>
        <w:ind w:left="720" w:firstLine="720"/>
        <w:rPr>
          <w:sz w:val="24"/>
          <w:szCs w:val="24"/>
        </w:rPr>
      </w:pPr>
    </w:p>
    <w:p w:rsidR="00B02FE2" w:rsidRPr="00206FC2" w:rsidRDefault="00B02FE2" w:rsidP="00B02FE2">
      <w:pPr>
        <w:pStyle w:val="21"/>
        <w:ind w:left="720" w:firstLine="720"/>
        <w:rPr>
          <w:snapToGrid w:val="0"/>
          <w:sz w:val="24"/>
          <w:szCs w:val="24"/>
          <w:lang w:val="ru-RU"/>
        </w:rPr>
      </w:pPr>
      <w:r w:rsidRPr="00206FC2">
        <w:rPr>
          <w:snapToGrid w:val="0"/>
          <w:sz w:val="24"/>
          <w:szCs w:val="24"/>
          <w:lang w:val="ru-RU"/>
        </w:rPr>
        <w:t>Виталий Михайлович Боровой в своих воспоминаниях отмечает, что когда он начинает говорить о профессоре Арсеньеве, сразу возникает оживленная дискуссия об экуменическом движении, о вопросах христианского единства. По замечанию Георгия Грабе об Н.С. Арсеньеве, «Экуменизм его коснулся, но не поглотил».</w:t>
      </w:r>
    </w:p>
    <w:p w:rsidR="00B02FE2" w:rsidRPr="00206FC2" w:rsidRDefault="00B02FE2" w:rsidP="00B02FE2">
      <w:pPr>
        <w:pStyle w:val="21"/>
        <w:ind w:left="720" w:firstLine="720"/>
        <w:rPr>
          <w:snapToGrid w:val="0"/>
          <w:sz w:val="24"/>
          <w:szCs w:val="24"/>
          <w:lang w:val="ru-RU"/>
        </w:rPr>
      </w:pPr>
      <w:r w:rsidRPr="00206FC2">
        <w:rPr>
          <w:sz w:val="24"/>
          <w:szCs w:val="24"/>
          <w:lang w:val="ru-RU"/>
        </w:rPr>
        <w:t xml:space="preserve">«В его работе, - писал об Арсеньеве С.Ф. Зеньковский, - в преподавании в университетах, в лекциях,  в его книгах, в участии на съездах с инославными, везде </w:t>
      </w:r>
      <w:r w:rsidRPr="00206FC2">
        <w:rPr>
          <w:sz w:val="24"/>
          <w:szCs w:val="24"/>
          <w:lang w:val="ru-RU"/>
        </w:rPr>
        <w:lastRenderedPageBreak/>
        <w:t>можно было заметить одну основную струю его мировоззрения: «духа своего не угашайте», только через деятельное христианство мир обретет правду и покой»</w:t>
      </w:r>
      <w:r w:rsidRPr="00206FC2">
        <w:rPr>
          <w:rStyle w:val="aa"/>
          <w:sz w:val="24"/>
          <w:szCs w:val="24"/>
          <w:lang w:val="ru-RU"/>
        </w:rPr>
        <w:footnoteReference w:id="139"/>
      </w:r>
      <w:r w:rsidRPr="00206FC2">
        <w:rPr>
          <w:sz w:val="24"/>
          <w:szCs w:val="24"/>
          <w:lang w:val="ru-RU"/>
        </w:rPr>
        <w:t xml:space="preserve">. </w:t>
      </w:r>
    </w:p>
    <w:p w:rsidR="00B02FE2" w:rsidRPr="00206FC2" w:rsidRDefault="00B02FE2" w:rsidP="00B02FE2">
      <w:pPr>
        <w:pStyle w:val="Normal"/>
        <w:spacing w:before="0" w:after="0"/>
        <w:ind w:left="720" w:firstLine="720"/>
        <w:jc w:val="both"/>
        <w:rPr>
          <w:szCs w:val="24"/>
        </w:rPr>
      </w:pPr>
      <w:r w:rsidRPr="00206FC2">
        <w:rPr>
          <w:szCs w:val="24"/>
        </w:rPr>
        <w:t xml:space="preserve"> </w:t>
      </w:r>
    </w:p>
    <w:p w:rsidR="00B02FE2" w:rsidRPr="00206FC2" w:rsidRDefault="00B02FE2" w:rsidP="00B02FE2">
      <w:pPr>
        <w:pStyle w:val="Normal"/>
        <w:ind w:left="720"/>
        <w:jc w:val="center"/>
        <w:rPr>
          <w:b/>
          <w:szCs w:val="24"/>
        </w:rPr>
      </w:pPr>
    </w:p>
    <w:p w:rsidR="00B02FE2" w:rsidRPr="00206FC2" w:rsidRDefault="00B02FE2" w:rsidP="00B02FE2">
      <w:pPr>
        <w:pStyle w:val="Normal"/>
        <w:spacing w:before="0" w:after="0" w:line="360" w:lineRule="auto"/>
        <w:ind w:left="720" w:firstLine="1134"/>
        <w:jc w:val="center"/>
        <w:rPr>
          <w:b/>
          <w:bCs/>
          <w:szCs w:val="24"/>
        </w:rPr>
      </w:pPr>
      <w:r w:rsidRPr="00206FC2">
        <w:rPr>
          <w:b/>
          <w:bCs/>
          <w:szCs w:val="24"/>
        </w:rPr>
        <w:t>Журнал «Путь»</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Н.С. Арсеньев стоял у истоков общества, члены которого позже объединились вокруг журнала «Путь». Это издание утверждало безусловный приоритет этико-религиозного фактора в историческом процессе. Основой внешних изменений, полагали идеологи этого объединения, может быть лишь духовная эволюция человечества, религиозное углубление жизни, поэтому основополагающим элементом идеологии, которая обеспечивала бы желательное развитие русского государства, являлось, христианство, и именно в его православном варианте. Православие, считали путейцы, есть лучшая форма христианства, наименее уклонившаяся в своем историческом бытовании от заветов Иисуса.</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Современные наблюдатели отмечали гораздо более православный характер «Пути» и московского религиозно-философского общества памяти Соловьева, чем всех других русских религиозно-философских обществ. Тем не менее некоторые указывали на не вполне церковный облик и московских организаций также. К ним принадлежал Н.С. Арсеньев, считавший, например, что религиозность авторов круга «Пути» была «в значительной степени (хотя и не исключительно) внецерковная, или, вернее, не-церковная, рядом и с церковной, а главное, вливалась сюда порой и пряная струя «символического» оргиазма, буйно-оргиастического, чувственно-возбужденного (иногда даже сексуально-языческого) подхода к религии и религиозному опыту… Впрочем, этот псевдо-религиозный «оргиазм» не был господствующим, а лишь одним из представленных течений... Вообще, вопреки всему  эти собрания оставили во мне благодарную память».</w:t>
      </w:r>
      <w:r w:rsidRPr="00206FC2">
        <w:rPr>
          <w:rStyle w:val="aa"/>
          <w:sz w:val="24"/>
          <w:szCs w:val="24"/>
          <w:lang w:val="ru-RU"/>
        </w:rPr>
        <w:footnoteReference w:id="140"/>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Путейство для Арсеньева являлось адаптированным к ситуации вариантом доктрины христианского преображения мира.</w:t>
      </w:r>
    </w:p>
    <w:p w:rsidR="00B02FE2" w:rsidRPr="00206FC2" w:rsidRDefault="00B02FE2" w:rsidP="00B02FE2">
      <w:pPr>
        <w:pStyle w:val="a6"/>
        <w:spacing w:before="0" w:after="0" w:line="360" w:lineRule="auto"/>
        <w:ind w:left="720" w:firstLine="1134"/>
        <w:jc w:val="both"/>
      </w:pPr>
      <w:r w:rsidRPr="00206FC2">
        <w:lastRenderedPageBreak/>
        <w:t xml:space="preserve">Одна из ярких публикаций Арсеньева в «Пути» посвящена статьям Н. Бердяева и его книге «Новое средневековье». Бердяев заметил,  что техническая цивилизация означала разрыв с миром природы, с </w:t>
      </w:r>
      <w:r w:rsidRPr="00206FC2">
        <w:rPr>
          <w:iCs/>
        </w:rPr>
        <w:t>органическим</w:t>
      </w:r>
      <w:r w:rsidRPr="00206FC2">
        <w:t xml:space="preserve"> типом развития человечества. Новое время поставило человека в центр Вселенной (поэтому нововременная культура может быть рассмотрена как продолжение гуманистической культуры, сложившейся в эпоху Возрождения), освободило человека внешне, но лишило его внутренней духовной дисциплины и зависимости от всего «сверхчеловеческого». В результате к </w:t>
      </w:r>
      <w:r w:rsidRPr="00206FC2">
        <w:rPr>
          <w:lang w:val="en-US"/>
        </w:rPr>
        <w:t>XIX</w:t>
      </w:r>
      <w:r w:rsidRPr="00206FC2">
        <w:t xml:space="preserve"> веку гуманистическая культура практически исчерпала себя, развив все человеческие потенции, которым давала простор, но потеряв накопленную в предыдущие века веру в сверхзадачу человеческого существования. Наступила эпоха разочарования. Типы монаха и рыцаря с их сильной самодисциплиной уступили место типам торгаша и шофера с тем, чтобы далее уступить место типу комиссара, во имя «народа» тиранящего народ. Самые гордые и смелые мечты человека не осуществились, «человек стал бескрылым», время после средневековья было временем растраты человеческих сил. Сам гуманизм, будучи оторванным от религиозной почвы, привел к своей противоположности – к антигуманизму «мещанской цивилизации».</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Н.С. Арсеньев высоко оценивал философа: «Мысль Бердяева  достигает высокого напряжения, язык его – большого подъема и силы». В то же время, отмечает Арсеньев: «Удивительно, что человек так провидящий, огулом и безоговорочно отметает как раз многих из тех, именно из русской среды, кто захвачен этими веяниями внутреннего духовного возрождения». «Бердяев видит одухотворяющую идею в общем, отвлеченно безлично взятом процессе, но не видит духовного огня, горящего в отдельных, конкретных людях, более того, захватывающего широкие круги его </w:t>
      </w:r>
      <w:r>
        <w:rPr>
          <w:sz w:val="24"/>
          <w:szCs w:val="24"/>
          <w:lang w:val="ru-RU"/>
        </w:rPr>
        <w:t>собственных соотечественников».</w:t>
      </w:r>
      <w:r w:rsidRPr="00206FC2">
        <w:rPr>
          <w:rStyle w:val="aa"/>
          <w:sz w:val="24"/>
          <w:szCs w:val="24"/>
          <w:lang w:val="ru-RU"/>
        </w:rPr>
        <w:footnoteReference w:id="141"/>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Создание и длительная жизнь журнала «Путь» было весомым вкладом  не только в русскую, но и общеевропейскую культуру </w:t>
      </w:r>
      <w:r w:rsidRPr="00206FC2">
        <w:rPr>
          <w:sz w:val="24"/>
          <w:szCs w:val="24"/>
        </w:rPr>
        <w:t>XX</w:t>
      </w:r>
      <w:r w:rsidRPr="00206FC2">
        <w:rPr>
          <w:sz w:val="24"/>
          <w:szCs w:val="24"/>
          <w:lang w:val="ru-RU"/>
        </w:rPr>
        <w:t xml:space="preserve"> века. Задачей журнала являлось сохранение преемственности русской духовной культуры. Через «Путь» русской диаспоре суждено было выполнить своеобразную миссию в мире: разнести весть о России, ее вере и культуре, о русской религиозной философии  по всем континентам. </w:t>
      </w:r>
    </w:p>
    <w:p w:rsidR="00B02FE2" w:rsidRPr="00206FC2" w:rsidRDefault="00B02FE2" w:rsidP="00B02FE2">
      <w:pPr>
        <w:spacing w:line="360" w:lineRule="auto"/>
        <w:ind w:left="720" w:firstLine="540"/>
        <w:jc w:val="both"/>
        <w:rPr>
          <w:sz w:val="24"/>
          <w:szCs w:val="24"/>
          <w:lang w:val="ru-RU"/>
        </w:rPr>
      </w:pPr>
      <w:r w:rsidRPr="00206FC2">
        <w:rPr>
          <w:sz w:val="24"/>
          <w:szCs w:val="24"/>
          <w:lang w:val="ru-RU"/>
        </w:rPr>
        <w:t xml:space="preserve">Участие и сотрудничество Арсеньева в журнале выразилось в публикациях как аналитического, так и обзорно-информационного характера («Пессимизм и </w:t>
      </w:r>
      <w:r w:rsidRPr="00206FC2">
        <w:rPr>
          <w:sz w:val="24"/>
          <w:szCs w:val="24"/>
          <w:lang w:val="ru-RU"/>
        </w:rPr>
        <w:lastRenderedPageBreak/>
        <w:t>мистика в древней Греции», № 4-5; «О духе нашего времени», № 6; «Движение к единению христианских церквей и проблема современного мира», № 31 и другие).</w:t>
      </w:r>
    </w:p>
    <w:p w:rsidR="00B02FE2" w:rsidRDefault="00B02FE2" w:rsidP="00B02FE2">
      <w:pPr>
        <w:ind w:left="720" w:right="-58" w:firstLine="567"/>
        <w:jc w:val="both"/>
        <w:rPr>
          <w:snapToGrid w:val="0"/>
          <w:sz w:val="24"/>
          <w:szCs w:val="24"/>
          <w:lang w:val="ru-RU"/>
        </w:rPr>
      </w:pPr>
      <w:r w:rsidRPr="00206FC2">
        <w:rPr>
          <w:snapToGrid w:val="0"/>
          <w:sz w:val="24"/>
          <w:szCs w:val="24"/>
          <w:lang w:val="ru-RU"/>
        </w:rPr>
        <w:t xml:space="preserve">В 1926 году в журнале «Путь», № 3, выходит работа Арсеньева </w:t>
      </w:r>
      <w:r w:rsidRPr="00206FC2">
        <w:rPr>
          <w:b/>
          <w:snapToGrid w:val="0"/>
          <w:sz w:val="24"/>
          <w:szCs w:val="24"/>
          <w:lang w:val="ru-RU"/>
        </w:rPr>
        <w:t xml:space="preserve">«Об избыточествующей жизни. Мистика и Церковь» </w:t>
      </w:r>
      <w:r w:rsidRPr="00206FC2">
        <w:rPr>
          <w:snapToGrid w:val="0"/>
          <w:sz w:val="24"/>
          <w:szCs w:val="24"/>
          <w:lang w:val="ru-RU"/>
        </w:rPr>
        <w:t>(с. 114-115). Арсеньев выступает мистиком, для которого определяющим качеством православного христианина является соборность, и в  соборности смысл православной церкви: «На самых вершинах молитвенной жизни, в уединенной клети сердца молимся мы: не «Отче мой», «Отче наш». Ибо мы все – тело, а Он – глава. Срастаясь с Главой нашей, все больше срастаемся мы друг с другом… В этом суть и смысл церкви». Определяющее божественное, соборное, церковное чувство – любовь: «Ибо Бог-Любовь открывается любви, и нельзя любить Бога, которого не видел, если не любить брата, которого видишь… Вот это соборное чувство, церковное чувство».</w:t>
      </w:r>
    </w:p>
    <w:p w:rsidR="00B02FE2" w:rsidRDefault="00B02FE2" w:rsidP="00B02FE2">
      <w:pPr>
        <w:ind w:left="720" w:right="-58" w:firstLine="567"/>
        <w:jc w:val="both"/>
        <w:rPr>
          <w:snapToGrid w:val="0"/>
          <w:sz w:val="24"/>
          <w:szCs w:val="24"/>
          <w:lang w:val="ru-RU"/>
        </w:rPr>
      </w:pPr>
      <w:r>
        <w:rPr>
          <w:snapToGrid w:val="0"/>
          <w:sz w:val="24"/>
          <w:szCs w:val="24"/>
          <w:lang w:val="ru-RU"/>
        </w:rPr>
        <w:t>« С выпуском первого номера «Пути», - писал П. Оболенский, - Николай Сергеевич становится сотрудником этого журнала, в котором принимают участие С.Л. Франк, о. С. Булгаков, Б.П. Вышеславцев, В.В. Зеньковский, Г.П. Федотов, о. Г. Флоровский и многие другие маститые представители религиозно-философской мысли. Я перечисляю эти имена, чтобы более наглядно определить то умственное направление, к которому принадлежал Николай Сергеевич. Все эти ученые и богословы, философы были носителями истинно русского культурного предания, хотя отличались друг от друга полной независимостью и свободой богословского мнения. В отличие от тех, кому дано было пройти очистительный путь от марксизма к идеализму, Николай Сергеевич всю жизнь оставался традиционалистом. В противовес таким мыслителям, как например Бердяев и Булгаков, религиозные взгляды Николая Сергеевича не сталкивались с общепризнанным учением православной церкви. Его можно было бы назвать «либеральным консерватором», то есть консерватором очень умеренным и свободолюбивым.</w:t>
      </w:r>
    </w:p>
    <w:p w:rsidR="00B02FE2" w:rsidRPr="00206FC2" w:rsidRDefault="00B02FE2" w:rsidP="00B02FE2">
      <w:pPr>
        <w:ind w:left="720" w:right="-58" w:firstLine="567"/>
        <w:jc w:val="both"/>
        <w:rPr>
          <w:snapToGrid w:val="0"/>
          <w:sz w:val="24"/>
          <w:szCs w:val="24"/>
          <w:lang w:val="ru-RU"/>
        </w:rPr>
      </w:pPr>
      <w:r>
        <w:rPr>
          <w:snapToGrid w:val="0"/>
          <w:sz w:val="24"/>
          <w:szCs w:val="24"/>
          <w:lang w:val="ru-RU"/>
        </w:rPr>
        <w:t xml:space="preserve">Эти представители русской духовной мысли, независимо от своих личных взглядов и мнений, разделяли ту же участь: они судьбой были поставлены в общение с западным религиозным миром. Живя за границей, на их долю выпала миссия  не только сохранить родную веру, но и разъяснить ее западному миру. В то же время естественно и неизбежно возникал вопрос о сближении отдельных частей </w:t>
      </w:r>
      <w:ins w:id="2" w:author="user" w:date="2008-10-25T19:05:00Z">
        <w:r w:rsidRPr="00390FC3">
          <w:rPr>
            <w:snapToGrid w:val="0"/>
            <w:sz w:val="24"/>
            <w:szCs w:val="24"/>
            <w:lang w:val="ru-RU"/>
          </w:rPr>
          <w:t>христианского</w:t>
        </w:r>
      </w:ins>
      <w:r>
        <w:rPr>
          <w:snapToGrid w:val="0"/>
          <w:sz w:val="24"/>
          <w:szCs w:val="24"/>
          <w:lang w:val="ru-RU"/>
        </w:rPr>
        <w:t xml:space="preserve"> мира. В существенной мере журнал «путь» был выразителем этого направления»</w:t>
      </w:r>
      <w:r>
        <w:rPr>
          <w:rStyle w:val="aa"/>
          <w:snapToGrid w:val="0"/>
          <w:sz w:val="24"/>
          <w:szCs w:val="24"/>
          <w:lang w:val="ru-RU"/>
        </w:rPr>
        <w:footnoteReference w:id="142"/>
      </w:r>
      <w:r>
        <w:rPr>
          <w:snapToGrid w:val="0"/>
          <w:sz w:val="24"/>
          <w:szCs w:val="24"/>
          <w:lang w:val="ru-RU"/>
        </w:rPr>
        <w:t>.</w:t>
      </w:r>
    </w:p>
    <w:p w:rsidR="00B02FE2" w:rsidRPr="00206FC2" w:rsidRDefault="00B02FE2" w:rsidP="00B02FE2">
      <w:pPr>
        <w:ind w:left="720" w:firstLine="426"/>
        <w:jc w:val="both"/>
        <w:rPr>
          <w:snapToGrid w:val="0"/>
          <w:sz w:val="24"/>
          <w:szCs w:val="24"/>
          <w:lang w:val="ru-RU"/>
        </w:rPr>
      </w:pPr>
    </w:p>
    <w:p w:rsidR="00B02FE2" w:rsidRPr="00206FC2" w:rsidRDefault="00B02FE2" w:rsidP="00B02FE2">
      <w:pPr>
        <w:spacing w:line="360" w:lineRule="auto"/>
        <w:ind w:left="720" w:firstLine="540"/>
        <w:jc w:val="both"/>
        <w:rPr>
          <w:sz w:val="24"/>
          <w:szCs w:val="24"/>
          <w:lang w:val="ru-RU"/>
        </w:rPr>
      </w:pPr>
      <w:r w:rsidRPr="00206FC2">
        <w:rPr>
          <w:sz w:val="24"/>
          <w:szCs w:val="24"/>
          <w:lang w:val="ru-RU"/>
        </w:rPr>
        <w:t xml:space="preserve">Для Н.С. Арсеньева, как и для многих российских интеллигентов, религиозных философов, считавших себя носителями и хранителями национальной культуры, главным и определяющим оставался моральный стимул поведения, осознание собственной, если не мессианской, то, несомненно, исключительной – исторической миссии.  </w:t>
      </w:r>
    </w:p>
    <w:p w:rsidR="00B02FE2" w:rsidRPr="00206FC2" w:rsidRDefault="00B02FE2" w:rsidP="00B02FE2">
      <w:pPr>
        <w:spacing w:line="360" w:lineRule="auto"/>
        <w:ind w:left="720" w:firstLine="1134"/>
        <w:jc w:val="both"/>
        <w:rPr>
          <w:sz w:val="24"/>
          <w:szCs w:val="24"/>
          <w:lang w:val="ru-RU"/>
        </w:rPr>
      </w:pPr>
    </w:p>
    <w:p w:rsidR="00B02FE2" w:rsidRPr="00206FC2" w:rsidRDefault="00B02FE2" w:rsidP="00B02FE2">
      <w:pPr>
        <w:spacing w:line="360" w:lineRule="auto"/>
        <w:ind w:left="720" w:firstLine="1134"/>
        <w:jc w:val="both"/>
        <w:rPr>
          <w:sz w:val="24"/>
          <w:szCs w:val="24"/>
          <w:lang w:val="ru-RU"/>
        </w:rPr>
      </w:pPr>
    </w:p>
    <w:p w:rsidR="00B02FE2" w:rsidRPr="00206FC2" w:rsidRDefault="00B02FE2" w:rsidP="00B02FE2">
      <w:pPr>
        <w:spacing w:line="360" w:lineRule="auto"/>
        <w:ind w:left="720" w:firstLine="1134"/>
        <w:jc w:val="center"/>
        <w:rPr>
          <w:b/>
          <w:bCs/>
          <w:sz w:val="24"/>
          <w:szCs w:val="24"/>
          <w:lang w:val="ru-RU"/>
        </w:rPr>
      </w:pPr>
      <w:r w:rsidRPr="00206FC2">
        <w:rPr>
          <w:b/>
          <w:bCs/>
          <w:sz w:val="24"/>
          <w:szCs w:val="24"/>
          <w:lang w:val="ru-RU"/>
        </w:rPr>
        <w:t>Полемика о Софии</w:t>
      </w:r>
    </w:p>
    <w:p w:rsidR="00B02FE2" w:rsidRPr="00206FC2" w:rsidRDefault="00B02FE2" w:rsidP="00B02FE2">
      <w:pPr>
        <w:spacing w:line="360" w:lineRule="auto"/>
        <w:ind w:left="720" w:firstLine="1134"/>
        <w:jc w:val="center"/>
        <w:rPr>
          <w:b/>
          <w:bCs/>
          <w:sz w:val="24"/>
          <w:szCs w:val="24"/>
          <w:lang w:val="ru-RU"/>
        </w:rPr>
      </w:pP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lastRenderedPageBreak/>
        <w:t xml:space="preserve"> «…К</w:t>
      </w:r>
      <w:r w:rsidRPr="00390FC3">
        <w:rPr>
          <w:sz w:val="24"/>
          <w:szCs w:val="24"/>
          <w:lang w:val="ru-RU"/>
        </w:rPr>
        <w:t xml:space="preserve"> младопутейским</w:t>
      </w:r>
      <w:r w:rsidRPr="00206FC2">
        <w:rPr>
          <w:sz w:val="24"/>
          <w:szCs w:val="24"/>
          <w:lang w:val="ru-RU"/>
        </w:rPr>
        <w:t xml:space="preserve">  эмигрантским течениям следует отнести софийство (или софиантство, как его некоторые называли).</w:t>
      </w:r>
      <w:r w:rsidRPr="00206FC2">
        <w:rPr>
          <w:rStyle w:val="aa"/>
          <w:sz w:val="24"/>
          <w:szCs w:val="24"/>
        </w:rPr>
        <w:footnoteReference w:id="143"/>
      </w:r>
      <w:r w:rsidRPr="00206FC2">
        <w:rPr>
          <w:sz w:val="24"/>
          <w:szCs w:val="24"/>
          <w:lang w:val="ru-RU"/>
        </w:rPr>
        <w:t xml:space="preserve"> История этого движения начинается с 1918 года, когда под  впечатлением от книги П.А. Флоренского «Столп и утверждение истины» группа петроградских православно настроенных интеллигентов (А.В. Карташев, Н.О. Лосский, С.А. Аскольдов, Л.П. Карсавин и другие) выступила с инициативой создания Братства святой Софии.</w:t>
      </w:r>
      <w:r w:rsidRPr="00206FC2">
        <w:rPr>
          <w:rStyle w:val="aa"/>
          <w:sz w:val="24"/>
          <w:szCs w:val="24"/>
        </w:rPr>
        <w:footnoteReference w:id="144"/>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Созданное тогда Братство существовало до 1921 года и было очень активным. Новый этап софийства начался после высылки в 1922 году оппозиционной интеллигенции. В эмиграции в братство, возникшее осенью 1923 года и действовавшее по преимуществу в Праге и в Париже, входили Н.С. Арсеньев, Н.А. Бердяев, С.Н. Булгаков, А.В. Ельчанинов, В.В. Зеньковский, А.В. Карташев, Н.О. Лосский,  П.И. Новгородцев, П.Б. Струве, Г.Н. Трубецкой, Г.П. Федотов, Г.В. Флоровский, С. Л. Франк и другие. К кругу братства примкнуло большинство тех, кто до революции имел отношение к «Пути». Духовным руководителем нового объединения стал С.Н. Булгаков, и общее направление деятельности Братства отличалось от софийства, которое до того существовало под патронатом Карташова. Активное ядро братства составлял ряд профессоров Парижского Богословского института. Сторонники направления группировались также вокруг Берлинской Религиозно-философской академии, издательства Y</w:t>
      </w:r>
      <w:r w:rsidRPr="00206FC2">
        <w:rPr>
          <w:sz w:val="24"/>
          <w:szCs w:val="24"/>
          <w:lang w:val="de-DE"/>
        </w:rPr>
        <w:t>MCA-Press</w:t>
      </w:r>
      <w:r w:rsidRPr="00206FC2">
        <w:rPr>
          <w:sz w:val="24"/>
          <w:szCs w:val="24"/>
          <w:lang w:val="ru-RU"/>
        </w:rPr>
        <w:t>, которое возникло в Праге в 1922 году, Русского студенческого христианского движения, выпускали сборники: «Православие и культура» под редакцией Зеньковского (Берлин, 1923), «София» под редакцией Бердяева (1923). Софийство как философское направление старалось делать упор на духовно-религиозную проблематику и предпочитало дистанцироваться  от политических тем. Это, однако, ему не вполне удалось.</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«Православие образует самую глубокую и продуктивную историческую силу русского народа, - писал В.В. Зеньковский в предисловии к сборнику «Православие и культура», - в церкви мы вступаем в общение с живым средоточием силы, с самым важным нашим национальным достоянием».</w:t>
      </w:r>
      <w:r w:rsidRPr="00206FC2">
        <w:rPr>
          <w:rStyle w:val="aa"/>
          <w:sz w:val="24"/>
          <w:szCs w:val="24"/>
          <w:lang w:val="ru-RU"/>
        </w:rPr>
        <w:footnoteReference w:id="145"/>
      </w:r>
      <w:r w:rsidRPr="00206FC2">
        <w:rPr>
          <w:sz w:val="24"/>
          <w:szCs w:val="24"/>
          <w:lang w:val="ru-RU"/>
        </w:rPr>
        <w:t xml:space="preserve"> </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В Православии эмигранты находили освящение своей жизни, определяли им  свое творчество. Православие виделось основой для построения </w:t>
      </w:r>
      <w:r w:rsidRPr="00206FC2">
        <w:rPr>
          <w:sz w:val="24"/>
          <w:szCs w:val="24"/>
          <w:lang w:val="ru-RU"/>
        </w:rPr>
        <w:lastRenderedPageBreak/>
        <w:t xml:space="preserve">целостной культуры,  единственной силой, способной обновить жизнь, примирить противоречия истории. С глубокой верой в творческие силы православия, в сознании правды и красоты его, хотели служить делу обновления русской жизни. </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«В сегодняшний день истории, - отмечал Н. Бердяев, - необходимо утверждать примат духовной культуры над всякой политикой. Необходима глубокая духовная реакция против так долго господствовавшего внешнего, политического отношения к жизни. Задача, которая стоит прежде всего перед Россией, есть задача исцеления от духовного недуга. Цель, которая стоит перед Россией, прежде всего, лежит в сфере духовной культуры».</w:t>
      </w:r>
      <w:r w:rsidRPr="00206FC2">
        <w:rPr>
          <w:rStyle w:val="aa"/>
          <w:sz w:val="24"/>
          <w:szCs w:val="24"/>
          <w:lang w:val="ru-RU"/>
        </w:rPr>
        <w:footnoteReference w:id="146"/>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Наиболее значимый вклад в данную проблематику внес П.А. Флоренский. Подробно разбирая тему Софии, он делал упор на то, что идея Софии-Премудрости Божьей - древняя традиция,  и она стала популярна в российском философствовании </w:t>
      </w:r>
      <w:r w:rsidRPr="00206FC2">
        <w:rPr>
          <w:sz w:val="24"/>
          <w:szCs w:val="24"/>
        </w:rPr>
        <w:t>XIX</w:t>
      </w:r>
      <w:r w:rsidRPr="00206FC2">
        <w:rPr>
          <w:sz w:val="24"/>
          <w:szCs w:val="24"/>
          <w:lang w:val="ru-RU"/>
        </w:rPr>
        <w:t>—</w:t>
      </w:r>
      <w:r w:rsidRPr="00206FC2">
        <w:rPr>
          <w:sz w:val="24"/>
          <w:szCs w:val="24"/>
        </w:rPr>
        <w:t>XX</w:t>
      </w:r>
      <w:r w:rsidRPr="00206FC2">
        <w:rPr>
          <w:sz w:val="24"/>
          <w:szCs w:val="24"/>
          <w:lang w:val="ru-RU"/>
        </w:rPr>
        <w:t xml:space="preserve"> вв. Мыслитель оперировал такими категориями как четвертая ипостась, софийность, София по преимуществу и София как символ. Флоренскому  было важно, что София  в метафизической конструкции служит носителем и символом единства, которое охватывает и самую Троицу. Это также и единство Божества с миром, творческая Любовь Божия, Ангел-Хранитель твари, Идеальная личность мира, образующий разум в отношении к твари, она — образуемое содержание Бога-Разума. По Флоренскому существовать — это и значит быть мыслимым, быть познаваемым Богом.</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 Перекидывая мост от космического к человеческому, философ вводит понятие Софии по преимуществу и собственно Софии. «Если София есть вся Тварь, то душа и совесть Твари – Человечество - есть София по преимуществу. Если София есть все Человечество, то душа и совесть Человечества — Церковь — есть София по преимуществу. Если София есть Церковь Святых, то душа и совесть Церкви Святых — Ходатаица и Заступница за тварь пред Словом Божиим, Матерь Божия – опять-таки есть София по преимуществу. Но истинным знамением Марии Благодатной является Девство Ее, Красота души ее. Это и есть София для Флоренского,  символ в самом широком смысле, символ Единства, Красоты, Девственности, Любви.</w:t>
      </w:r>
    </w:p>
    <w:p w:rsidR="00B02FE2" w:rsidRPr="00206FC2" w:rsidRDefault="00B02FE2" w:rsidP="00B02FE2">
      <w:pPr>
        <w:spacing w:line="360" w:lineRule="auto"/>
        <w:ind w:left="720" w:firstLine="1134"/>
        <w:jc w:val="both"/>
        <w:rPr>
          <w:sz w:val="24"/>
          <w:szCs w:val="24"/>
          <w:lang w:val="ru-RU"/>
        </w:rPr>
      </w:pP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Но после выхода статей С. Булгакова и П. Флоренского, об осуждении «ереси» заявляли представители и Московской патриархии, и конкурирующего с </w:t>
      </w:r>
      <w:r w:rsidRPr="00206FC2">
        <w:rPr>
          <w:sz w:val="24"/>
          <w:szCs w:val="24"/>
          <w:lang w:val="ru-RU"/>
        </w:rPr>
        <w:lastRenderedPageBreak/>
        <w:t>ней архиерейского синода Зарубежной православной церкви. Уже в 1924 году митрополит Антоний (А.П. Храповицкий), глава церкви за рубежом, выступил в белградском «Новом времени» со статьей, в которой обвинил русских богословов-софийцев, в особенности П.А. Флоренского и С.Н. Булгакова, в том, что они учат о четвертой, женской ипостаси во Святой Троице и тем основополагают новую ересь в православии.</w:t>
      </w:r>
      <w:r w:rsidRPr="00206FC2">
        <w:rPr>
          <w:rStyle w:val="aa"/>
          <w:sz w:val="24"/>
          <w:szCs w:val="24"/>
          <w:lang w:val="ru-RU"/>
        </w:rPr>
        <w:footnoteReference w:id="147"/>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Публикация  Храповицкого и ответное письмо-протест Булгакова положили начало массированным и ожесточенным нападкам эмигрантской церковной общественности на софийцев. Апогея этот конфликт достиг в середине 1930-х годов, когда вышла  статья В.Н.</w:t>
      </w:r>
      <w:r w:rsidRPr="00206FC2">
        <w:rPr>
          <w:b/>
          <w:sz w:val="24"/>
          <w:szCs w:val="24"/>
          <w:lang w:val="ru-RU"/>
        </w:rPr>
        <w:t xml:space="preserve"> </w:t>
      </w:r>
      <w:r w:rsidRPr="00206FC2">
        <w:rPr>
          <w:sz w:val="24"/>
          <w:szCs w:val="24"/>
          <w:lang w:val="ru-RU"/>
        </w:rPr>
        <w:t>Лосского «Спор о Софии».</w:t>
      </w:r>
      <w:r w:rsidRPr="00206FC2">
        <w:rPr>
          <w:rStyle w:val="aa"/>
          <w:sz w:val="24"/>
          <w:szCs w:val="24"/>
          <w:lang w:val="ru-RU"/>
        </w:rPr>
        <w:footnoteReference w:id="148"/>
      </w:r>
      <w:r w:rsidRPr="00206FC2">
        <w:rPr>
          <w:sz w:val="24"/>
          <w:szCs w:val="24"/>
          <w:lang w:val="ru-RU"/>
        </w:rPr>
        <w:t xml:space="preserve"> Н.С. Арсеньев также принял участие в этой полемике. Будучи верным традициям православия, он пишет: «Премудрость Божию – Христа о. Булгаков заменяет неведомым для апостольской проповеди чуждым ей образом иной Премудрости – некоей «Вечной Женственности» в Боге.  У о. Булгакова имеем мы тип схоластики изобретающей.  Это идея о «Ипостасности» в отличие от «Ипостаси». К области изобретающей схоластики относятся сложные рассуждения, что вознесшийся Христос оставляет свое прославленное Тело на «грани» мира (не в мире и не вне мира), он восходит к Отцу не прославленной плотью, а «идеей прославленной плоти».</w:t>
      </w:r>
      <w:r w:rsidRPr="00206FC2">
        <w:rPr>
          <w:rStyle w:val="aa"/>
          <w:sz w:val="24"/>
          <w:szCs w:val="24"/>
          <w:lang w:val="ru-RU"/>
        </w:rPr>
        <w:footnoteReference w:id="149"/>
      </w:r>
      <w:r w:rsidRPr="00206FC2">
        <w:rPr>
          <w:sz w:val="24"/>
          <w:szCs w:val="24"/>
          <w:lang w:val="ru-RU"/>
        </w:rPr>
        <w:t xml:space="preserve"> По Арсеньеву,  это «наивный географизм». Мыслитель также указывает на «пренебрежение» Булгакова  святоотеческой традицией, так как по Булгакову ни Новый завет, ни Отцы Церкви учения о Софии не знают, а это «основоположное» для христианства. Проповедники софианства считают себя пионерами, подготавливающими грядущее признание его Церковью как новое откровение. Указывая на Н.А. Бердяева, высказавшегося о «профетическом» творчестве в области веры», Арсеньев считает, что тут «мы не далеки от монтанизма, «братьев свободного Духа» и «духоносных» сект эпохи Реформации, которых даже Лютер назвал «</w:t>
      </w:r>
      <w:r w:rsidRPr="00206FC2">
        <w:rPr>
          <w:sz w:val="24"/>
          <w:szCs w:val="24"/>
        </w:rPr>
        <w:t>Schwarmer</w:t>
      </w:r>
      <w:r w:rsidRPr="00206FC2">
        <w:rPr>
          <w:sz w:val="24"/>
          <w:szCs w:val="24"/>
          <w:lang w:val="ru-RU"/>
        </w:rPr>
        <w:t xml:space="preserve">» (фантазеры), отвергавших связанность церковного учения апостольским свидетельством и преданием. Это не относится к о. Булгакову, а к некоторым тенденциям, могущим вытекать из профетической точки зрения Н.А. Бердяева», которую Арсеньев называет «имманетическим профетизмом». «Учение о Софии, - утверждает Арсеньев, - есть внесение понятие «материи» в сущность </w:t>
      </w:r>
      <w:r w:rsidRPr="00206FC2">
        <w:rPr>
          <w:sz w:val="24"/>
          <w:szCs w:val="24"/>
          <w:lang w:val="ru-RU"/>
        </w:rPr>
        <w:lastRenderedPageBreak/>
        <w:t xml:space="preserve">Божию. Это философское представление, ничего общего с церковной традицией и апостольским словом не имеющее. Внесение этого чисто философского представления в область церковной догматики есть «нарушение границ». О материи и Боге говорили гностики, западно-христианские мистики, мистические натурфилософы, каббалисты </w:t>
      </w:r>
      <w:r w:rsidRPr="00206FC2">
        <w:rPr>
          <w:sz w:val="24"/>
          <w:szCs w:val="24"/>
        </w:rPr>
        <w:t>XVI</w:t>
      </w:r>
      <w:r w:rsidRPr="00206FC2">
        <w:rPr>
          <w:sz w:val="24"/>
          <w:szCs w:val="24"/>
          <w:lang w:val="ru-RU"/>
        </w:rPr>
        <w:t xml:space="preserve"> и </w:t>
      </w:r>
      <w:r w:rsidRPr="00206FC2">
        <w:rPr>
          <w:sz w:val="24"/>
          <w:szCs w:val="24"/>
        </w:rPr>
        <w:t>XVII</w:t>
      </w:r>
      <w:r w:rsidRPr="00206FC2">
        <w:rPr>
          <w:sz w:val="24"/>
          <w:szCs w:val="24"/>
          <w:lang w:val="ru-RU"/>
        </w:rPr>
        <w:t xml:space="preserve"> веков». Арсеньев уверен в том, что неверно представлять эту философскую теорию не как свою, а как истинное учение Церкви. «Противоречие о. Булгакова с религиозной жизнью Церкви состоит в том, что, называя Софию то «тварью», «дщерью Божью», то «усией» Божества, «материальностью» Бога, он переносит центр тяжести с Христа на Софию»</w:t>
      </w:r>
      <w:r w:rsidRPr="00206FC2">
        <w:rPr>
          <w:rStyle w:val="aa"/>
          <w:sz w:val="24"/>
          <w:szCs w:val="24"/>
          <w:lang w:val="ru-RU"/>
        </w:rPr>
        <w:footnoteReference w:id="150"/>
      </w:r>
      <w:r w:rsidRPr="00206FC2">
        <w:rPr>
          <w:sz w:val="24"/>
          <w:szCs w:val="24"/>
          <w:lang w:val="ru-RU"/>
        </w:rPr>
        <w:t>.</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Но при этом Арсеньев продолжает: «Гностический натурализм не получает у о. Булгакова большого развития. Прочтите (к сожалению, не отвергнутый о. Булгаковым) комментарий В.Н. Ильина  к этой стороне учения о Софии, и вы увидите теорию о воплощении Софии в Матери Божией, которая будто бы идентична с Матерью-Сырой-Землей. Здесь привкус обожествления рождающих, половых сил природы. Всего этого нет в чистых и далеких от язычества мыслях о. Булгакова»</w:t>
      </w:r>
      <w:r w:rsidRPr="00206FC2">
        <w:rPr>
          <w:rStyle w:val="aa"/>
          <w:sz w:val="24"/>
          <w:szCs w:val="24"/>
          <w:lang w:val="ru-RU"/>
        </w:rPr>
        <w:footnoteReference w:id="151"/>
      </w:r>
      <w:r w:rsidRPr="00206FC2">
        <w:rPr>
          <w:sz w:val="24"/>
          <w:szCs w:val="24"/>
          <w:lang w:val="ru-RU"/>
        </w:rPr>
        <w:t>. Арсеньев отрицательно отвечает на «напор гностико–эротического пантеизма» В.Н. Ильина, «профетического имманентизма» Н.А. Бердяева, указывая, что их  области мысли «соседние» с Булгаковым, но «отличающиеся» от него. Н.С. Арсеньев отличал глубоко православное личное верование о. Сергия Булгакова от противоречия его религиозного миросозерцания,  апостольской проповеди и опыт Церкви. Квалифицируя софиологию, прежде всего, как соблазн мысли, Арсеньев высказался против того, чтобы «раздувать в предмет церковного соблазна то, что таким соблазном еще не стало, и не содействовать возникновению «ереси» из богословской неосторожности»</w:t>
      </w:r>
      <w:r w:rsidRPr="00206FC2">
        <w:rPr>
          <w:rStyle w:val="aa"/>
          <w:sz w:val="24"/>
          <w:szCs w:val="24"/>
          <w:lang w:val="ru-RU"/>
        </w:rPr>
        <w:footnoteReference w:id="152"/>
      </w:r>
      <w:r w:rsidRPr="00206FC2">
        <w:rPr>
          <w:sz w:val="24"/>
          <w:szCs w:val="24"/>
          <w:lang w:val="ru-RU"/>
        </w:rPr>
        <w:t xml:space="preserve">. </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В статье «Еще несколько слов к софиологическому спору»</w:t>
      </w:r>
      <w:r w:rsidRPr="00206FC2">
        <w:rPr>
          <w:rStyle w:val="aa"/>
          <w:sz w:val="24"/>
          <w:szCs w:val="24"/>
          <w:lang w:val="ru-RU"/>
        </w:rPr>
        <w:footnoteReference w:id="153"/>
      </w:r>
      <w:r w:rsidRPr="00206FC2">
        <w:rPr>
          <w:sz w:val="24"/>
          <w:szCs w:val="24"/>
          <w:lang w:val="ru-RU"/>
        </w:rPr>
        <w:t xml:space="preserve"> Арсеньев посчитал необходимым дать краткий обзор литературы, вышедшей в 1935-36 годах по теме Софии. Обращаясь к книге Архиепископа Серафима «Новое учение о Софии Премудрости Божией» и отмечая ее главную тенденцию – защиты православного учения от гностицизма, неприемлемости софиологического догмата для церковного сознания, Арсеньев все же не согласен с обвинением о. С. Булгакова в «ереси», признавая его право на философскую теорию о предвечной </w:t>
      </w:r>
      <w:r w:rsidRPr="00206FC2">
        <w:rPr>
          <w:sz w:val="24"/>
          <w:szCs w:val="24"/>
          <w:lang w:val="ru-RU"/>
        </w:rPr>
        <w:lastRenderedPageBreak/>
        <w:t>«материальности» Божией, которую мыслитель должен был отделить от христианского догматического учения.</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Эту мысль Арсеньев развивает при анализе «Определения Архиерейского Собора Православной Церкви за границей». Отмечая его ясное и стройное изложение, доказывающее нецерковность софиологических построений о. Булгакова, Арсеньев подчеркивает, что «нецерковность» не означает противоцерковность и еретичность, потому что о. Булгаков «преданный сын Церкви». Именно уважением к «горящей духовно» личности о. Булгакова его внимание привлекает книга о. Иоанна Шаховского «Разговор семи Православных», которую Арсеньев называет «примером того истинного духа христианской братской откровенности, соединенного с христианским миролюбием», в котором желательно проводить споры и дискуссии. Мыслитель призывает понять философскую сущность построений о Булгакова. Он  подчеркивает, что  источник философского вдохновения о. Булгакова - идея  «исконной божественности твари», обозначаемой им словом «софийность». Он стремится перебросить мост через пропасть, отделяющую Бога от твари. И мост этот не столько Христос, сколько София, так как София является предпосылкой творения мира и воплощения Христа, «некой «натуралистической» гармонией, данной в Боге. История падшей твари поэтому не драма, а своего рода Одиссея (Одиссея духа). Эта теория, по Арсеньеву, глубоко оптимистична. «Перед нами яркая поэма», но… «цель ее – объяснить необъяснимое: как возможно спасение, как возможно воплощение?» Слабость философии Булгакова мыслитель видит в том, что она «объясняет тайну». «Принижается свобода снисхождения и свобода Любви Бога к падшей твари, Таинство, что Творец стал творением, что «так возлюбил мир, что отдал сына Своего…» заменяется почти естественным, почти необходимым «возвращением божественного к божественному». Булгаков, по мнению Арсеньева, «пламенеющий любовью к Христу, хочет еще более прославить Его подвиг, сам того не желая, его ослабляет, рационализируя непостижимую тайну снисхождения».</w:t>
      </w:r>
      <w:r w:rsidRPr="00206FC2">
        <w:rPr>
          <w:rStyle w:val="aa"/>
          <w:sz w:val="24"/>
          <w:szCs w:val="24"/>
          <w:lang w:val="ru-RU"/>
        </w:rPr>
        <w:footnoteReference w:id="154"/>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Подводя итог рассмотрению темы Софии и софиологии, следует сказать, что вышеуказанный спор существенно стимулировал  развитие богословской и философской мысли Русского Зарубежья. </w:t>
      </w:r>
    </w:p>
    <w:p w:rsidR="00B02FE2" w:rsidRPr="00206FC2" w:rsidRDefault="00B02FE2" w:rsidP="00B02FE2">
      <w:pPr>
        <w:spacing w:line="360" w:lineRule="auto"/>
        <w:ind w:left="720" w:firstLine="1134"/>
        <w:jc w:val="center"/>
        <w:rPr>
          <w:b/>
          <w:bCs/>
          <w:sz w:val="24"/>
          <w:szCs w:val="24"/>
          <w:lang w:val="ru-RU"/>
        </w:rPr>
      </w:pPr>
      <w:r w:rsidRPr="00206FC2">
        <w:rPr>
          <w:b/>
          <w:bCs/>
          <w:sz w:val="24"/>
          <w:szCs w:val="24"/>
          <w:lang w:val="ru-RU"/>
        </w:rPr>
        <w:t>Евразийство</w:t>
      </w:r>
    </w:p>
    <w:p w:rsidR="00B02FE2" w:rsidRPr="00206FC2" w:rsidRDefault="00B02FE2" w:rsidP="00B02FE2">
      <w:pPr>
        <w:spacing w:line="360" w:lineRule="auto"/>
        <w:ind w:left="720" w:firstLine="1134"/>
        <w:jc w:val="center"/>
        <w:rPr>
          <w:b/>
          <w:bCs/>
          <w:sz w:val="24"/>
          <w:szCs w:val="24"/>
          <w:lang w:val="ru-RU"/>
        </w:rPr>
      </w:pP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Другим основным преемником путейства следует назвать евразийство. Идеология евразийцев утверждала особый, не европейский по типу характер России и в соответствии с этим предлагала специальную организацию русского государства: демотический строй вместо демократического, то есть власть народа, но без участия народа. И идеократию вместо западной демократии. Лидер евразийского движения («верховный евразиец», как его называли соратники) и автор термина идеократия Н.С. Трубецкой определял ее смысл следующим образом: «Идеократия – термин вполне точный и строго определенный: это - такой общественный строй, при котором основным признаком отбора правящего слоя является миросозерцание».</w:t>
      </w:r>
      <w:r w:rsidRPr="00206FC2">
        <w:rPr>
          <w:rStyle w:val="aa"/>
          <w:sz w:val="24"/>
          <w:szCs w:val="24"/>
          <w:lang w:val="ru-RU"/>
        </w:rPr>
        <w:footnoteReference w:id="155"/>
      </w:r>
      <w:r w:rsidRPr="00206FC2">
        <w:rPr>
          <w:sz w:val="24"/>
          <w:szCs w:val="24"/>
          <w:lang w:val="ru-RU"/>
        </w:rPr>
        <w:t xml:space="preserve"> Таким образом, изобретенный евразийцами термин означал практически то же самое, что и «истинная теократия» у путейцев, а впоследствии – «партократия», сформировавшаяся в СССР. Все три термина, по сути, подразумевают принципиальный отбор кандидатов на руководящие государственные посты по идеологическому принципу</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Это течение в русской социально-политической философии зародилось в 1920 году, с выходом в Софии книги Н.С. Трубецкого «Европа и человечество», публично объявило о себе 3 июня 1921 году на заседании религиозно-философского кружка в Софии.</w:t>
      </w:r>
      <w:r w:rsidRPr="00206FC2">
        <w:rPr>
          <w:rStyle w:val="aa"/>
          <w:sz w:val="24"/>
          <w:szCs w:val="24"/>
          <w:lang w:val="ru-RU"/>
        </w:rPr>
        <w:footnoteReference w:id="156"/>
      </w:r>
      <w:r w:rsidRPr="00206FC2">
        <w:rPr>
          <w:sz w:val="24"/>
          <w:szCs w:val="24"/>
          <w:lang w:val="ru-RU"/>
        </w:rPr>
        <w:t xml:space="preserve"> </w:t>
      </w:r>
    </w:p>
    <w:p w:rsidR="00B02FE2" w:rsidRPr="00206FC2" w:rsidRDefault="00B02FE2" w:rsidP="00B02FE2">
      <w:pPr>
        <w:spacing w:line="360" w:lineRule="auto"/>
        <w:ind w:left="720"/>
        <w:jc w:val="both"/>
        <w:rPr>
          <w:sz w:val="24"/>
          <w:szCs w:val="24"/>
          <w:lang w:val="ru-RU"/>
        </w:rPr>
      </w:pPr>
      <w:r w:rsidRPr="00206FC2">
        <w:rPr>
          <w:sz w:val="24"/>
          <w:szCs w:val="24"/>
          <w:lang w:val="ru-RU"/>
        </w:rPr>
        <w:t xml:space="preserve">Впоследствии, имея свои группы во многих странах (Праге, Париже, Берлине, Софии, Белграде, Лондоне, Брюсселе, Риге, Нью-Йорке, Варшаве, Таллинне и др.), евразийство просуществовало до конца 1930-х годов. </w:t>
      </w:r>
      <w:r w:rsidRPr="00206FC2">
        <w:rPr>
          <w:rStyle w:val="aa"/>
          <w:sz w:val="24"/>
          <w:szCs w:val="24"/>
          <w:lang w:val="ru-RU"/>
        </w:rPr>
        <w:footnoteReference w:id="157"/>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Чтобы помочь консолидации различных ветвей эмигрантской религиозной философии, Г.В. Флоровский в 1922 году предлагал соратникам по евразийству организовать выпуск периодических сборников, посвященных задачам православного творчества, под заглавием «Вечные устои».</w:t>
      </w:r>
      <w:r w:rsidRPr="00206FC2">
        <w:rPr>
          <w:rStyle w:val="aa"/>
          <w:sz w:val="24"/>
          <w:szCs w:val="24"/>
          <w:lang w:val="ru-RU"/>
        </w:rPr>
        <w:footnoteReference w:id="158"/>
      </w:r>
      <w:r w:rsidRPr="00206FC2">
        <w:rPr>
          <w:sz w:val="24"/>
          <w:szCs w:val="24"/>
          <w:lang w:val="ru-RU"/>
        </w:rPr>
        <w:t xml:space="preserve">  Редактировать эти сборники, по замыслу Флоровского, должны были П.Н.Савицкий, П.П. Сувчинский, Н.С. Трубецкой и сам их инициатор. К участию в сборниках Флоровский надеялся привлечь С.Н. Булгакова, Н.С. Арсеньева, Г.В. Вернадского, П.М. Бицилли, Д.П. Святополка-Мирского.</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lastRenderedPageBreak/>
        <w:t>Из переписки Флоровского с Трубецким  известно, что Флоровский планировал привлечь Н.С. Арсеньева к сотрудничеству в журналах. Арсеньев вместе с Меллером-Закомельским составил план изданий. Это план общедоступных сборников о православии со статьями «скорее компилятивно-начинающими, нежели оригинально изыскательными». Арсеньев посчитал необходимым предложить свои темы: о  мистике Запада и мистике Востока, об идеале совершенного человека по «Добротолюбию». Во втором томе «Устоев» предполагались статьи Н.С. Арсеньева: «Православный аскетизм» и «Преображение твари». В письме Флоровского к Трубецкому констатируется: «Арсеньев произвел хорошее впечатление на Савицкого, мне пишет покорные духовно письма, и полезен поэтому: он дает то, чего не хватает «ищущим», - факты»</w:t>
      </w:r>
      <w:r w:rsidRPr="00206FC2">
        <w:rPr>
          <w:rStyle w:val="aa"/>
          <w:sz w:val="24"/>
          <w:szCs w:val="24"/>
          <w:lang w:val="ru-RU"/>
        </w:rPr>
        <w:footnoteReference w:id="159"/>
      </w:r>
      <w:r w:rsidRPr="00206FC2">
        <w:rPr>
          <w:sz w:val="24"/>
          <w:szCs w:val="24"/>
          <w:lang w:val="ru-RU"/>
        </w:rPr>
        <w:t>.</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В евразийстве Н.С. Арсеньева привлекала идея объединения на основе Православия. По мнению Н.С. Трубецкого, «непрерывная традиция есть одно из непременных условий нормальной эволюции».</w:t>
      </w:r>
      <w:r w:rsidRPr="00206FC2">
        <w:rPr>
          <w:rStyle w:val="aa"/>
          <w:sz w:val="24"/>
          <w:szCs w:val="24"/>
          <w:lang w:val="ru-RU"/>
        </w:rPr>
        <w:footnoteReference w:id="160"/>
      </w:r>
      <w:r w:rsidRPr="00206FC2">
        <w:rPr>
          <w:sz w:val="24"/>
          <w:szCs w:val="24"/>
          <w:lang w:val="ru-RU"/>
        </w:rPr>
        <w:t xml:space="preserve"> На этом строится и культурология Н.С. Арсеньева. В его работах о русской жизни, о России говорится о силе ее Духа: «Героизм в соединении с простотой смирения можно определить как тот идеал, который русский народ видит перед собой всегда, если только душа его не целиком оторвана от своих истоков», истоки же эти – «в смиренной  духовной трезвенности Православия», «в динамически развивающейся традиции».</w:t>
      </w:r>
      <w:r w:rsidRPr="00206FC2">
        <w:rPr>
          <w:rStyle w:val="aa"/>
          <w:sz w:val="24"/>
          <w:szCs w:val="24"/>
          <w:lang w:val="ru-RU"/>
        </w:rPr>
        <w:footnoteReference w:id="161"/>
      </w:r>
      <w:r w:rsidRPr="00206FC2">
        <w:rPr>
          <w:sz w:val="24"/>
          <w:szCs w:val="24"/>
          <w:lang w:val="ru-RU"/>
        </w:rPr>
        <w:t xml:space="preserve"> </w:t>
      </w:r>
    </w:p>
    <w:p w:rsidR="00B02FE2" w:rsidRPr="00206FC2" w:rsidRDefault="00B02FE2" w:rsidP="00B02FE2">
      <w:pPr>
        <w:spacing w:line="360" w:lineRule="auto"/>
        <w:ind w:left="720" w:firstLine="1134"/>
        <w:jc w:val="center"/>
        <w:rPr>
          <w:b/>
          <w:bCs/>
          <w:sz w:val="24"/>
          <w:szCs w:val="24"/>
          <w:lang w:val="ru-RU"/>
        </w:rPr>
      </w:pPr>
    </w:p>
    <w:p w:rsidR="00B02FE2" w:rsidRPr="00206FC2" w:rsidRDefault="00B02FE2" w:rsidP="00B02FE2">
      <w:pPr>
        <w:spacing w:line="360" w:lineRule="auto"/>
        <w:ind w:left="720" w:firstLine="1134"/>
        <w:jc w:val="center"/>
        <w:rPr>
          <w:b/>
          <w:bCs/>
          <w:sz w:val="24"/>
          <w:szCs w:val="24"/>
          <w:lang w:val="ru-RU"/>
        </w:rPr>
      </w:pPr>
      <w:r w:rsidRPr="00206FC2">
        <w:rPr>
          <w:b/>
          <w:bCs/>
          <w:sz w:val="24"/>
          <w:szCs w:val="24"/>
          <w:lang w:val="ru-RU"/>
        </w:rPr>
        <w:t>Экуменическое движение</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Оказавшись в эмиграции, русская интеллигенция встала перед проблемой сохранения своего национального культурного единства. И в то же время русское духовенство в изгнании стало устанавливать контакты с другими христианскими конфессиями, вести с ними диалог. Особенно активно встречное движение выразила Англиканская церковь. Экуменическое движение  в русском зарубежье - молодежное движение, перенимавшее опыт западных организаций, повторявшее их практику, получило название Русское христианское студенческое движение.</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lastRenderedPageBreak/>
        <w:t>В 1923 году в Чехословакии, в Пржебове, состоялась всеевропейская встреча представителей эмигрантских студенческих групп и организаций, на которую собрались члены упомянутых выше неформальных объединений и кружков духовного совершенствования. Именно на этой конференции произошло оформление РХСД (Русское христианское студенческое движение). ИМКА и всемирное христианское студенческое движение предоставляли средства и поддерживали первые шаги РХСД. Главная цель этой организации состояла не столько в отстаивании узко понимаемых интересов студенчества, сколько в налаживании более тесной связи между и духовными, и практическими потребностями студентов.</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С течением времени ключевым аспектом деятельности РХСД, которое находило все большее отражение на страницах «Вестника», стали контакты, встречи, дискуссии, конференции между православным эмигрантским духовенством, интеллигенцией и лидерами РХСД и их коллегами из Англии, в меньшей степени - из Германии. Это был лишь один из аспектов широкого экуменического движения, в которое включилась русская церковь в Западной Европе в 1920-е годы. Этот процесс был санкционирован митрополитом Евлогием (но осужден епископами в Сремски Карловицах) и получил активную поддержку института Святого Сергия.</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 В 1927 году в Сент-Олбансе лидеры англиканской церкви, если говорить точнее, ее англо-католического крыла, организовали первую встречу РХСД и групп английских студентов. Встреча положила начало целой серии конференций, в которых принимали участие русские, как миряне,  так и духовенство, и англикане. Корпорация Святой Сергий – Сент-Олбанс была создана при активном участии Н.М. Зернова, прежде входившего в состав вышеупомянутых студенческих кружков, занимавшихся проблемами духовного совершенствования. Он был приглашен в Оксфорд читать лекции по восточному христианству. Корпорация оплачивала обмен студентами, главным образом поездки русских на учебу в Англию.</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Митрополит Евлогий   и его партнеры-англикане пришли к взаимному признанию причастия, совершаемого обеими церквями. Тем не менее, никогда речь не заходила о какой-либо унификации, о достижении компромиссной позиции по основным разногласиям догматического или литургического характера. Их взаимоотношения  сохраняли характер корпорации, братства, причем, каждый из партнеров признавал самостоятельность другого и уважал его таинства, соглашаясь </w:t>
      </w:r>
      <w:r w:rsidRPr="00206FC2">
        <w:rPr>
          <w:sz w:val="24"/>
          <w:szCs w:val="24"/>
          <w:lang w:val="ru-RU"/>
        </w:rPr>
        <w:lastRenderedPageBreak/>
        <w:t xml:space="preserve">вместе с тем искать пути сближения позиций по церковным и социальным проблемам. «Некоторые лидеры и его идейные наставники, например, Г.В. Флоровский и Г.П. Федотов, установили тесные интеллектуальные связи с Англией. Конференции стимулировали пробуждение у русских интереса к социальным течениям на Западе». </w:t>
      </w:r>
      <w:r w:rsidRPr="00206FC2">
        <w:rPr>
          <w:rStyle w:val="aa"/>
          <w:sz w:val="24"/>
          <w:szCs w:val="24"/>
          <w:lang w:val="ru-RU"/>
        </w:rPr>
        <w:footnoteReference w:id="162"/>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Н.С. Арсеньев был членом Всемирного Союза Христианских Церквей, участвовал в католических конгрессах, в Лозанской конференции (1927), проходившей под девизом: «Вера и устройство Церкви», и Эдинбургской (1937). </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Ученый отметил, что на Лозаннской конференции католическая церковь «не была представлена (она относилась к экуменическому движению в своих верхах сначала критически и даже враждебно, позднее с большим, и даже сочувственным интересом, но все же с известной сдержанностью). Православную церковь представляли 25 человек из 500 участников. И хотя не было особой надежды  найти общий язык между всеми представителями различных церквей, но общая резолюция получила свою сердцевину. Что могли христианские церкви принести миру? Они могут и должны принести миру то, что, для чего они существуют: благовестие о Христе, как воплощенном слове Божьем, пришедшем в мир для спасения мира» </w:t>
      </w:r>
      <w:r w:rsidRPr="00206FC2">
        <w:rPr>
          <w:rStyle w:val="aa"/>
          <w:sz w:val="24"/>
          <w:szCs w:val="24"/>
          <w:lang w:val="ru-RU"/>
        </w:rPr>
        <w:footnoteReference w:id="163"/>
      </w:r>
      <w:r w:rsidRPr="00206FC2">
        <w:rPr>
          <w:sz w:val="24"/>
          <w:szCs w:val="24"/>
          <w:lang w:val="ru-RU"/>
        </w:rPr>
        <w:t>.</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В старинном английском городке Сент-Олбанс (святой Албаний был первым мучеником Англии) проходила конференция Содружества Св. Албания и Св. Сергия. «На святках, - как вспоминал в 1979 году  С.А. Зеньковский, профессор истории, племянник В. В. Зеньковского (отца Василия), - было начало продолжающихся и до наших дней встреч православных и англикан, по преимуществу студентов, профессоров и духовенства, с целью выяснить общие богословские положения и интересы и постараться найти пути сближения этих двух вероисповедований».</w:t>
      </w:r>
      <w:r w:rsidRPr="00206FC2">
        <w:rPr>
          <w:rStyle w:val="aa"/>
          <w:sz w:val="24"/>
          <w:szCs w:val="24"/>
          <w:lang w:val="ru-RU"/>
        </w:rPr>
        <w:footnoteReference w:id="164"/>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 Идеи сближения различных ветвей христианства Н.С. Арсеньев слышал с юного возраста. Князь Юрий Алексеевич Долгорукий и его жена Елизавета Петровна (урожденная  Давыдова) были родителями бабушки Николая Сергеевича по отцовской линии. Супруги были в дружбе с митрополитом Филаретом. Елизавета Петровна ездила в молодости в Саров к преподобному Серафиму. Они знали Хомякова и ценили сочинения швейцарского пастыря Александра Винэ </w:t>
      </w:r>
      <w:r w:rsidRPr="00206FC2">
        <w:rPr>
          <w:sz w:val="24"/>
          <w:szCs w:val="24"/>
          <w:lang w:val="ru-RU"/>
        </w:rPr>
        <w:lastRenderedPageBreak/>
        <w:t>(1797-1847), профессора истории литературы Лозанского университета, проповедника и автора ряда богословских и историко-литературных трудов. Винэ мечтал о сближении между христианами, взаимопонимании, особенно между протестантами и католиками. Арсеньев писал: «Он указывал и тем, и другим, что Евангелие говорит об основоположной силе благодати Христовой, творящей нового человека, призванного к активности, мужественному подвигу и непрестанному  возрастанию духовному. Это приближает его к православному воззрению на характер духовной жизни».</w:t>
      </w:r>
      <w:r w:rsidRPr="00206FC2">
        <w:rPr>
          <w:rStyle w:val="aa"/>
          <w:sz w:val="24"/>
          <w:szCs w:val="24"/>
        </w:rPr>
        <w:footnoteReference w:id="165"/>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В 1842 году князь Юрий Алексеевич Долгорукий  специально приехал в Лозанну для встречи с Винэ и пробыл там две недели (с 6 по 19 мая) и каждый вечер от 6 или 7 до 11 часов проводил в интенсивных беседах с Винэ. О встрече с гостем из России Вине в письме своей дочери сообщал: «Пребывание иностранца оставило глубокий след в моей памяти. Он провел это время в Лозанне специально ради меня, так как он думал, что может много от меня получить, и от которого на самом деле я получил много».</w:t>
      </w:r>
      <w:r w:rsidRPr="00206FC2">
        <w:rPr>
          <w:rStyle w:val="aa"/>
          <w:sz w:val="24"/>
          <w:szCs w:val="24"/>
        </w:rPr>
        <w:footnoteReference w:id="166"/>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Кроме того, Долгорукие интересовались Оксфордским движением 30-50-х годов </w:t>
      </w:r>
      <w:r w:rsidRPr="00206FC2">
        <w:rPr>
          <w:sz w:val="24"/>
          <w:szCs w:val="24"/>
        </w:rPr>
        <w:t>XIX</w:t>
      </w:r>
      <w:r w:rsidRPr="00206FC2">
        <w:rPr>
          <w:sz w:val="24"/>
          <w:szCs w:val="24"/>
          <w:lang w:val="ru-RU"/>
        </w:rPr>
        <w:t xml:space="preserve"> века. Это движение стало источником обновления и духовного возрождения Англиканской церкви. Ряд служителей ее были охвачены «идеалом восстановления полноты церковности». «Отсюда началось, - писал Н.С. Арсеньев, - усиленное стремление многих выдающихся представителей Англиканства к сближению с Православной церковью, отсюда началась дружественная переписка А.С. Хомякова с одним из виднейших деятелей Оксфордского движения </w:t>
      </w:r>
      <w:r w:rsidRPr="00206FC2">
        <w:rPr>
          <w:sz w:val="24"/>
          <w:szCs w:val="24"/>
        </w:rPr>
        <w:t>W</w:t>
      </w:r>
      <w:r w:rsidRPr="00206FC2">
        <w:rPr>
          <w:sz w:val="24"/>
          <w:szCs w:val="24"/>
          <w:lang w:val="ru-RU"/>
        </w:rPr>
        <w:t xml:space="preserve">. </w:t>
      </w:r>
      <w:r w:rsidRPr="00206FC2">
        <w:rPr>
          <w:sz w:val="24"/>
          <w:szCs w:val="24"/>
        </w:rPr>
        <w:t>Palmer</w:t>
      </w:r>
      <w:r w:rsidRPr="00206FC2">
        <w:rPr>
          <w:sz w:val="24"/>
          <w:szCs w:val="24"/>
          <w:lang w:val="ru-RU"/>
        </w:rPr>
        <w:t xml:space="preserve">. Когда </w:t>
      </w:r>
      <w:r w:rsidRPr="00206FC2">
        <w:rPr>
          <w:sz w:val="24"/>
          <w:szCs w:val="24"/>
        </w:rPr>
        <w:t>Palmer</w:t>
      </w:r>
      <w:r w:rsidRPr="00206FC2">
        <w:rPr>
          <w:sz w:val="24"/>
          <w:szCs w:val="24"/>
          <w:lang w:val="ru-RU"/>
        </w:rPr>
        <w:t xml:space="preserve"> в 40-х годах приезжал в Россию, он часть лета провел у Долгоруких в их имении Красное Новосильского уезда Тульской губернии. Отсюда возник живой контакт семьи Долгоруких и затем Арсеньевых с этим движением»</w:t>
      </w:r>
      <w:r w:rsidRPr="00206FC2">
        <w:rPr>
          <w:rStyle w:val="aa"/>
          <w:sz w:val="24"/>
          <w:szCs w:val="24"/>
          <w:lang w:val="ru-RU"/>
        </w:rPr>
        <w:footnoteReference w:id="167"/>
      </w:r>
      <w:r w:rsidRPr="00206FC2">
        <w:rPr>
          <w:sz w:val="24"/>
          <w:szCs w:val="24"/>
          <w:lang w:val="ru-RU"/>
        </w:rPr>
        <w:t>.</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Оказавшись в эмиграции, Николай Сергеевич часто посещал Англию, приезжая из Кенигсберга в Оксфорд, Кембридж и их колледжи. Его привлекала напряженная духовная и умственная атмосфера этих учебных заведений. Он отмечал красоту литургической службы в величественном соборе «Королевского» колледжа в Кембридже с «серебряными голосами хора мальчиков», гимны, полные устремления к «полноте Церкви».</w:t>
      </w:r>
    </w:p>
    <w:p w:rsidR="00B02FE2" w:rsidRPr="00D13FDB" w:rsidRDefault="00B02FE2" w:rsidP="00B02FE2">
      <w:pPr>
        <w:spacing w:line="360" w:lineRule="auto"/>
        <w:ind w:left="720" w:firstLine="1134"/>
        <w:jc w:val="both"/>
        <w:rPr>
          <w:sz w:val="24"/>
          <w:szCs w:val="24"/>
          <w:lang w:val="ru-RU"/>
        </w:rPr>
      </w:pPr>
      <w:r w:rsidRPr="00F4480C">
        <w:rPr>
          <w:b/>
          <w:bCs/>
          <w:lang w:val="ru-RU"/>
        </w:rPr>
        <w:lastRenderedPageBreak/>
        <w:t>Фото</w:t>
      </w:r>
      <w:r w:rsidRPr="004573FE">
        <w:rPr>
          <w:lang w:val="ru-RU"/>
        </w:rPr>
        <w:br/>
      </w:r>
      <w:r w:rsidRPr="004573FE">
        <w:rPr>
          <w:sz w:val="24"/>
          <w:szCs w:val="24"/>
          <w:lang w:val="ru-RU"/>
        </w:rPr>
        <w:t xml:space="preserve">Участники Съезда Совета РСХ Движения в Буасси (июнь </w:t>
      </w:r>
      <w:smartTag w:uri="urn:schemas-microsoft-com:office:smarttags" w:element="metricconverter">
        <w:smartTagPr>
          <w:attr w:name="ProductID" w:val="1935 г"/>
        </w:smartTagPr>
        <w:r w:rsidRPr="004573FE">
          <w:rPr>
            <w:sz w:val="24"/>
            <w:szCs w:val="24"/>
            <w:lang w:val="ru-RU"/>
          </w:rPr>
          <w:t>1935 г</w:t>
        </w:r>
      </w:smartTag>
      <w:r w:rsidRPr="004573FE">
        <w:rPr>
          <w:sz w:val="24"/>
          <w:szCs w:val="24"/>
          <w:lang w:val="ru-RU"/>
        </w:rPr>
        <w:t xml:space="preserve">. ) слева направо — первый ряд, сидят: 1. </w:t>
      </w:r>
      <w:r w:rsidRPr="00B02FE2">
        <w:rPr>
          <w:sz w:val="24"/>
          <w:szCs w:val="24"/>
          <w:lang w:val="ru-RU"/>
        </w:rPr>
        <w:t xml:space="preserve">Е. Н. Кульман-Хирьякова (дочь проф. Н. К. Кульмана, сестра В. Н. Кульмана, ставшего еп. Мефодием); </w:t>
      </w:r>
      <w:smartTag w:uri="urn:schemas-microsoft-com:office:smarttags" w:element="metricconverter">
        <w:smartTagPr>
          <w:attr w:name="ProductID" w:val="2. М"/>
        </w:smartTagPr>
        <w:r w:rsidRPr="00B02FE2">
          <w:rPr>
            <w:sz w:val="24"/>
            <w:szCs w:val="24"/>
            <w:lang w:val="ru-RU"/>
          </w:rPr>
          <w:t>2. М</w:t>
        </w:r>
      </w:smartTag>
      <w:r w:rsidRPr="00B02FE2">
        <w:rPr>
          <w:sz w:val="24"/>
          <w:szCs w:val="24"/>
          <w:lang w:val="ru-RU"/>
        </w:rPr>
        <w:t xml:space="preserve">. Е. Миллер-Чекан (дочь ген. Е. К. Миллера, жена о. Александра Чекана); 3. В. А. Зандер (урожд. Калашникова); 4. Т. Ф. Баймакова (жена о. Дмитрия Клепинина); 5. В. В. Зеньковский (председатель РСХД); 6. прот. Сергий Булгаков; 7. прот. Сергий Четвериков; сидят по другую сторону стола: </w:t>
      </w:r>
      <w:smartTag w:uri="urn:schemas-microsoft-com:office:smarttags" w:element="metricconverter">
        <w:smartTagPr>
          <w:attr w:name="ProductID" w:val="8. М"/>
        </w:smartTagPr>
        <w:r w:rsidRPr="00B02FE2">
          <w:rPr>
            <w:sz w:val="24"/>
            <w:szCs w:val="24"/>
            <w:lang w:val="ru-RU"/>
          </w:rPr>
          <w:t>8. М</w:t>
        </w:r>
      </w:smartTag>
      <w:r w:rsidRPr="00B02FE2">
        <w:rPr>
          <w:sz w:val="24"/>
          <w:szCs w:val="24"/>
          <w:lang w:val="ru-RU"/>
        </w:rPr>
        <w:t xml:space="preserve">. П. Толстая; 9. А. Е. Маттео; 10. Ф. Т. Пьянов; 11. А. С. Четверикова; 12. свящ. Александр Киселев; 13. Е. С. Меньшикова (урожд. Серикова); 14. свящ. Александр Чекан; 15. И. А. Харун (позже архиеп. Сильвестр); 16. Б. В. Плюханов; стоят: 17. К. М. Перешнева; 18. Б. П. Вышеславцев; 19. мать Мария (Скобцова); </w:t>
      </w:r>
      <w:smartTag w:uri="urn:schemas-microsoft-com:office:smarttags" w:element="metricconverter">
        <w:smartTagPr>
          <w:attr w:name="ProductID" w:val="20. Г"/>
        </w:smartTagPr>
        <w:r w:rsidRPr="00B02FE2">
          <w:rPr>
            <w:sz w:val="24"/>
            <w:szCs w:val="24"/>
            <w:lang w:val="ru-RU"/>
          </w:rPr>
          <w:t>20. Г</w:t>
        </w:r>
      </w:smartTag>
      <w:r w:rsidRPr="00B02FE2">
        <w:rPr>
          <w:sz w:val="24"/>
          <w:szCs w:val="24"/>
          <w:lang w:val="ru-RU"/>
        </w:rPr>
        <w:t xml:space="preserve">. Л. Романов; 21. свящ. Виктор Юрьев; 22. (за ним) П. Т. Лютов; 23. В. А. Нерцессян; 24. Лев Арабей (в белой рубашке); 25. В. С. Слепян; 26. ?; 27. И. А. Лаговский; 28. И. В. Окунева (чуть видна); 29. З. И. Павлова (позже жена свящ. Игоря Верника); 30 Т. И. Павлова (позже жена поэта В. Смоленского); 31. Д. А. Клепинин (позже священник); </w:t>
      </w:r>
      <w:smartTag w:uri="urn:schemas-microsoft-com:office:smarttags" w:element="metricconverter">
        <w:smartTagPr>
          <w:attr w:name="ProductID" w:val="32. Л"/>
        </w:smartTagPr>
        <w:r w:rsidRPr="00B02FE2">
          <w:rPr>
            <w:sz w:val="24"/>
            <w:szCs w:val="24"/>
            <w:lang w:val="ru-RU"/>
          </w:rPr>
          <w:t>32. Л</w:t>
        </w:r>
      </w:smartTag>
      <w:r w:rsidRPr="00B02FE2">
        <w:rPr>
          <w:sz w:val="24"/>
          <w:szCs w:val="24"/>
          <w:lang w:val="ru-RU"/>
        </w:rPr>
        <w:t xml:space="preserve">. Н. Липеровский (врач, диакон, позже священник); 33. Э. И. Мак-Потен; </w:t>
      </w:r>
      <w:smartTag w:uri="urn:schemas-microsoft-com:office:smarttags" w:element="metricconverter">
        <w:smartTagPr>
          <w:attr w:name="ProductID" w:val="34. Л"/>
        </w:smartTagPr>
        <w:r w:rsidRPr="00B02FE2">
          <w:rPr>
            <w:sz w:val="24"/>
            <w:szCs w:val="24"/>
            <w:lang w:val="ru-RU"/>
          </w:rPr>
          <w:t>34. Л</w:t>
        </w:r>
      </w:smartTag>
      <w:r w:rsidRPr="00B02FE2">
        <w:rPr>
          <w:sz w:val="24"/>
          <w:szCs w:val="24"/>
          <w:lang w:val="ru-RU"/>
        </w:rPr>
        <w:t xml:space="preserve">. И. Шибаева; 35. О. Л. Доценко; </w:t>
      </w:r>
      <w:smartTag w:uri="urn:schemas-microsoft-com:office:smarttags" w:element="metricconverter">
        <w:smartTagPr>
          <w:attr w:name="ProductID" w:val="36. Г"/>
        </w:smartTagPr>
        <w:r w:rsidRPr="00B02FE2">
          <w:rPr>
            <w:sz w:val="24"/>
            <w:szCs w:val="24"/>
            <w:lang w:val="ru-RU"/>
          </w:rPr>
          <w:t>36. Г</w:t>
        </w:r>
      </w:smartTag>
      <w:r w:rsidRPr="00B02FE2">
        <w:rPr>
          <w:sz w:val="24"/>
          <w:szCs w:val="24"/>
          <w:lang w:val="ru-RU"/>
        </w:rPr>
        <w:t xml:space="preserve">. Бахрушин; </w:t>
      </w:r>
      <w:smartTag w:uri="urn:schemas-microsoft-com:office:smarttags" w:element="metricconverter">
        <w:smartTagPr>
          <w:attr w:name="ProductID" w:val="37. Л"/>
        </w:smartTagPr>
        <w:r w:rsidRPr="00B02FE2">
          <w:rPr>
            <w:sz w:val="24"/>
            <w:szCs w:val="24"/>
            <w:lang w:val="ru-RU"/>
          </w:rPr>
          <w:t>37. Л</w:t>
        </w:r>
      </w:smartTag>
      <w:r w:rsidRPr="00B02FE2">
        <w:rPr>
          <w:sz w:val="24"/>
          <w:szCs w:val="24"/>
          <w:lang w:val="ru-RU"/>
        </w:rPr>
        <w:t>. А. Зандер.</w:t>
      </w:r>
      <w:bookmarkStart w:id="3" w:name="lagovsky2"/>
      <w:bookmarkEnd w:id="3"/>
    </w:p>
    <w:p w:rsidR="00B02FE2" w:rsidRPr="00206FC2" w:rsidRDefault="00B02FE2" w:rsidP="00B02FE2">
      <w:pPr>
        <w:spacing w:line="360" w:lineRule="auto"/>
        <w:ind w:left="720" w:firstLine="1134"/>
        <w:jc w:val="both"/>
        <w:rPr>
          <w:sz w:val="24"/>
          <w:szCs w:val="24"/>
          <w:lang w:val="ru-RU"/>
        </w:rPr>
      </w:pP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Обращаясь к теме единения христиан, Арсеньев рассказывал о ряде посещений России некоторыми членами Англиканского Епископата и другими руководящими лицами Англиканской церкви. Приехавшие в Россию на коронацию императора Николая </w:t>
      </w:r>
      <w:r w:rsidRPr="00206FC2">
        <w:rPr>
          <w:sz w:val="24"/>
          <w:szCs w:val="24"/>
        </w:rPr>
        <w:t>II</w:t>
      </w:r>
      <w:r w:rsidRPr="00206FC2">
        <w:rPr>
          <w:sz w:val="24"/>
          <w:szCs w:val="24"/>
          <w:lang w:val="ru-RU"/>
        </w:rPr>
        <w:t>, англиканские иерархи также вели беседы о возможности сближения Англиканства с Православной церковью. Они вели их как с рядом русских иерархов, так и с рядом верующих и образованных православных мирян, например, с зятем Долгоруких, В.С. Арсеньевым, дедом Николая Сергеевича, с П.Б. Мансуровым и др.</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Н.С. Арсеньев писал об англичанине Джоне Беркбеке, который стремился познакомить соотечественников с Православной церковью, особенно ее литургической жизнью. Беркбек издал переписку Хомякова с Пальмером, трактат Хомякова «Церковь едина» в переводе на английский язык. Беркбек 18 раз приезжал в Москву, и был знатоком и любителем православного богослужения.  Он говорил, что во всем христианском мире нет ничего равного по красоте московским службам Страстной недели и Светлого воскресения. Также он бывал в </w:t>
      </w:r>
      <w:r w:rsidRPr="00206FC2">
        <w:rPr>
          <w:sz w:val="24"/>
          <w:szCs w:val="24"/>
          <w:lang w:val="ru-RU"/>
        </w:rPr>
        <w:lastRenderedPageBreak/>
        <w:t>доме В.С. Арсеньева на Садовой, и юный Николай Сергеевич внимательно слушал их беседы.</w:t>
      </w:r>
    </w:p>
    <w:p w:rsidR="00B02FE2" w:rsidRPr="00206FC2" w:rsidRDefault="00B02FE2" w:rsidP="00B02FE2">
      <w:pPr>
        <w:spacing w:line="360" w:lineRule="auto"/>
        <w:ind w:left="720" w:firstLine="1134"/>
        <w:jc w:val="both"/>
        <w:rPr>
          <w:sz w:val="24"/>
          <w:szCs w:val="24"/>
          <w:lang w:val="de-DE"/>
        </w:rPr>
      </w:pPr>
      <w:r w:rsidRPr="00206FC2">
        <w:rPr>
          <w:sz w:val="24"/>
          <w:szCs w:val="24"/>
          <w:lang w:val="ru-RU"/>
        </w:rPr>
        <w:t xml:space="preserve">В 1959 году произошла памятная для Н.С. Арсеньева встреча с папой Иоанном </w:t>
      </w:r>
      <w:r w:rsidRPr="00206FC2">
        <w:rPr>
          <w:sz w:val="24"/>
          <w:szCs w:val="24"/>
          <w:lang w:val="de-DE"/>
        </w:rPr>
        <w:t xml:space="preserve">XXIII. У них был продолжительный разговор в Кастель Гандольфо. </w:t>
      </w:r>
      <w:r w:rsidRPr="00206FC2">
        <w:rPr>
          <w:sz w:val="24"/>
          <w:szCs w:val="24"/>
          <w:lang w:val="ru-RU"/>
        </w:rPr>
        <w:t xml:space="preserve">Н.С. </w:t>
      </w:r>
      <w:r w:rsidRPr="00206FC2">
        <w:rPr>
          <w:sz w:val="24"/>
          <w:szCs w:val="24"/>
          <w:lang w:val="de-DE"/>
        </w:rPr>
        <w:t>А</w:t>
      </w:r>
      <w:r w:rsidRPr="00206FC2">
        <w:rPr>
          <w:sz w:val="24"/>
          <w:szCs w:val="24"/>
          <w:lang w:val="ru-RU"/>
        </w:rPr>
        <w:t>рсеньев</w:t>
      </w:r>
      <w:r w:rsidRPr="00206FC2">
        <w:rPr>
          <w:sz w:val="24"/>
          <w:szCs w:val="24"/>
          <w:lang w:val="de-DE"/>
        </w:rPr>
        <w:t xml:space="preserve"> вспоминал в книге „Дары</w:t>
      </w:r>
      <w:r w:rsidRPr="00206FC2">
        <w:rPr>
          <w:sz w:val="24"/>
          <w:szCs w:val="24"/>
          <w:lang w:val="ru-RU"/>
        </w:rPr>
        <w:t xml:space="preserve"> и встречи жизненного пути</w:t>
      </w:r>
      <w:r w:rsidRPr="00206FC2">
        <w:rPr>
          <w:sz w:val="24"/>
          <w:szCs w:val="24"/>
          <w:lang w:val="de-DE"/>
        </w:rPr>
        <w:t>“, как он задал вопрос Папе, которого считал святым, как он видит объединение Церквей, и получил ответ:</w:t>
      </w:r>
      <w:r w:rsidRPr="00206FC2">
        <w:rPr>
          <w:sz w:val="24"/>
          <w:szCs w:val="24"/>
          <w:lang w:val="ru-RU"/>
        </w:rPr>
        <w:t xml:space="preserve"> «</w:t>
      </w:r>
      <w:r w:rsidRPr="00206FC2">
        <w:rPr>
          <w:sz w:val="24"/>
          <w:szCs w:val="24"/>
          <w:lang w:val="de-DE"/>
        </w:rPr>
        <w:t>Знаете ли Вы, из чего я исхожу? Я исхожу из молитвы Господней – от первых трех ее прошений: Да святится Имя Твое</w:t>
      </w:r>
      <w:r w:rsidRPr="00206FC2">
        <w:rPr>
          <w:sz w:val="24"/>
          <w:szCs w:val="24"/>
          <w:lang w:val="ru-RU"/>
        </w:rPr>
        <w:t xml:space="preserve">! </w:t>
      </w:r>
      <w:r w:rsidRPr="00206FC2">
        <w:rPr>
          <w:sz w:val="24"/>
          <w:szCs w:val="24"/>
          <w:lang w:val="de-DE"/>
        </w:rPr>
        <w:t>Да приидет царствие Твое</w:t>
      </w:r>
      <w:r w:rsidRPr="00206FC2">
        <w:rPr>
          <w:sz w:val="24"/>
          <w:szCs w:val="24"/>
          <w:lang w:val="ru-RU"/>
        </w:rPr>
        <w:t>!</w:t>
      </w:r>
      <w:r w:rsidRPr="00206FC2">
        <w:rPr>
          <w:sz w:val="24"/>
          <w:szCs w:val="24"/>
          <w:lang w:val="de-DE"/>
        </w:rPr>
        <w:t xml:space="preserve"> Да будет воля Твоя! Если Его имя будет прославляться в нас и через нас, если придет к нам и будет царить в нас и руководить нами Его царство, если Его воля будет твориться в нас и через нас – тогда мы будем все едины“</w:t>
      </w:r>
      <w:r w:rsidRPr="00206FC2">
        <w:rPr>
          <w:sz w:val="24"/>
          <w:szCs w:val="24"/>
          <w:lang w:val="ru-RU"/>
        </w:rPr>
        <w:t>.</w:t>
      </w:r>
      <w:r w:rsidRPr="00206FC2">
        <w:rPr>
          <w:rStyle w:val="aa"/>
          <w:sz w:val="24"/>
          <w:szCs w:val="24"/>
        </w:rPr>
        <w:footnoteReference w:id="168"/>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В 1964 году Арсеньев был представлен папе Павлу </w:t>
      </w:r>
      <w:r w:rsidRPr="00206FC2">
        <w:rPr>
          <w:sz w:val="24"/>
          <w:szCs w:val="24"/>
        </w:rPr>
        <w:t>VI</w:t>
      </w:r>
      <w:r w:rsidRPr="00206FC2">
        <w:rPr>
          <w:sz w:val="24"/>
          <w:szCs w:val="24"/>
          <w:lang w:val="ru-RU"/>
        </w:rPr>
        <w:t>. В сентябре 1965 года он был приглашен в качестве наблюдателя и гостя на 4 сессию Второго Ватиканского Собора, где  присутствовал на ряде заседаний.</w:t>
      </w:r>
    </w:p>
    <w:p w:rsidR="00B02FE2" w:rsidRDefault="00B02FE2" w:rsidP="00B02FE2">
      <w:pPr>
        <w:spacing w:line="360" w:lineRule="auto"/>
        <w:ind w:left="720" w:firstLine="1134"/>
        <w:jc w:val="both"/>
        <w:rPr>
          <w:sz w:val="24"/>
          <w:szCs w:val="24"/>
          <w:lang w:val="ru-RU"/>
        </w:rPr>
      </w:pPr>
      <w:r w:rsidRPr="00206FC2">
        <w:rPr>
          <w:sz w:val="24"/>
          <w:szCs w:val="24"/>
          <w:lang w:val="ru-RU"/>
        </w:rPr>
        <w:t xml:space="preserve">Н.С. Арсеньев не раз обращался к выдвинутой Хомяковым идее соборности, которая является духовной традицией Восточной церкви. В России уже в </w:t>
      </w:r>
      <w:r w:rsidRPr="00206FC2">
        <w:rPr>
          <w:sz w:val="24"/>
          <w:szCs w:val="24"/>
        </w:rPr>
        <w:t>XVIII</w:t>
      </w:r>
      <w:r w:rsidRPr="00206FC2">
        <w:rPr>
          <w:sz w:val="24"/>
          <w:szCs w:val="24"/>
          <w:lang w:val="ru-RU"/>
        </w:rPr>
        <w:t>-</w:t>
      </w:r>
      <w:r w:rsidRPr="00206FC2">
        <w:rPr>
          <w:sz w:val="24"/>
          <w:szCs w:val="24"/>
        </w:rPr>
        <w:t>XIX</w:t>
      </w:r>
      <w:r w:rsidRPr="00206FC2">
        <w:rPr>
          <w:sz w:val="24"/>
          <w:szCs w:val="24"/>
          <w:lang w:val="ru-RU"/>
        </w:rPr>
        <w:t xml:space="preserve"> веках, - отмечает философ, - возникла потребность ощутить единство христиан, и потрясения </w:t>
      </w:r>
      <w:r w:rsidRPr="00206FC2">
        <w:rPr>
          <w:sz w:val="24"/>
          <w:szCs w:val="24"/>
        </w:rPr>
        <w:t>XX</w:t>
      </w:r>
      <w:r w:rsidRPr="00206FC2">
        <w:rPr>
          <w:sz w:val="24"/>
          <w:szCs w:val="24"/>
          <w:lang w:val="ru-RU"/>
        </w:rPr>
        <w:t xml:space="preserve"> века лишь усилили эту тягу: «В тишине, трезвенно и осторожно, в великой верности своей Церкви вырастала в некоторых российских кругах Русской Православной церкви большая потребность ощутить единство со всеми христианами, верующими в того же единого Господа; внимательным и ответственным изучением предмета, дружеским общением с западными христианами и собственным ростом духовным приготовлять и расчищать почву для взаимного понимания».</w:t>
      </w:r>
      <w:r w:rsidRPr="00206FC2">
        <w:rPr>
          <w:rStyle w:val="aa"/>
          <w:sz w:val="24"/>
          <w:szCs w:val="24"/>
        </w:rPr>
        <w:footnoteReference w:id="169"/>
      </w:r>
    </w:p>
    <w:p w:rsidR="00B02FE2" w:rsidRPr="00355698" w:rsidRDefault="00B02FE2" w:rsidP="00B02FE2">
      <w:pPr>
        <w:spacing w:line="360" w:lineRule="auto"/>
        <w:ind w:left="720" w:firstLine="1134"/>
        <w:jc w:val="both"/>
        <w:rPr>
          <w:sz w:val="24"/>
          <w:szCs w:val="24"/>
          <w:lang w:val="ru-RU"/>
        </w:rPr>
      </w:pP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К теме единства христиан Н.С. Арсеньев будет неоднократно возвращаться в своих работах. Он считал, что «истинно экуменическое движение» не противоречит православию, а из него вытекает, так как Православная церковь выступает носительницей древнехристианского предания, а экуменическое движение по сути – это возвращение к раннему христианству.</w:t>
      </w:r>
      <w:r w:rsidRPr="00206FC2">
        <w:rPr>
          <w:rStyle w:val="aa"/>
          <w:sz w:val="24"/>
          <w:szCs w:val="24"/>
        </w:rPr>
        <w:footnoteReference w:id="170"/>
      </w:r>
      <w:r w:rsidRPr="00206FC2">
        <w:rPr>
          <w:sz w:val="24"/>
          <w:szCs w:val="24"/>
          <w:lang w:val="ru-RU"/>
        </w:rPr>
        <w:t xml:space="preserve"> «Одним из величайших даров, - писал Арсеньев, - полученных мною в жизни, было то, что я в течение долгого времени был свидетелем живых примеров христианской праведности, более того – примеров такой христианской жизни, которая, судя по </w:t>
      </w:r>
      <w:r w:rsidRPr="00206FC2">
        <w:rPr>
          <w:sz w:val="24"/>
          <w:szCs w:val="24"/>
          <w:lang w:val="ru-RU"/>
        </w:rPr>
        <w:lastRenderedPageBreak/>
        <w:t xml:space="preserve">плодам ее и силе воздействия в любви, приближалась к святости (решаюсь сказать даже это). Это было горение перед Богом, смиренно мудрое, не бросающееся в глаза, но покоряющее любовью – безмерным, самозабвенным, смиренным служением любви. Вдохновение этого горения было христоцентрично… И как вдруг в свете духовного горения таких людей раскрывались перед взором и источники христоцентристского горения и других праведных людей (например, и христианского Запада), живших из того же источника – тем же пришедшим в мир Господом Иисусом. Вот первые бессознательные практические уроки «экуменизма» (оставим, впрочем, это слово ввиду его непопулярности среди ряда серьезно верующих людей – непопулярности, вызванной промахами и ошибками, а также тенденцией к обмирщению, секуляризации и «политизации» веры, обнаружившейся в последнее время у многих деятелей этого нынешнего «экуменического движения»). Ощутить это </w:t>
      </w:r>
      <w:r w:rsidRPr="00206FC2">
        <w:rPr>
          <w:i/>
          <w:sz w:val="24"/>
          <w:szCs w:val="24"/>
          <w:lang w:val="ru-RU"/>
        </w:rPr>
        <w:t>христоцентристское горение в других горячо верующих и жизнью своей</w:t>
      </w:r>
      <w:r w:rsidRPr="00206FC2">
        <w:rPr>
          <w:sz w:val="24"/>
          <w:szCs w:val="24"/>
          <w:lang w:val="ru-RU"/>
        </w:rPr>
        <w:t xml:space="preserve"> (курсив Арсеньева) об этом свидетельствующих христиан, принадлежащих даже не к нашей Церкви, а к другим христианским исповедованиям: вот первый шаг к обретению всеми нами, христианами, утраченного (но не вполне, не в глубине своей) единства.</w:t>
      </w:r>
      <w:r w:rsidRPr="00206FC2">
        <w:rPr>
          <w:rStyle w:val="aa"/>
          <w:sz w:val="24"/>
          <w:szCs w:val="24"/>
        </w:rPr>
        <w:footnoteReference w:id="171"/>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Вера Н.С. Арсеньева в христианское единство крепилась на том, что всей своей жизнью, как писал Штаммлер (</w:t>
      </w:r>
      <w:r w:rsidRPr="00206FC2">
        <w:rPr>
          <w:sz w:val="24"/>
          <w:szCs w:val="24"/>
        </w:rPr>
        <w:t>Stammler</w:t>
      </w:r>
      <w:r w:rsidRPr="00206FC2">
        <w:rPr>
          <w:sz w:val="24"/>
          <w:szCs w:val="24"/>
          <w:lang w:val="ru-RU"/>
        </w:rPr>
        <w:t>)</w:t>
      </w:r>
      <w:r w:rsidRPr="00206FC2">
        <w:rPr>
          <w:rStyle w:val="aa"/>
          <w:sz w:val="24"/>
          <w:szCs w:val="24"/>
          <w:lang w:val="ru-RU"/>
        </w:rPr>
        <w:t xml:space="preserve"> </w:t>
      </w:r>
      <w:r w:rsidRPr="00206FC2">
        <w:rPr>
          <w:rStyle w:val="aa"/>
          <w:sz w:val="24"/>
          <w:szCs w:val="24"/>
        </w:rPr>
        <w:footnoteReference w:id="172"/>
      </w:r>
      <w:r w:rsidRPr="00206FC2">
        <w:rPr>
          <w:sz w:val="24"/>
          <w:szCs w:val="24"/>
          <w:lang w:val="ru-RU"/>
        </w:rPr>
        <w:t xml:space="preserve">, «он стремится не строить стены, а сокрушать их, не рыть канавы, но заполнять их, не хвастаться относительно предполагаемого превосходства, но отдать должное всем родственным формам и выражениям христианской жизни… Здесь нет духа авантюристического дипломата Церкви, который ради достижения политической цели, в своей работе может избегать утверждений и заявлений, ведущих к столкновению; вместо этого – дух справедливости (справедливости в библейском смысле), который способен не просто объяснять различные ошибки, но чувствовать общую правду, и чувствовать это в милосердии: </w:t>
      </w:r>
      <w:r w:rsidRPr="00206FC2">
        <w:rPr>
          <w:sz w:val="24"/>
          <w:szCs w:val="24"/>
          <w:lang w:val="de-DE"/>
        </w:rPr>
        <w:t>Amo ut intelligam</w:t>
      </w:r>
      <w:r w:rsidRPr="00206FC2">
        <w:rPr>
          <w:sz w:val="24"/>
          <w:szCs w:val="24"/>
          <w:lang w:val="ru-RU"/>
        </w:rPr>
        <w:t>».</w:t>
      </w:r>
      <w:r w:rsidRPr="00206FC2">
        <w:rPr>
          <w:rStyle w:val="aa"/>
          <w:sz w:val="24"/>
          <w:szCs w:val="24"/>
        </w:rPr>
        <w:footnoteReference w:id="173"/>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 xml:space="preserve">Участие Арсеньева в экуменическом движении, приобщение к объединению христианских церквей носило характер его личного приобщения к духовному, внутреннему оформлению человечества. Как пишет Хализев, Арсеньев подчеркивал, опираясь на А.С. Хомякова, неумирающее значение Восточной </w:t>
      </w:r>
      <w:r w:rsidRPr="00206FC2">
        <w:rPr>
          <w:sz w:val="24"/>
          <w:szCs w:val="24"/>
          <w:lang w:val="ru-RU"/>
        </w:rPr>
        <w:lastRenderedPageBreak/>
        <w:t>церкви, говоря о соборном характере нашего спасения; что потрясения нашей эпохи углубили и усилили «потребность ощутить единство христиан»</w:t>
      </w:r>
      <w:r w:rsidRPr="00206FC2">
        <w:rPr>
          <w:rStyle w:val="aa"/>
          <w:sz w:val="24"/>
          <w:szCs w:val="24"/>
        </w:rPr>
        <w:footnoteReference w:id="174"/>
      </w:r>
      <w:r w:rsidRPr="00206FC2">
        <w:rPr>
          <w:sz w:val="24"/>
          <w:szCs w:val="24"/>
          <w:lang w:val="ru-RU"/>
        </w:rPr>
        <w:t>.</w:t>
      </w:r>
    </w:p>
    <w:p w:rsidR="00B02FE2" w:rsidRPr="00206FC2" w:rsidRDefault="00B02FE2" w:rsidP="00B02FE2">
      <w:pPr>
        <w:spacing w:line="360" w:lineRule="auto"/>
        <w:ind w:left="720" w:firstLine="1134"/>
        <w:jc w:val="both"/>
        <w:rPr>
          <w:sz w:val="24"/>
          <w:szCs w:val="24"/>
          <w:lang w:val="ru-RU"/>
        </w:rPr>
      </w:pPr>
      <w:r w:rsidRPr="00206FC2">
        <w:rPr>
          <w:sz w:val="24"/>
          <w:szCs w:val="24"/>
          <w:lang w:val="ru-RU"/>
        </w:rPr>
        <w:t>Вопрос об экуменическом движении - это серьезный вопрос, - считает исследователь современного христианства, ученик Н.С. Арсеньева, В. М. Боровой. – «Его придется нам обсуждать потом, по-настоящему обсуждать, потому что православные церкви не только участвуют, но по требованию православных церквей был основан Всемирный совет церквей. По требованию Константинопольской патриархии. Как это было? Я изучил женевские архивы, относящиеся ко времени кануна войны. Там есть письма Патриарха Тихона, который является сейчас авторитетом у нас, с благословением экуменического движения и с обещанием, что Русская церковь будет участвовать в нем. Там есть заявление двух обер-прокуроров Священного синода накануне революции - Саблера и Львова, что Русская церковь будет участвовать в экуменическом движении. Там есть заверение митрополита Платона Одесского. А Русская церковь не могла участвовать. Платон Одесский произнес великие слова: «Наша церковь сейчас больна телом, умом и душой. И мы сейчас не можем участвовать. Но как только выздоровеем, обязательно примем участие. И сейчас про нашу церковь можно сказать - она больна телом, умом и душой, потому что начались расколы, как тогда. Тогда было обновленчество, "Живая Церковь", григорьевцы, иосифляне, и все друг против друга. А пользовалась этим безбожная коммунистическая власть. Сейчас у нас начались расколы: украинцы-автокефалисты и Зарубежная церковь, катакомбники и все прочие, а пользуются этим сейчас не атеисты, а неправославные церкви».</w:t>
      </w:r>
      <w:r w:rsidRPr="00206FC2">
        <w:rPr>
          <w:rStyle w:val="aa"/>
          <w:sz w:val="24"/>
          <w:szCs w:val="24"/>
        </w:rPr>
        <w:footnoteReference w:id="175"/>
      </w:r>
    </w:p>
    <w:p w:rsidR="00B02FE2" w:rsidRDefault="00B02FE2" w:rsidP="00B02FE2">
      <w:pPr>
        <w:spacing w:line="360" w:lineRule="auto"/>
        <w:ind w:left="720" w:firstLine="1134"/>
        <w:jc w:val="both"/>
        <w:rPr>
          <w:sz w:val="24"/>
          <w:szCs w:val="24"/>
          <w:lang w:val="ru-RU"/>
        </w:rPr>
      </w:pPr>
      <w:r w:rsidRPr="00206FC2">
        <w:rPr>
          <w:sz w:val="24"/>
          <w:szCs w:val="24"/>
          <w:lang w:val="ru-RU"/>
        </w:rPr>
        <w:t xml:space="preserve">Экуменическая проблема занимает важное место в русском богословии последнего полустолетия. Это были годы больших, и, во многих отношениях, неожиданных столкновений православной церкви с христианским Западом в пределах экуменического движения. История этого столкновения, сначала его "предэкуменической" стадии, и затем его развития в Вере, Жизни, Труде и Всемирном Совете Церквей представлена в работах Флоренского, Зернова. Нужно подчеркнуть  в то же время,  что параллельно богословской поляризации, упомянутой выше, современное русское богословие приняло два различных подхода к самому явлению экуменического движения и к характеру православного </w:t>
      </w:r>
      <w:r w:rsidRPr="00206FC2">
        <w:rPr>
          <w:sz w:val="24"/>
          <w:szCs w:val="24"/>
          <w:lang w:val="ru-RU"/>
        </w:rPr>
        <w:lastRenderedPageBreak/>
        <w:t>участия в нем. С одной стороны, мы находим богословов, сознающих экуменическое движение, в некотором смысле, онтологически новым явлением в христианской истории, требующим глубокого переосмысления и переоценки православной экклезиологии, сформированной до "экуменической" эры: С.Н. Булгаков, Л.А. Зандер, Н.М. Зернов, П.Н. Евдокимов. Этой тенденции противостоят те, кто, не отрицая потребности в экуменическом диалоге и защищая необходимость православного участия в экуменическом движении, отклоняют самую возможность любого экклезиологического пересмотра или регулирования, и кто рассматривает экуменическое движение главным образом как возможность православного свидетельства Западу. В работах Флоровского эта тенденция находит свое наиболее ясное выражение. В течение долгого времени экуменическая работа была ограничена почти исключительно русскими богословами диаспоры. Отношение церкви в СССР было открыто отрицательным</w:t>
      </w:r>
      <w:bookmarkStart w:id="4" w:name="_ednref90"/>
      <w:r w:rsidRPr="00206FC2">
        <w:rPr>
          <w:sz w:val="24"/>
          <w:szCs w:val="24"/>
          <w:lang w:val="ru-RU"/>
        </w:rPr>
        <w:t xml:space="preserve">,   </w:t>
      </w:r>
      <w:bookmarkEnd w:id="4"/>
      <w:r w:rsidRPr="00206FC2">
        <w:rPr>
          <w:sz w:val="24"/>
          <w:szCs w:val="24"/>
          <w:lang w:val="ru-RU"/>
        </w:rPr>
        <w:t>но после вступления во Всемирный Совет Церквей в 1961 году,  когда возникли новые контакты с Ватиканом,  это отношение изменилось. Ситуация однако остается во многом запутанной. Официальное членство православных церквей в экуменических советах далеко не означает православного согласия по экуменической проблеме. Второй Ватиканский Собор пока вызвал только фрагментарные и осторожные комментарии и несколько предложений, воздействие которых на богословскую мысль слишком рано пытаться оценить.</w:t>
      </w:r>
    </w:p>
    <w:p w:rsidR="00B02FE2" w:rsidRPr="00522B9B" w:rsidRDefault="00B02FE2" w:rsidP="00B02FE2">
      <w:pPr>
        <w:jc w:val="center"/>
        <w:rPr>
          <w:b/>
          <w:bCs/>
          <w:sz w:val="24"/>
          <w:szCs w:val="24"/>
          <w:lang w:val="ru-RU"/>
        </w:rPr>
      </w:pPr>
      <w:r w:rsidRPr="00522B9B">
        <w:rPr>
          <w:b/>
          <w:bCs/>
          <w:sz w:val="24"/>
          <w:szCs w:val="24"/>
          <w:lang w:val="ru-RU"/>
        </w:rPr>
        <w:t>Н.С. Арсеньев и И.А. Ильин</w:t>
      </w:r>
    </w:p>
    <w:p w:rsidR="00B02FE2" w:rsidRPr="00522B9B" w:rsidRDefault="00B02FE2" w:rsidP="00B02FE2">
      <w:pPr>
        <w:jc w:val="center"/>
        <w:rPr>
          <w:b/>
          <w:bCs/>
          <w:sz w:val="24"/>
          <w:szCs w:val="24"/>
          <w:lang w:val="ru-RU"/>
        </w:rPr>
      </w:pPr>
    </w:p>
    <w:p w:rsidR="00B02FE2" w:rsidRPr="00522B9B" w:rsidRDefault="00B02FE2" w:rsidP="00B02FE2">
      <w:pPr>
        <w:ind w:right="-58" w:firstLine="567"/>
        <w:jc w:val="both"/>
        <w:rPr>
          <w:sz w:val="24"/>
          <w:szCs w:val="24"/>
          <w:lang w:val="ru-RU"/>
        </w:rPr>
      </w:pPr>
      <w:r w:rsidRPr="00522B9B">
        <w:rPr>
          <w:sz w:val="24"/>
          <w:szCs w:val="24"/>
          <w:lang w:val="ru-RU"/>
        </w:rPr>
        <w:t>И.А. Ильин и Н.С. Арсеньев довольно часто встречались в Берлине, в Кламаре, Париже. Дважды Арсеньев принимал Ильина у себя в Кенигсберге. Это было в 1926 и 1929 году. Ильин в это время был профессором Русского научного института в Берлине. Он читал систематически и периодически курсы на русском  и немецком языке и выступал с публичными лекциями перед немецкими слушателями во многих городах Германии, активно участвуя в политической жизни русской эмиграции. Ильин много писал в русской печати: в журнале Струве «Русская мысль», в белградской газете «Новое время», парижском «Возрождении». Одновременно с этим редактировал свой собственный журнал «Русский колокол» и сборник «Мир перед пропастью. Политика, Хозяйство и культура в коммунистическом государстве, в котором принимал участие и Арсеньев.</w:t>
      </w:r>
    </w:p>
    <w:p w:rsidR="00B02FE2" w:rsidRPr="00522B9B" w:rsidRDefault="00B02FE2" w:rsidP="00B02FE2">
      <w:pPr>
        <w:ind w:right="-58" w:firstLine="567"/>
        <w:jc w:val="both"/>
        <w:rPr>
          <w:sz w:val="24"/>
          <w:szCs w:val="24"/>
          <w:lang w:val="ru-RU"/>
        </w:rPr>
      </w:pPr>
      <w:r w:rsidRPr="00522B9B">
        <w:rPr>
          <w:sz w:val="24"/>
          <w:szCs w:val="24"/>
          <w:lang w:val="ru-RU"/>
        </w:rPr>
        <w:t xml:space="preserve">Тексты лекций Ильина публиковались в  виде статей в немецких изданиях или отдельных брошюр: «Коммунизм или частная собственность? Постановка проблемы», «Яд. Дух и тело большевизма». </w:t>
      </w:r>
    </w:p>
    <w:p w:rsidR="00B02FE2" w:rsidRPr="00522B9B" w:rsidRDefault="00B02FE2" w:rsidP="00B02FE2">
      <w:pPr>
        <w:ind w:right="-58" w:firstLine="567"/>
        <w:jc w:val="both"/>
        <w:rPr>
          <w:sz w:val="24"/>
          <w:szCs w:val="24"/>
          <w:lang w:val="ru-RU"/>
        </w:rPr>
      </w:pPr>
      <w:r w:rsidRPr="00522B9B">
        <w:rPr>
          <w:sz w:val="24"/>
          <w:szCs w:val="24"/>
          <w:lang w:val="ru-RU"/>
        </w:rPr>
        <w:t xml:space="preserve">В Кенигсберге лекции Ильина проходили в Штадтхалле (сейчас историко-художественный музей). Арсеньев отправил в газеты свою корреспонденцию о лекции Ильина </w:t>
      </w:r>
      <w:r w:rsidRPr="00522B9B">
        <w:rPr>
          <w:snapToGrid w:val="0"/>
          <w:sz w:val="24"/>
          <w:szCs w:val="24"/>
          <w:lang w:val="ru-RU"/>
        </w:rPr>
        <w:t xml:space="preserve">в Кенигсберге 30 января 1926 года: </w:t>
      </w:r>
    </w:p>
    <w:p w:rsidR="00B02FE2" w:rsidRPr="00522B9B" w:rsidRDefault="00B02FE2" w:rsidP="00B02FE2">
      <w:pPr>
        <w:pStyle w:val="Normal"/>
        <w:spacing w:before="0" w:after="0" w:line="360" w:lineRule="auto"/>
        <w:ind w:firstLine="1134"/>
        <w:jc w:val="both"/>
        <w:rPr>
          <w:szCs w:val="24"/>
        </w:rPr>
      </w:pPr>
      <w:r w:rsidRPr="00522B9B">
        <w:rPr>
          <w:szCs w:val="24"/>
        </w:rPr>
        <w:t xml:space="preserve">«Лекция о правосознании в современной России (на немецком языке), собственно о русской революции, то есть о болезни правосознания русского народа, о большевизме, о характере большевистской власти. Это лекция явилась выражением </w:t>
      </w:r>
      <w:r w:rsidRPr="00522B9B">
        <w:rPr>
          <w:szCs w:val="24"/>
        </w:rPr>
        <w:lastRenderedPageBreak/>
        <w:t>огромной духовной силы, заряженности все больше и больше энергией и с напряженно возрастающим вниманием в течение почти двух часов слушающую, захваченную лектором иностранную аудиторию».</w:t>
      </w:r>
      <w:r w:rsidRPr="00522B9B">
        <w:rPr>
          <w:rStyle w:val="aa"/>
          <w:szCs w:val="24"/>
        </w:rPr>
        <w:footnoteReference w:id="176"/>
      </w:r>
      <w:r w:rsidRPr="00522B9B">
        <w:rPr>
          <w:szCs w:val="24"/>
        </w:rPr>
        <w:t xml:space="preserve"> Также Арсеньев отметил, что аудитория в 900 человек представляла собой «цвет кенигсбергского образованного общества».  Блистательность лекций Ильина, их огромный успех отмечали во многих городах. Так, например, Струве писал из Мюнхена о лекциях Ильина: «Ильин – редкое и значительное явление русской образованности». Высокую оценку Струве дал также работе Ильина «О сопротивлении злу силою».</w:t>
      </w:r>
    </w:p>
    <w:p w:rsidR="00B02FE2" w:rsidRPr="00522B9B" w:rsidRDefault="00B02FE2" w:rsidP="00B02FE2">
      <w:pPr>
        <w:spacing w:line="360" w:lineRule="auto"/>
        <w:jc w:val="both"/>
        <w:rPr>
          <w:sz w:val="24"/>
          <w:szCs w:val="24"/>
          <w:lang w:val="ru-RU"/>
        </w:rPr>
      </w:pPr>
      <w:r w:rsidRPr="00522B9B">
        <w:rPr>
          <w:sz w:val="24"/>
          <w:szCs w:val="24"/>
          <w:lang w:val="ru-RU"/>
        </w:rPr>
        <w:t>Ильин рассматривал духовный опыт в философии совести и доброты, чтобы «измерить беду современного нравственного индефферентизма, возродить в себе способность быть счастливым в доброте и быть добрым в несчастии», чтобы «стать мудрее в непосредственности, стать цельным в вещественности», чтобы «в религиозном обновлении душ возобновилось одинокое боговидение и соборное богоутверждение».</w:t>
      </w:r>
      <w:r w:rsidRPr="00522B9B">
        <w:rPr>
          <w:rStyle w:val="aa"/>
          <w:sz w:val="24"/>
          <w:szCs w:val="24"/>
        </w:rPr>
        <w:footnoteReference w:id="177"/>
      </w:r>
    </w:p>
    <w:p w:rsidR="00B02FE2" w:rsidRPr="00522B9B" w:rsidRDefault="00B02FE2" w:rsidP="00B02FE2">
      <w:pPr>
        <w:pStyle w:val="Normal"/>
        <w:spacing w:before="0" w:after="0" w:line="360" w:lineRule="auto"/>
        <w:ind w:firstLine="1134"/>
        <w:jc w:val="both"/>
        <w:rPr>
          <w:szCs w:val="24"/>
        </w:rPr>
      </w:pPr>
      <w:r w:rsidRPr="00522B9B">
        <w:rPr>
          <w:szCs w:val="24"/>
        </w:rPr>
        <w:t>Н.А. Бердяев в статье «Новое Средневековье», вышедшей в журнале «Путь», увидел в Ильине лишь «правого монархиста». «Ильин в корне отвергал Бердяева с теми его мотивами, которые он именовал бердяевщиной и даже белибердяевщиной. Но и Бердяев отвергал Ильина с его христианской философией сопротивления злу силой. В этом отношении название статьи Бердяева по поводу соответствующей книги Ильина говорит само за себя: "Кошмар злого добра". Этот перечень разногласий и взаимных отталкиваний можно было бы продолжать довольно долго»</w:t>
      </w:r>
      <w:r w:rsidRPr="00522B9B">
        <w:rPr>
          <w:rStyle w:val="aa"/>
          <w:szCs w:val="24"/>
        </w:rPr>
        <w:footnoteReference w:id="178"/>
      </w:r>
      <w:r w:rsidRPr="00522B9B">
        <w:rPr>
          <w:szCs w:val="24"/>
        </w:rPr>
        <w:t>.</w:t>
      </w:r>
    </w:p>
    <w:p w:rsidR="00B02FE2" w:rsidRPr="00522B9B" w:rsidRDefault="00B02FE2" w:rsidP="00B02FE2">
      <w:pPr>
        <w:spacing w:line="360" w:lineRule="auto"/>
        <w:ind w:firstLine="1134"/>
        <w:jc w:val="both"/>
        <w:rPr>
          <w:sz w:val="24"/>
          <w:szCs w:val="24"/>
          <w:lang w:val="ru-RU"/>
        </w:rPr>
      </w:pPr>
      <w:r w:rsidRPr="00522B9B">
        <w:rPr>
          <w:sz w:val="24"/>
          <w:szCs w:val="24"/>
          <w:lang w:val="ru-RU"/>
        </w:rPr>
        <w:t>Н.С. Арсеньев в журнале «Путь» выступил в  защиту Ильина: «Нельзя представителей русского национального движения в самом существе их характеризовать только словами «правые монархисты». Это не есть для многих из них окончательно определяющее, последнее, основоположное, то, из чего все вытекает. Решающее есть веяние нового духа – духа подвига, и это игнорирует Н.А. Бердяев». «Бердяев, нападая жестоко и страстно не только на книгу И.А. Ильина, но и на самый духовный облик И.А. Ильина, нападая без всяких оговорок на правых вообще, как раз нарушает заповедь любви, ибо осуждает не аберрацию мнения, а производит суд над человеческими личностями».</w:t>
      </w:r>
    </w:p>
    <w:p w:rsidR="00B02FE2" w:rsidRPr="00522B9B" w:rsidRDefault="00B02FE2" w:rsidP="00B02FE2">
      <w:pPr>
        <w:pStyle w:val="Normal"/>
        <w:spacing w:before="0" w:after="0" w:line="360" w:lineRule="auto"/>
        <w:ind w:firstLine="1134"/>
        <w:jc w:val="both"/>
        <w:rPr>
          <w:szCs w:val="24"/>
        </w:rPr>
      </w:pPr>
      <w:r w:rsidRPr="00522B9B">
        <w:rPr>
          <w:szCs w:val="24"/>
        </w:rPr>
        <w:t xml:space="preserve">В мягкой форме, свойственной глубоко христианской, благородной личности, Н.С. Арсеньев, прослеживая выступления Бердяева в нескольких номерах «Пути», заключает: «Н.А. Бердяев, писатель, глубоко согретый духом христианской свободы, </w:t>
      </w:r>
      <w:r w:rsidRPr="00522B9B">
        <w:rPr>
          <w:szCs w:val="24"/>
        </w:rPr>
        <w:lastRenderedPageBreak/>
        <w:t>глубокий христианский мыслитель, сам – одна из крупных ценностей современной нашей философской литературы, от которого мы ожидаем еще многих ценных плодов его творчества – забывает однако об одном: лишь глазам любви открывается сущность людей и явлений»</w:t>
      </w:r>
      <w:r w:rsidRPr="00522B9B">
        <w:rPr>
          <w:rStyle w:val="aa"/>
          <w:szCs w:val="24"/>
        </w:rPr>
        <w:footnoteReference w:id="179"/>
      </w:r>
      <w:r w:rsidRPr="00522B9B">
        <w:rPr>
          <w:szCs w:val="24"/>
        </w:rPr>
        <w:t>.</w:t>
      </w:r>
    </w:p>
    <w:p w:rsidR="00B02FE2" w:rsidRPr="00522B9B" w:rsidRDefault="00B02FE2" w:rsidP="00B02FE2">
      <w:pPr>
        <w:pStyle w:val="Normal"/>
        <w:spacing w:before="0" w:after="0" w:line="360" w:lineRule="auto"/>
        <w:ind w:firstLine="1134"/>
        <w:jc w:val="both"/>
        <w:rPr>
          <w:szCs w:val="24"/>
        </w:rPr>
      </w:pPr>
      <w:r w:rsidRPr="00522B9B">
        <w:rPr>
          <w:szCs w:val="24"/>
        </w:rPr>
        <w:t xml:space="preserve"> И. А. Ильин, видя в Арсеньеве одного из близких ему современников,  в своих работах неоднократно делает ссылки на Н.С. Арсеньева, как специалиста по истории религии и философии. Опирался он Арсеньева и в своей политической деятельности. Так в письме к Струве, рассказывая  о выступлении против него  марковцев на Русском общественном собрании в Берлине, называя их «общественным трупом», он пишет: «Вторичные выборы пройдут не ранее 23-24 мая. У нас имеются деньги на приезд  Таваловича, Тубентиса, Соколова-Кречетова. Устроим еще и Н.С. Арсеньева из Кенигсберга. 16. 3. 1926».</w:t>
      </w:r>
    </w:p>
    <w:p w:rsidR="00B02FE2" w:rsidRPr="00522B9B" w:rsidRDefault="00B02FE2" w:rsidP="00B02FE2">
      <w:pPr>
        <w:pStyle w:val="Normal"/>
        <w:spacing w:before="0" w:after="0" w:line="360" w:lineRule="auto"/>
        <w:ind w:firstLine="1134"/>
        <w:jc w:val="both"/>
        <w:rPr>
          <w:szCs w:val="24"/>
        </w:rPr>
      </w:pPr>
      <w:r w:rsidRPr="00522B9B">
        <w:rPr>
          <w:szCs w:val="24"/>
        </w:rPr>
        <w:t>На близость мировоззрения Арсеньева и Ильина указывали многие мыслители. Так, например, Р. Плетнев, характеризуя книгу Арсеньева «Жажда подлинного бытия», писал: «Лично я особенно люблю эту редко яркую книгу, книгу устремлений ее автора к тем, кто и в глубокой древности жаждал иного, подлинного, преображенного бытия. Н.С. приводит тексты (он хорошо знает и древние языки), открывающие Основу, «основоположную Божественную Действительность, действительность, из которой все живет и перед которой все остальное бесконечно мало и ничтожно». И во всем написанном Н.С. есть то, что Иван Александрович Ильин (1883-1954) называл «Поющее сердце». Для Арсеньева приобщение к Богу есть касание к «совершенной полноте бытия»</w:t>
      </w:r>
      <w:r w:rsidRPr="00522B9B">
        <w:rPr>
          <w:rStyle w:val="aa"/>
          <w:szCs w:val="24"/>
        </w:rPr>
        <w:footnoteReference w:id="180"/>
      </w:r>
      <w:r w:rsidRPr="00522B9B">
        <w:rPr>
          <w:szCs w:val="24"/>
        </w:rPr>
        <w:t>.</w:t>
      </w:r>
    </w:p>
    <w:p w:rsidR="00B02FE2" w:rsidRPr="00522B9B" w:rsidRDefault="00B02FE2" w:rsidP="00B02FE2">
      <w:pPr>
        <w:ind w:firstLine="567"/>
        <w:jc w:val="both"/>
        <w:rPr>
          <w:sz w:val="24"/>
          <w:szCs w:val="24"/>
          <w:lang w:val="ru-RU"/>
        </w:rPr>
      </w:pPr>
      <w:r w:rsidRPr="00522B9B">
        <w:rPr>
          <w:sz w:val="24"/>
          <w:szCs w:val="24"/>
          <w:lang w:val="ru-RU"/>
        </w:rPr>
        <w:t>Арсеньева и Ильина объединяло понимание «великого религиозного закона синергии, то есть свободного сотворчества Духа Божия и духа человеческого в жизни людей», «цельности веры и религии», «свободно воспринимаемой Благодати». В то же время, признавая, что «гениальное цветение русского духа исходит  из корней Православия», Ильин подчеркивал: «но не под руководством церкви. Все великое, священное идет изнутри – от сердечного созерцания, от очистившегося воображения».</w:t>
      </w:r>
    </w:p>
    <w:p w:rsidR="00B02FE2" w:rsidRPr="00522B9B" w:rsidRDefault="00B02FE2" w:rsidP="00B02FE2">
      <w:pPr>
        <w:ind w:firstLine="567"/>
        <w:jc w:val="both"/>
        <w:rPr>
          <w:sz w:val="24"/>
          <w:szCs w:val="24"/>
          <w:lang w:val="ru-RU"/>
        </w:rPr>
      </w:pPr>
      <w:r w:rsidRPr="00522B9B">
        <w:rPr>
          <w:sz w:val="24"/>
          <w:szCs w:val="24"/>
          <w:lang w:val="ru-RU"/>
        </w:rPr>
        <w:t>Для Арсеньева же церковь имела огромное значение, так как   «сохранила миру содержание апостольской проповеди». «Церковь учит активному устремлению к Богу, «восхождению сердца» к Богу. Жизнь церкви – это жизнь молитвы. Взывая, получаем силу его на помощь».</w:t>
      </w:r>
      <w:r w:rsidRPr="00522B9B">
        <w:rPr>
          <w:rStyle w:val="aa"/>
          <w:sz w:val="24"/>
          <w:szCs w:val="24"/>
        </w:rPr>
        <w:footnoteReference w:id="181"/>
      </w:r>
    </w:p>
    <w:p w:rsidR="00B02FE2" w:rsidRPr="00522B9B" w:rsidRDefault="00B02FE2" w:rsidP="00B02FE2">
      <w:pPr>
        <w:ind w:firstLine="426"/>
        <w:jc w:val="both"/>
        <w:rPr>
          <w:snapToGrid w:val="0"/>
          <w:sz w:val="24"/>
          <w:szCs w:val="24"/>
          <w:lang w:val="ru-RU"/>
        </w:rPr>
      </w:pPr>
    </w:p>
    <w:p w:rsidR="00B02FE2" w:rsidRPr="00522B9B" w:rsidRDefault="00B02FE2" w:rsidP="00B02FE2">
      <w:pPr>
        <w:ind w:firstLine="426"/>
        <w:jc w:val="both"/>
        <w:rPr>
          <w:snapToGrid w:val="0"/>
          <w:sz w:val="24"/>
          <w:szCs w:val="24"/>
          <w:lang w:val="ru-RU"/>
        </w:rPr>
      </w:pPr>
    </w:p>
    <w:p w:rsidR="00B02FE2" w:rsidRDefault="00B02FE2" w:rsidP="00B02FE2">
      <w:pPr>
        <w:pStyle w:val="Normal"/>
        <w:jc w:val="center"/>
        <w:rPr>
          <w:b/>
          <w:bCs/>
        </w:rPr>
      </w:pPr>
      <w:r w:rsidRPr="00522B9B">
        <w:rPr>
          <w:b/>
          <w:bCs/>
        </w:rPr>
        <w:t>Кенигсберг</w:t>
      </w:r>
    </w:p>
    <w:p w:rsidR="00B02FE2" w:rsidRPr="009829B5" w:rsidRDefault="00B02FE2" w:rsidP="00B02FE2">
      <w:pPr>
        <w:pStyle w:val="Normal"/>
        <w:jc w:val="center"/>
        <w:rPr>
          <w:b/>
          <w:bCs/>
        </w:rPr>
      </w:pPr>
    </w:p>
    <w:p w:rsidR="00B02FE2" w:rsidRPr="00522B9B" w:rsidRDefault="00B02FE2" w:rsidP="00B02FE2">
      <w:pPr>
        <w:pStyle w:val="Normal"/>
        <w:jc w:val="center"/>
        <w:rPr>
          <w:b/>
          <w:bCs/>
          <w:szCs w:val="24"/>
        </w:rPr>
      </w:pPr>
    </w:p>
    <w:p w:rsidR="00B02FE2" w:rsidRDefault="00B02FE2" w:rsidP="00B02FE2">
      <w:pPr>
        <w:pStyle w:val="Normal"/>
        <w:ind w:left="720" w:firstLine="720"/>
        <w:rPr>
          <w:szCs w:val="24"/>
        </w:rPr>
      </w:pPr>
      <w:r w:rsidRPr="00BE3C76">
        <w:rPr>
          <w:szCs w:val="24"/>
        </w:rPr>
        <w:t xml:space="preserve">24 года </w:t>
      </w:r>
      <w:r>
        <w:rPr>
          <w:szCs w:val="24"/>
        </w:rPr>
        <w:t>Арсеньев работал в Кенигсбергском университете. Вначале он преподавал русскую литературу, но в то же время и сам слушал лекции, чтобы сдать необходимые экзамены  с целью получения степени доктора философии, которой он был удостоен 16 июля 1924 года. Он становится приват-доцентом, а затем экстраординарным профессором. Это был специалист высокого класса. «Он педагог по призванию, - писал А. Оболенский, - по первому выбору. На этом поприще он являлся представителем истинного «университетского» звания. Поэтому он был таким замечательным педагогом в области духовной культуры, то есть в той отрасли познания, в которой так мало места для всякого педагогизма. Такое восприятие  науки особенно ценно в нашу эпоху, когда дробная специализация стала условием успешного развития знаний. Именно в то время, когда «хорошо» знать что-нибудь может только специалист, причем, чем лучше, тем уже замыкается он в своей специальности, Николай Сергеевич остается представителем «цельного знания». Читал он свои лекции с особенной восторженностью, с каким-то юношеским энтузиазмом; он в них как будто искал ответы  и для самого себя. Может быть, поэтому в его лекциях всегда чувствовалось какое-то духовное волнение».</w:t>
      </w:r>
      <w:r>
        <w:rPr>
          <w:rStyle w:val="aa"/>
          <w:szCs w:val="24"/>
        </w:rPr>
        <w:footnoteReference w:id="182"/>
      </w:r>
    </w:p>
    <w:p w:rsidR="00B02FE2" w:rsidRPr="00BE3C76" w:rsidRDefault="00B02FE2" w:rsidP="00B02FE2">
      <w:pPr>
        <w:pStyle w:val="Normal"/>
        <w:ind w:left="720" w:firstLine="720"/>
        <w:rPr>
          <w:szCs w:val="24"/>
        </w:rPr>
      </w:pPr>
    </w:p>
    <w:p w:rsidR="00B02FE2" w:rsidRDefault="00B02FE2" w:rsidP="00B02FE2">
      <w:pPr>
        <w:pStyle w:val="Normal"/>
        <w:ind w:left="720" w:firstLine="720"/>
        <w:rPr>
          <w:szCs w:val="24"/>
        </w:rPr>
      </w:pPr>
      <w:r w:rsidRPr="009B0043">
        <w:rPr>
          <w:szCs w:val="24"/>
        </w:rPr>
        <w:t>В Кенигсберге не</w:t>
      </w:r>
      <w:r>
        <w:rPr>
          <w:szCs w:val="24"/>
        </w:rPr>
        <w:t xml:space="preserve"> было православной церкви, но благодаря усилиям Арсеньева там была зарегистрирована Греко-православная (русская) община. Особенно большая русская диаспора была в Кранце (Зеленоградске), которая осела там после первой русской революции. Но Арсеньев ездил по всей Восточной Пруссии, чтобы собрать православную общину. « В 1925 году она насчитывала 605 членов»</w:t>
      </w:r>
      <w:r>
        <w:rPr>
          <w:rStyle w:val="aa"/>
          <w:szCs w:val="24"/>
        </w:rPr>
        <w:footnoteReference w:id="183"/>
      </w:r>
      <w:r>
        <w:rPr>
          <w:szCs w:val="24"/>
        </w:rPr>
        <w:t xml:space="preserve">. Фактически Арсеньев ее возглавлял. Служба проходила в Лебенихтской гимназии и не носила регулярного характера. Лебенихтская гимназия находилась на месте нынешнего памятника морякам-балтийцам на Московском проспекте. Сообщение о проведении службы размещалось в газетах. Место регистрации общины – адрес, по которому проживал Н.С. Арсеньев. </w:t>
      </w:r>
    </w:p>
    <w:p w:rsidR="00B02FE2" w:rsidRDefault="00B02FE2" w:rsidP="00B02FE2">
      <w:pPr>
        <w:pStyle w:val="Normal"/>
        <w:ind w:left="720" w:firstLine="720"/>
        <w:rPr>
          <w:szCs w:val="24"/>
        </w:rPr>
      </w:pPr>
      <w:r>
        <w:rPr>
          <w:szCs w:val="24"/>
        </w:rPr>
        <w:t xml:space="preserve">Сюда приезжал из  Сувалковской области, которая после Версальского договора отошла к Восточной Пруссии, помещик Бибиков, из деревни Гарбась в предместье Сувалок – помещик Галцевич. </w:t>
      </w:r>
    </w:p>
    <w:p w:rsidR="00B02FE2" w:rsidRDefault="00B02FE2" w:rsidP="00B02FE2">
      <w:pPr>
        <w:pStyle w:val="Normal"/>
        <w:ind w:left="720" w:firstLine="720"/>
        <w:rPr>
          <w:szCs w:val="24"/>
        </w:rPr>
      </w:pPr>
      <w:r>
        <w:rPr>
          <w:szCs w:val="24"/>
        </w:rPr>
        <w:t>Арсеньев поддерживал дружеские отношения с профессором Кенигсбергского университета Иогансеном, который возглавлял университетский институт по изучению Востока. Его отец был консулом в России. Вместе с отцом Иогансен остался после революции в Советском Союзе, работал зоологом на Алтае. Позже он со своей дочерью эмигрировал в Данию, а затем приехал в Кенигсберг. В университете также работала Ольга Антоновна Маркграф, родом из Челябинска, жила на улице Штайндамм, недалеко от Арсеньевых.</w:t>
      </w:r>
    </w:p>
    <w:p w:rsidR="00B02FE2" w:rsidRDefault="00B02FE2" w:rsidP="00B02FE2">
      <w:pPr>
        <w:pStyle w:val="Normal"/>
        <w:ind w:left="720" w:firstLine="720"/>
        <w:rPr>
          <w:szCs w:val="24"/>
        </w:rPr>
      </w:pPr>
      <w:r>
        <w:rPr>
          <w:szCs w:val="24"/>
        </w:rPr>
        <w:t xml:space="preserve">Среди немецких ученых, преподававших в Кенигсбергском университете, Арсеньев выделил Ганса Ротфельса, одного из ведущих ученых-историков ХХ столетия. Он прибыл в Кенигбергский университет в 1926 году. «Своеобразная историко-культурная среда Восточной Пруссии, - писал К. Лавринович, - формировавшаяся под влиянием разных народов и культур, особенности исторического развития этого края, отдаленного, а в то время изолированного от </w:t>
      </w:r>
      <w:r>
        <w:rPr>
          <w:szCs w:val="24"/>
        </w:rPr>
        <w:lastRenderedPageBreak/>
        <w:t>«старых» немецких земель, произвели на историка Ротфельса сильное впечатление. И он переключился на исследование восточно-прусского и балтийского региона как совершенно особого культурного и духовного пространства. Ему удалось показать, что именно отсюда в Х</w:t>
      </w:r>
      <w:r>
        <w:rPr>
          <w:szCs w:val="24"/>
          <w:lang w:val="en-US"/>
        </w:rPr>
        <w:t>VIII</w:t>
      </w:r>
      <w:r w:rsidRPr="00A87D8A">
        <w:rPr>
          <w:szCs w:val="24"/>
        </w:rPr>
        <w:t xml:space="preserve"> </w:t>
      </w:r>
      <w:r>
        <w:rPr>
          <w:szCs w:val="24"/>
        </w:rPr>
        <w:t xml:space="preserve"> и в первой половине </w:t>
      </w:r>
      <w:r>
        <w:rPr>
          <w:szCs w:val="24"/>
          <w:lang w:val="en-US"/>
        </w:rPr>
        <w:t>XIX</w:t>
      </w:r>
      <w:r>
        <w:rPr>
          <w:szCs w:val="24"/>
        </w:rPr>
        <w:t xml:space="preserve"> веков исходили мощные импульсы, стимулировавшие реформы фон Штайна и его соратников, что современные конституционные реформы, направленные на широкое вовлечение граждан к управлению государством, имели истоки в традициях Восточной и Средней Европы. </w:t>
      </w:r>
    </w:p>
    <w:p w:rsidR="00B02FE2" w:rsidRPr="00A87D8A" w:rsidRDefault="00B02FE2" w:rsidP="00B02FE2">
      <w:pPr>
        <w:pStyle w:val="Normal"/>
        <w:ind w:left="720" w:firstLine="720"/>
        <w:rPr>
          <w:szCs w:val="24"/>
        </w:rPr>
      </w:pPr>
      <w:r>
        <w:rPr>
          <w:szCs w:val="24"/>
        </w:rPr>
        <w:t>Но Ротфельс был евреем, и уже в 1933 году против него был предпринят первый выпад со стороны студентов-антисемитов, затем последовали дискриминационные меры по отношению к условиям научной работы. В 1935 году Ротфельс вынужден был уехать в Берлин, а затем – в Англию, позже -  в США. Ганс Ротфельс возвратился в ФРГ в 1951 году и стал активным организатором исследований причин возникновения и последствий фашистской диктатуры в Германии»</w:t>
      </w:r>
      <w:r>
        <w:rPr>
          <w:rStyle w:val="aa"/>
          <w:szCs w:val="24"/>
        </w:rPr>
        <w:footnoteReference w:id="184"/>
      </w:r>
      <w:r>
        <w:rPr>
          <w:szCs w:val="24"/>
        </w:rPr>
        <w:t>.</w:t>
      </w:r>
    </w:p>
    <w:p w:rsidR="00B02FE2" w:rsidRDefault="00B02FE2" w:rsidP="00B02FE2">
      <w:pPr>
        <w:spacing w:before="100" w:beforeAutospacing="1" w:after="100" w:afterAutospacing="1"/>
        <w:ind w:left="720" w:firstLine="720"/>
        <w:rPr>
          <w:sz w:val="24"/>
          <w:szCs w:val="24"/>
          <w:lang w:val="ru-RU"/>
        </w:rPr>
      </w:pPr>
      <w:r w:rsidRPr="0026159F">
        <w:rPr>
          <w:sz w:val="24"/>
          <w:szCs w:val="24"/>
          <w:lang w:val="ru-RU"/>
        </w:rPr>
        <w:t>5 июля 1935 г</w:t>
      </w:r>
      <w:r>
        <w:rPr>
          <w:sz w:val="24"/>
          <w:szCs w:val="24"/>
          <w:lang w:val="ru-RU"/>
        </w:rPr>
        <w:t>ода Арсеньев в письме  М. Здзеховскому писал: «Мой коллега по Кенигсбергскому у</w:t>
      </w:r>
      <w:r w:rsidRPr="0026159F">
        <w:rPr>
          <w:sz w:val="24"/>
          <w:szCs w:val="24"/>
          <w:lang w:val="ru-RU"/>
        </w:rPr>
        <w:t xml:space="preserve">ниверситету </w:t>
      </w:r>
      <w:r w:rsidRPr="00F652BA">
        <w:rPr>
          <w:i/>
          <w:iCs/>
          <w:sz w:val="24"/>
          <w:szCs w:val="24"/>
          <w:lang w:val="ru-RU"/>
        </w:rPr>
        <w:t>горячо мною ценимый и уважаемый</w:t>
      </w:r>
      <w:r w:rsidRPr="0026159F">
        <w:rPr>
          <w:sz w:val="24"/>
          <w:szCs w:val="24"/>
          <w:lang w:val="ru-RU"/>
        </w:rPr>
        <w:t xml:space="preserve"> проф. </w:t>
      </w:r>
      <w:r w:rsidRPr="00E47FE3">
        <w:rPr>
          <w:sz w:val="24"/>
          <w:szCs w:val="24"/>
        </w:rPr>
        <w:t>v</w:t>
      </w:r>
      <w:r w:rsidRPr="0026159F">
        <w:rPr>
          <w:sz w:val="24"/>
          <w:szCs w:val="24"/>
          <w:lang w:val="ru-RU"/>
        </w:rPr>
        <w:t xml:space="preserve">. </w:t>
      </w:r>
      <w:r w:rsidRPr="00E47FE3">
        <w:rPr>
          <w:sz w:val="24"/>
          <w:szCs w:val="24"/>
        </w:rPr>
        <w:t>Richthofen</w:t>
      </w:r>
      <w:r w:rsidRPr="0026159F">
        <w:rPr>
          <w:sz w:val="24"/>
          <w:szCs w:val="24"/>
          <w:lang w:val="ru-RU"/>
        </w:rPr>
        <w:t xml:space="preserve"> (</w:t>
      </w:r>
      <w:r w:rsidRPr="00E47FE3">
        <w:rPr>
          <w:sz w:val="24"/>
          <w:szCs w:val="24"/>
        </w:rPr>
        <w:t>Vorgeschichte</w:t>
      </w:r>
      <w:r w:rsidRPr="0026159F">
        <w:rPr>
          <w:sz w:val="24"/>
          <w:szCs w:val="24"/>
          <w:lang w:val="ru-RU"/>
        </w:rPr>
        <w:t>)</w:t>
      </w:r>
      <w:r>
        <w:rPr>
          <w:rStyle w:val="aa"/>
          <w:sz w:val="24"/>
          <w:szCs w:val="24"/>
          <w:lang w:val="ru-RU"/>
        </w:rPr>
        <w:footnoteReference w:id="185"/>
      </w:r>
      <w:r w:rsidRPr="0026159F">
        <w:rPr>
          <w:sz w:val="24"/>
          <w:szCs w:val="24"/>
          <w:lang w:val="ru-RU"/>
        </w:rPr>
        <w:t xml:space="preserve"> собирается с рядом других ученых из различных стран издать сборник, посвященный вопросу об изнасиловании большевиками русской науки</w:t>
      </w:r>
      <w:r>
        <w:rPr>
          <w:rStyle w:val="aa"/>
          <w:sz w:val="24"/>
          <w:szCs w:val="24"/>
          <w:lang w:val="ru-RU"/>
        </w:rPr>
        <w:footnoteReference w:id="186"/>
      </w:r>
      <w:r w:rsidRPr="0026159F">
        <w:rPr>
          <w:sz w:val="24"/>
          <w:szCs w:val="24"/>
          <w:lang w:val="ru-RU"/>
        </w:rPr>
        <w:t xml:space="preserve"> и очень просил меня написать Вам и просить о Вашем сотрудничестве касательно любой области научной жизни в России, согласно Вашему усмотрению, если это Вам не трудно</w:t>
      </w:r>
      <w:r>
        <w:rPr>
          <w:sz w:val="24"/>
          <w:szCs w:val="24"/>
          <w:lang w:val="ru-RU"/>
        </w:rPr>
        <w:t>»</w:t>
      </w:r>
      <w:r>
        <w:rPr>
          <w:rStyle w:val="aa"/>
          <w:sz w:val="24"/>
          <w:szCs w:val="24"/>
          <w:lang w:val="ru-RU"/>
        </w:rPr>
        <w:footnoteReference w:id="187"/>
      </w:r>
      <w:r w:rsidRPr="0026159F">
        <w:rPr>
          <w:sz w:val="24"/>
          <w:szCs w:val="24"/>
          <w:lang w:val="ru-RU"/>
        </w:rPr>
        <w:t>.</w:t>
      </w:r>
      <w:r>
        <w:rPr>
          <w:sz w:val="24"/>
          <w:szCs w:val="24"/>
          <w:lang w:val="ru-RU"/>
        </w:rPr>
        <w:t xml:space="preserve"> Это предшествовало проведению в Кенигсберге научной конференции в защиту ученых в Советском Союзе, в которой приняли участие Василий Арсеньев и Николай Арсеньев. Николай Сергеевич выступил с докладом, позже опубликованном в журнале «</w:t>
      </w:r>
      <w:r>
        <w:rPr>
          <w:sz w:val="24"/>
          <w:szCs w:val="24"/>
        </w:rPr>
        <w:t>Hochland</w:t>
      </w:r>
      <w:r>
        <w:rPr>
          <w:sz w:val="24"/>
          <w:szCs w:val="24"/>
          <w:lang w:val="ru-RU"/>
        </w:rPr>
        <w:t>».</w:t>
      </w:r>
      <w:r>
        <w:rPr>
          <w:rStyle w:val="aa"/>
          <w:sz w:val="24"/>
          <w:szCs w:val="24"/>
          <w:lang w:val="ru-RU"/>
        </w:rPr>
        <w:footnoteReference w:id="188"/>
      </w:r>
      <w:r w:rsidRPr="0026159F">
        <w:rPr>
          <w:sz w:val="24"/>
          <w:szCs w:val="24"/>
          <w:lang w:val="ru-RU"/>
        </w:rPr>
        <w:br/>
      </w:r>
      <w:r>
        <w:rPr>
          <w:sz w:val="24"/>
          <w:szCs w:val="24"/>
          <w:lang w:val="ru-RU"/>
        </w:rPr>
        <w:t>В предисловию к журналу (Ежемесячный журнал для всех областей знаний. Литература и искусство) его издатель Карл Мут</w:t>
      </w:r>
      <w:r w:rsidRPr="0026159F">
        <w:rPr>
          <w:sz w:val="24"/>
          <w:szCs w:val="24"/>
          <w:lang w:val="ru-RU"/>
        </w:rPr>
        <w:t xml:space="preserve"> </w:t>
      </w:r>
      <w:r>
        <w:rPr>
          <w:sz w:val="24"/>
          <w:szCs w:val="24"/>
          <w:lang w:val="ru-RU"/>
        </w:rPr>
        <w:t xml:space="preserve"> выражает благодарность Кенигсбергскому университетскому Союзу ректору университета Альбертина, профессору Грюнбергу «за прием в печатный ряд Университетского Союза».</w:t>
      </w:r>
    </w:p>
    <w:p w:rsidR="00B02FE2" w:rsidRPr="00BA2718" w:rsidRDefault="00B02FE2" w:rsidP="00B02FE2">
      <w:pPr>
        <w:spacing w:before="100" w:beforeAutospacing="1" w:after="100" w:afterAutospacing="1"/>
        <w:ind w:left="720" w:firstLine="720"/>
        <w:rPr>
          <w:sz w:val="24"/>
          <w:szCs w:val="24"/>
          <w:lang w:val="ru-RU"/>
        </w:rPr>
      </w:pPr>
      <w:r>
        <w:rPr>
          <w:sz w:val="24"/>
          <w:szCs w:val="24"/>
          <w:lang w:val="ru-RU"/>
        </w:rPr>
        <w:t>О личности ректора университета Альбертина фон Грюнберга известно немного. Но оригинальность его как ученого выразилась в совместно с Эрихом Кохом разработанным проектом о глубокой интеграции СССР и Германии. «Грюнбергом была разработана, - пишут калининградские историки С.Новиков и В. Гайдуков, -  казавшаяся тогда фантастической «география будущего». Создавались эскизы карт с силовыми линиями, силовыми полями, линиями электропередач, автотрассами, железными дорогами, каналами. Точно распланированные экономические карты включали в себя все восточно-</w:t>
      </w:r>
      <w:r>
        <w:rPr>
          <w:sz w:val="24"/>
          <w:szCs w:val="24"/>
          <w:lang w:val="ru-RU"/>
        </w:rPr>
        <w:lastRenderedPageBreak/>
        <w:t xml:space="preserve">европейские территории, вплоть до Черного моря и Кавказа. Германия и западная часть СССР превращались в единую транспортно-экономическую систему. Конечная цель идеи состояла в создании единого гигантского государства не посредством завоевания СССР, а путем образования альянса, союза между двумя странами руководить федерацией планировали совместно и централизованно, сделав объединенными административные органы двух </w:t>
      </w:r>
      <w:r w:rsidRPr="00BA2718">
        <w:rPr>
          <w:sz w:val="24"/>
          <w:szCs w:val="24"/>
          <w:lang w:val="ru-RU"/>
        </w:rPr>
        <w:t>государств»</w:t>
      </w:r>
      <w:r w:rsidRPr="00BA2718">
        <w:rPr>
          <w:rStyle w:val="aa"/>
          <w:sz w:val="24"/>
          <w:szCs w:val="24"/>
          <w:lang w:val="ru-RU"/>
        </w:rPr>
        <w:footnoteReference w:id="189"/>
      </w:r>
      <w:r w:rsidRPr="00BA2718">
        <w:rPr>
          <w:sz w:val="24"/>
          <w:szCs w:val="24"/>
          <w:lang w:val="ru-RU"/>
        </w:rPr>
        <w:t>.</w:t>
      </w:r>
    </w:p>
    <w:p w:rsidR="00B02FE2" w:rsidRPr="00D723EA" w:rsidRDefault="00B02FE2" w:rsidP="00B02FE2">
      <w:pPr>
        <w:spacing w:before="100" w:beforeAutospacing="1" w:after="100" w:afterAutospacing="1"/>
        <w:ind w:left="720" w:firstLine="720"/>
        <w:rPr>
          <w:sz w:val="24"/>
          <w:szCs w:val="24"/>
          <w:lang w:val="ru-RU"/>
        </w:rPr>
      </w:pPr>
      <w:r w:rsidRPr="00D723EA">
        <w:rPr>
          <w:sz w:val="24"/>
          <w:szCs w:val="24"/>
          <w:lang w:val="ru-RU"/>
        </w:rPr>
        <w:t xml:space="preserve">Ответ Гитлера был краток: «Только одному дано повелевать, и, чтобы это дано было нам, мы должны победить Россию.» Хотя проект не был принят, Ганс фон Грюнберг до конца существования университета оставался его ректором. </w:t>
      </w:r>
      <w:r w:rsidRPr="00B02FE2">
        <w:rPr>
          <w:sz w:val="24"/>
          <w:szCs w:val="24"/>
          <w:lang w:val="ru-RU"/>
        </w:rPr>
        <w:t xml:space="preserve">Можно лишь предположить об относительном совпадении в понимании Грюнбергом  и Арсеньевым последствий той  мировой катастрофы, которой станет вторая мировая война. </w:t>
      </w:r>
    </w:p>
    <w:p w:rsidR="00B02FE2" w:rsidRDefault="00B02FE2" w:rsidP="00B02FE2">
      <w:pPr>
        <w:spacing w:before="100" w:beforeAutospacing="1" w:after="100" w:afterAutospacing="1"/>
        <w:ind w:left="720" w:firstLine="720"/>
        <w:rPr>
          <w:sz w:val="24"/>
          <w:szCs w:val="24"/>
          <w:lang w:val="ru-RU"/>
        </w:rPr>
      </w:pPr>
      <w:r w:rsidRPr="00D723EA">
        <w:rPr>
          <w:sz w:val="24"/>
          <w:szCs w:val="24"/>
          <w:lang w:val="ru-RU"/>
        </w:rPr>
        <w:t>Своеобразным  предупреждением фашизму стала  книга Арсеньева на немецком языке «</w:t>
      </w:r>
      <w:r w:rsidRPr="00D723EA">
        <w:rPr>
          <w:sz w:val="24"/>
          <w:szCs w:val="24"/>
        </w:rPr>
        <w:t>Das</w:t>
      </w:r>
      <w:r w:rsidRPr="00D723EA">
        <w:rPr>
          <w:sz w:val="24"/>
          <w:szCs w:val="24"/>
          <w:lang w:val="ru-RU"/>
        </w:rPr>
        <w:t xml:space="preserve"> </w:t>
      </w:r>
      <w:r w:rsidRPr="00D723EA">
        <w:rPr>
          <w:sz w:val="24"/>
          <w:szCs w:val="24"/>
        </w:rPr>
        <w:t>heilige</w:t>
      </w:r>
      <w:r w:rsidRPr="00D723EA">
        <w:rPr>
          <w:sz w:val="24"/>
          <w:szCs w:val="24"/>
          <w:lang w:val="ru-RU"/>
        </w:rPr>
        <w:t xml:space="preserve"> </w:t>
      </w:r>
      <w:r w:rsidRPr="00D723EA">
        <w:rPr>
          <w:sz w:val="24"/>
          <w:szCs w:val="24"/>
        </w:rPr>
        <w:t>Moskau</w:t>
      </w:r>
      <w:r w:rsidRPr="00D723EA">
        <w:rPr>
          <w:sz w:val="24"/>
          <w:szCs w:val="24"/>
          <w:lang w:val="ru-RU"/>
        </w:rPr>
        <w:t>» (Святая Москва)</w:t>
      </w:r>
      <w:r w:rsidRPr="00D723EA">
        <w:rPr>
          <w:rStyle w:val="aa"/>
          <w:sz w:val="24"/>
          <w:szCs w:val="24"/>
        </w:rPr>
        <w:footnoteReference w:id="190"/>
      </w:r>
      <w:r w:rsidRPr="00D723EA">
        <w:rPr>
          <w:sz w:val="24"/>
          <w:szCs w:val="24"/>
          <w:lang w:val="ru-RU"/>
        </w:rPr>
        <w:t xml:space="preserve">, которая вышла сначала на немецком языке, потом была переведена на английский и французский. </w:t>
      </w:r>
      <w:r w:rsidRPr="00D723EA">
        <w:rPr>
          <w:sz w:val="24"/>
          <w:szCs w:val="24"/>
          <w:lang w:val="de-DE"/>
        </w:rPr>
        <w:t xml:space="preserve">„Святая Москва“ </w:t>
      </w:r>
      <w:r w:rsidRPr="00D723EA">
        <w:rPr>
          <w:sz w:val="24"/>
          <w:szCs w:val="24"/>
          <w:lang w:val="ru-RU"/>
        </w:rPr>
        <w:t>- к</w:t>
      </w:r>
      <w:r w:rsidRPr="00D723EA">
        <w:rPr>
          <w:sz w:val="24"/>
          <w:szCs w:val="24"/>
          <w:lang w:val="de-DE"/>
        </w:rPr>
        <w:t xml:space="preserve">артины религиозной и духовной жизни 19 столетия. Это портрет российской столицы, как центра российской культуры. Это книга об истории духовной культуры России, ее православной основы, ее художественных форм, об архитектуре, музыке, поэзии, живописи в Москве. Российское общество представлено философами, богословами, учеными, „праведниками“, как замечает Арсеньев, подчеркивая их нравственную красоту. Книга написана на немецком языке, так как была адресована в первую очередь немецкому читателю. </w:t>
      </w:r>
      <w:r w:rsidRPr="00D723EA">
        <w:rPr>
          <w:sz w:val="24"/>
          <w:szCs w:val="24"/>
          <w:lang w:val="ru-RU"/>
        </w:rPr>
        <w:t xml:space="preserve">Когда Арсеньев готовился к встрече с Папой Римским Иоанном </w:t>
      </w:r>
      <w:r w:rsidRPr="00D723EA">
        <w:rPr>
          <w:sz w:val="24"/>
          <w:szCs w:val="24"/>
        </w:rPr>
        <w:t>XXIII</w:t>
      </w:r>
      <w:r w:rsidRPr="00D723EA">
        <w:rPr>
          <w:sz w:val="24"/>
          <w:szCs w:val="24"/>
          <w:lang w:val="ru-RU"/>
        </w:rPr>
        <w:t xml:space="preserve"> в 1959  году, он принял решение подарить именно эту свою книгу.</w:t>
      </w:r>
    </w:p>
    <w:p w:rsidR="00B02FE2" w:rsidRPr="00D723EA" w:rsidRDefault="00B02FE2" w:rsidP="00B02FE2">
      <w:pPr>
        <w:spacing w:before="100" w:beforeAutospacing="1" w:after="100" w:afterAutospacing="1"/>
        <w:ind w:left="720" w:firstLine="720"/>
        <w:rPr>
          <w:sz w:val="24"/>
          <w:szCs w:val="24"/>
          <w:lang w:val="ru-RU"/>
        </w:rPr>
      </w:pPr>
      <w:r>
        <w:rPr>
          <w:sz w:val="24"/>
          <w:szCs w:val="24"/>
          <w:lang w:val="ru-RU"/>
        </w:rPr>
        <w:t>А.В. Трубецкой, который некоторое время работал в библиотеке университета, вспоминал, что и во время войны там висел портрет Пушкина. В его книге есть воспоминание о  посещении королевского замка, в котором находилась вывезенная из Пушкина Янтарная комната: « Я с Арсеньевыми ходил смотреть эту комнату. Янтарь местами был сильно поломан. Говорили, что штыками солдаты выламывали панели. Здесь же висела табличка, что шедевр немецкого искусства возвращен на родину. Арсеньевы тихо возмущались»</w:t>
      </w:r>
      <w:r>
        <w:rPr>
          <w:rStyle w:val="aa"/>
          <w:sz w:val="24"/>
          <w:szCs w:val="24"/>
          <w:lang w:val="ru-RU"/>
        </w:rPr>
        <w:footnoteReference w:id="191"/>
      </w:r>
    </w:p>
    <w:p w:rsidR="00B02FE2" w:rsidRPr="00206FC2" w:rsidRDefault="00B02FE2" w:rsidP="00B02FE2">
      <w:pPr>
        <w:pStyle w:val="Normal"/>
        <w:ind w:left="720" w:firstLine="720"/>
        <w:rPr>
          <w:szCs w:val="24"/>
        </w:rPr>
      </w:pPr>
      <w:r w:rsidRPr="00206FC2">
        <w:rPr>
          <w:szCs w:val="24"/>
        </w:rPr>
        <w:t>В</w:t>
      </w:r>
      <w:r w:rsidRPr="0026159F">
        <w:rPr>
          <w:szCs w:val="24"/>
        </w:rPr>
        <w:t xml:space="preserve"> 1939 </w:t>
      </w:r>
      <w:r w:rsidRPr="00206FC2">
        <w:rPr>
          <w:szCs w:val="24"/>
        </w:rPr>
        <w:t>году</w:t>
      </w:r>
      <w:r w:rsidRPr="0026159F">
        <w:rPr>
          <w:szCs w:val="24"/>
        </w:rPr>
        <w:t xml:space="preserve"> </w:t>
      </w:r>
      <w:r w:rsidRPr="00206FC2">
        <w:rPr>
          <w:szCs w:val="24"/>
        </w:rPr>
        <w:t>у</w:t>
      </w:r>
      <w:r w:rsidRPr="0026159F">
        <w:rPr>
          <w:szCs w:val="24"/>
        </w:rPr>
        <w:t xml:space="preserve"> </w:t>
      </w:r>
      <w:r w:rsidRPr="00206FC2">
        <w:rPr>
          <w:szCs w:val="24"/>
        </w:rPr>
        <w:t>Арсеньева</w:t>
      </w:r>
      <w:r w:rsidRPr="0026159F">
        <w:rPr>
          <w:szCs w:val="24"/>
        </w:rPr>
        <w:t xml:space="preserve"> </w:t>
      </w:r>
      <w:r w:rsidRPr="00206FC2">
        <w:rPr>
          <w:szCs w:val="24"/>
        </w:rPr>
        <w:t>на</w:t>
      </w:r>
      <w:r w:rsidRPr="0026159F">
        <w:rPr>
          <w:szCs w:val="24"/>
        </w:rPr>
        <w:t xml:space="preserve"> </w:t>
      </w:r>
      <w:r>
        <w:rPr>
          <w:szCs w:val="24"/>
        </w:rPr>
        <w:t>Рег</w:t>
      </w:r>
      <w:r w:rsidRPr="00206FC2">
        <w:rPr>
          <w:szCs w:val="24"/>
        </w:rPr>
        <w:t>ентен</w:t>
      </w:r>
      <w:r w:rsidRPr="0026159F">
        <w:rPr>
          <w:szCs w:val="24"/>
        </w:rPr>
        <w:t xml:space="preserve"> </w:t>
      </w:r>
      <w:r w:rsidRPr="00206FC2">
        <w:rPr>
          <w:szCs w:val="24"/>
        </w:rPr>
        <w:t>штрассе</w:t>
      </w:r>
      <w:r w:rsidRPr="0026159F">
        <w:rPr>
          <w:szCs w:val="24"/>
        </w:rPr>
        <w:t xml:space="preserve"> </w:t>
      </w:r>
      <w:r w:rsidRPr="00206FC2">
        <w:rPr>
          <w:szCs w:val="24"/>
        </w:rPr>
        <w:t>поселился</w:t>
      </w:r>
      <w:r w:rsidRPr="0026159F">
        <w:rPr>
          <w:szCs w:val="24"/>
        </w:rPr>
        <w:t xml:space="preserve"> </w:t>
      </w:r>
      <w:r w:rsidRPr="00206FC2">
        <w:rPr>
          <w:szCs w:val="24"/>
        </w:rPr>
        <w:t>сын</w:t>
      </w:r>
      <w:r w:rsidRPr="0026159F">
        <w:rPr>
          <w:szCs w:val="24"/>
        </w:rPr>
        <w:t xml:space="preserve"> </w:t>
      </w:r>
      <w:r>
        <w:rPr>
          <w:szCs w:val="24"/>
        </w:rPr>
        <w:t>А</w:t>
      </w:r>
      <w:r w:rsidRPr="00206FC2">
        <w:rPr>
          <w:szCs w:val="24"/>
        </w:rPr>
        <w:t>поллинария</w:t>
      </w:r>
      <w:r w:rsidRPr="0026159F">
        <w:rPr>
          <w:szCs w:val="24"/>
        </w:rPr>
        <w:t xml:space="preserve"> </w:t>
      </w:r>
      <w:r w:rsidRPr="00206FC2">
        <w:rPr>
          <w:szCs w:val="24"/>
        </w:rPr>
        <w:t>Константиновича</w:t>
      </w:r>
      <w:r w:rsidRPr="0026159F">
        <w:rPr>
          <w:szCs w:val="24"/>
        </w:rPr>
        <w:t xml:space="preserve"> </w:t>
      </w:r>
      <w:r w:rsidRPr="00206FC2">
        <w:rPr>
          <w:szCs w:val="24"/>
        </w:rPr>
        <w:t>Бутенева</w:t>
      </w:r>
      <w:r w:rsidRPr="0026159F">
        <w:rPr>
          <w:szCs w:val="24"/>
        </w:rPr>
        <w:t xml:space="preserve"> </w:t>
      </w:r>
      <w:r w:rsidRPr="00206FC2">
        <w:rPr>
          <w:szCs w:val="24"/>
        </w:rPr>
        <w:t>Михаил</w:t>
      </w:r>
      <w:r w:rsidRPr="0026159F">
        <w:rPr>
          <w:szCs w:val="24"/>
        </w:rPr>
        <w:t xml:space="preserve">. </w:t>
      </w:r>
      <w:r w:rsidRPr="00206FC2">
        <w:rPr>
          <w:szCs w:val="24"/>
        </w:rPr>
        <w:t>Он поступил на экономический факультет университета, а когда началась война, очень переживая за отца, который оказался в оккупационной зоне, отправился на фронт переводчиком. Пробыл там полтора месяца и добился приезда к отцу, в Щорсы, под предлогом, что необходим больному родителю. Здесь Михаил Бутенев познакомился со своим родственником А. В. Трубецким, попавшим в плен и после долгого лечения получившим разрешение уехать в Германию, так как был князем по происхождению</w:t>
      </w:r>
      <w:r w:rsidRPr="002C619E">
        <w:rPr>
          <w:szCs w:val="24"/>
        </w:rPr>
        <w:t xml:space="preserve"> </w:t>
      </w:r>
      <w:r>
        <w:rPr>
          <w:szCs w:val="24"/>
        </w:rPr>
        <w:t xml:space="preserve">А.В. Трубецкой </w:t>
      </w:r>
      <w:r w:rsidRPr="00206FC2">
        <w:rPr>
          <w:szCs w:val="24"/>
        </w:rPr>
        <w:t>пишет: «Поздн</w:t>
      </w:r>
      <w:r>
        <w:rPr>
          <w:szCs w:val="24"/>
        </w:rPr>
        <w:t>о вечером мы были в Кенигсберге</w:t>
      </w:r>
      <w:r w:rsidRPr="00206FC2">
        <w:rPr>
          <w:szCs w:val="24"/>
        </w:rPr>
        <w:t xml:space="preserve"> (</w:t>
      </w:r>
      <w:r w:rsidRPr="00206FC2">
        <w:rPr>
          <w:i/>
          <w:szCs w:val="24"/>
        </w:rPr>
        <w:t>Это была зима 1943 года</w:t>
      </w:r>
      <w:r w:rsidRPr="00206FC2">
        <w:rPr>
          <w:szCs w:val="24"/>
        </w:rPr>
        <w:t>)</w:t>
      </w:r>
      <w:r>
        <w:rPr>
          <w:szCs w:val="24"/>
        </w:rPr>
        <w:t>.</w:t>
      </w:r>
      <w:r w:rsidRPr="00206FC2">
        <w:rPr>
          <w:szCs w:val="24"/>
        </w:rPr>
        <w:t xml:space="preserve"> Крытый перрон, большой вокзал. Сдали вещи и вышли в темный город. Трамвай! Последний раз я видел трамвай в Москве. Поехали. В вагонах тускло горят синие лампочки. В занавешенных окнах  есть только горизонтальные просветы засиненного стекла. В них иногда видны силуэты больших черных домов </w:t>
      </w:r>
      <w:r w:rsidRPr="00206FC2">
        <w:rPr>
          <w:szCs w:val="24"/>
        </w:rPr>
        <w:lastRenderedPageBreak/>
        <w:t>без единой светлой щелочки. Ехали долго, прогромыхали по двум мостам. Вылезли и пошли по темной широкой улице (</w:t>
      </w:r>
      <w:r w:rsidRPr="00206FC2">
        <w:rPr>
          <w:i/>
          <w:szCs w:val="24"/>
        </w:rPr>
        <w:t>сейчас проспект Мира</w:t>
      </w:r>
      <w:r w:rsidRPr="00206FC2">
        <w:rPr>
          <w:szCs w:val="24"/>
        </w:rPr>
        <w:t xml:space="preserve">) с небольшими двух- и трехэтажными домами, обсаженными деревьями. Миновали один или два перекрестка, свернули налево на </w:t>
      </w:r>
      <w:r w:rsidRPr="00206FC2">
        <w:rPr>
          <w:szCs w:val="24"/>
          <w:lang w:val="en-US"/>
        </w:rPr>
        <w:t>Regentenstrasse</w:t>
      </w:r>
      <w:r w:rsidRPr="00206FC2">
        <w:rPr>
          <w:szCs w:val="24"/>
        </w:rPr>
        <w:t xml:space="preserve"> (</w:t>
      </w:r>
      <w:r w:rsidRPr="00206FC2">
        <w:rPr>
          <w:i/>
          <w:szCs w:val="24"/>
        </w:rPr>
        <w:t>сейчас улица Чапаева</w:t>
      </w:r>
      <w:r w:rsidRPr="00206FC2">
        <w:rPr>
          <w:szCs w:val="24"/>
        </w:rPr>
        <w:t>), вошли во дворик второго дома, поднялись на второй этаж и попали в объятия к Арсеньевым, в милую, как будто давно знакомую и родную русскую семью».</w:t>
      </w:r>
      <w:r w:rsidRPr="00206FC2">
        <w:rPr>
          <w:rStyle w:val="aa"/>
          <w:szCs w:val="24"/>
        </w:rPr>
        <w:footnoteReference w:id="192"/>
      </w:r>
      <w:r>
        <w:rPr>
          <w:szCs w:val="24"/>
        </w:rPr>
        <w:t>.</w:t>
      </w:r>
      <w:r w:rsidRPr="00206FC2">
        <w:rPr>
          <w:szCs w:val="24"/>
        </w:rPr>
        <w:t xml:space="preserve">  </w:t>
      </w:r>
    </w:p>
    <w:p w:rsidR="00B02FE2" w:rsidRPr="00206FC2" w:rsidRDefault="00B02FE2" w:rsidP="00B02FE2">
      <w:pPr>
        <w:pStyle w:val="Normal"/>
        <w:ind w:left="720" w:firstLine="540"/>
        <w:rPr>
          <w:szCs w:val="24"/>
        </w:rPr>
      </w:pPr>
      <w:r w:rsidRPr="00206FC2">
        <w:rPr>
          <w:szCs w:val="24"/>
        </w:rPr>
        <w:t>Владимир Сергеевич Трубецкой описывает Арсеньева как «человека преклонного возраста (</w:t>
      </w:r>
      <w:r w:rsidRPr="00206FC2">
        <w:rPr>
          <w:i/>
          <w:szCs w:val="24"/>
        </w:rPr>
        <w:t xml:space="preserve">ему было 60 лет), </w:t>
      </w:r>
      <w:r w:rsidRPr="00206FC2">
        <w:rPr>
          <w:szCs w:val="24"/>
        </w:rPr>
        <w:t>совершенно седого и несколько подслеповатого. О Юрие Сергеевиче он пишет как о симпатичном, простецком человеке, служившем техническим секретарем в японском консульстве. (В одном из первых разговоров он, показывая свою несколько изуродованную руку, сказал улыбаясь: «Это меня к</w:t>
      </w:r>
      <w:r>
        <w:rPr>
          <w:szCs w:val="24"/>
        </w:rPr>
        <w:t xml:space="preserve">расные курсанты под Псковом».) </w:t>
      </w:r>
      <w:r w:rsidRPr="00206FC2">
        <w:rPr>
          <w:szCs w:val="24"/>
        </w:rPr>
        <w:t>С ними жила, -</w:t>
      </w:r>
      <w:r>
        <w:rPr>
          <w:szCs w:val="24"/>
        </w:rPr>
        <w:t xml:space="preserve"> </w:t>
      </w:r>
      <w:r w:rsidRPr="00206FC2">
        <w:rPr>
          <w:szCs w:val="24"/>
        </w:rPr>
        <w:t>продолжает Трубецкой, - их сестра Наталья Сергеевна, тетя Ната, милая, скромная и деликатная старушка, и ее сын, Сергей Балуев, симпатичный, открытый и доброжелательный парень, на год моложе меня, учившийся на медицинском факультете университета. Главой семьи был Николай Сергеевич – дядя Никола. В дни нашего приезда в доме гостила вторая сестра Арсеньевых, жившая постоянно в Берлине, Вера Сергеевна. Я ее смутно помню еще по Москве. Со своим братом Василием Сергеевичем и его женой тетей Олей, своим мужем Гагариным (не князем), моим большим приятелем детства Алешкой Нарышкиным, по прозвищу «Серепа» и его матерью, Вера Сергеевна выехала за границу в начале 30-х годов. Все они были выкуплены дядей Николой (в те годы существовала такая форма эмиграции: заграничные родственники платили валютой за возможность выехать из СССР оставшимся. Хотя гостям были рады, но надо было думать, чем их кормить, поэтому:</w:t>
      </w:r>
    </w:p>
    <w:p w:rsidR="00B02FE2" w:rsidRDefault="00B02FE2" w:rsidP="00B02FE2">
      <w:pPr>
        <w:pStyle w:val="Normal"/>
        <w:ind w:left="720" w:firstLine="540"/>
      </w:pPr>
      <w:r w:rsidRPr="00206FC2">
        <w:t xml:space="preserve">«На следующий день пребывания в Кенигсберге надо было получать продовольственные карточки. Их выдали сразу на две или три недели, поставив соответствующий штамп на пропуске. Карточки выдавали отпускные, единые для всей Германии – в наших пропусках в графе «цель приезда» стояло «Отпуск» - любезность новогрудских властей. Месяца через два или три форму и расцветку этих карточек стали менять и вот почему. При бомбежках англичане стали сбрасывать эти карточки в неограниченном количестве – довольно эффективный способ экономической войны. Я не помню недельного рациона, но жить на одни карточки было трудновато, особенно после привольных щорсовских хлебов. Достоинством карточек было то, что все, что там было указано – все выдавалось вплоть до «одного яйца и 62, 5 граммов плавленого сыра» в неделю. </w:t>
      </w:r>
    </w:p>
    <w:p w:rsidR="00B02FE2" w:rsidRPr="006507FC" w:rsidRDefault="00B02FE2" w:rsidP="00B02FE2">
      <w:pPr>
        <w:pStyle w:val="Normal"/>
        <w:ind w:left="720" w:firstLine="540"/>
        <w:rPr>
          <w:szCs w:val="24"/>
        </w:rPr>
      </w:pPr>
      <w:r w:rsidRPr="00206FC2">
        <w:t xml:space="preserve">Интересно описание Кенигсберга 1944 года, представленное Трубецким: «Город старинный, большой. В центре его замок с круглыми башнями по углам. Одна башня поздняя. Говорят, что ее спроектировал сам кайзер Вильгельм. В центре города на острове, обтекаемом рукавами Прегеля, старинное здание университета, который в тот года отмечал свое 400-летие. Недалеко от замка два замерзших пруда с беспечными конькобежцами, как будто и нет войны. Много деревьев. Все добротное, аккуратное, чистое, хорошо ухоженное и никак не чувствуется, что страна ведет страшную и жестокую войну. Правда, надо сказать, что в дни разгрома Сталинградской группировки были закрыты кино и театры, а на фронтовых картах-схемах, выставляемых в витринах, Сталинград просто перестали изображать. Был пущен слух, что фельдмаршал Паулюс покончил жизнь самоубийством («фельдмаршалы в плен не сдаются»). На стенах домов, в витринах магазинов да иногда в трамваях висели плакаты, по-видимому, геббелевского ведомства на тему «Враг подслушивает». Иногда это были просто три буквы РST! </w:t>
      </w:r>
      <w:r w:rsidRPr="00206FC2">
        <w:lastRenderedPageBreak/>
        <w:t xml:space="preserve">– молчи! Запомнился и такой плакат: на мрачном темном фоне толпа изможденных людей несет на большом бревенчатом помосте огромных размеров, прямо-таки исполинский, электромотор. А сзади, выше толпы, ее подгоняет батагом великан восточного типа, очень похожий на нашего вождя. Плакат впечатляющий, а вот надписи не помню. Может, ее и не было. Все и так ясно. </w:t>
      </w:r>
    </w:p>
    <w:p w:rsidR="00B02FE2" w:rsidRPr="00206FC2" w:rsidRDefault="00B02FE2" w:rsidP="00B02FE2">
      <w:pPr>
        <w:pStyle w:val="21"/>
        <w:ind w:left="720"/>
        <w:rPr>
          <w:sz w:val="24"/>
          <w:szCs w:val="24"/>
          <w:lang w:val="ru-RU"/>
        </w:rPr>
      </w:pPr>
      <w:r w:rsidRPr="00206FC2">
        <w:rPr>
          <w:sz w:val="24"/>
          <w:szCs w:val="24"/>
          <w:lang w:val="ru-RU"/>
        </w:rPr>
        <w:t xml:space="preserve">По воспоминаниям А.В. Трубецкого, Наталья Сергеевна приглашала к себе домой советских военнопленных и вывезенных в Восточную Пруссию на работы молодых людей. В доме шли разговоры о войне 1812 года, крепла ненависть к фашизму и любовь к России. </w:t>
      </w:r>
    </w:p>
    <w:p w:rsidR="00B02FE2" w:rsidRPr="00206FC2" w:rsidRDefault="00B02FE2" w:rsidP="00B02FE2">
      <w:pPr>
        <w:pStyle w:val="Normal"/>
        <w:ind w:left="720"/>
        <w:rPr>
          <w:rFonts w:ascii="Times New Roman CYR" w:hAnsi="Times New Roman CYR"/>
          <w:szCs w:val="24"/>
        </w:rPr>
      </w:pPr>
      <w:r w:rsidRPr="00206FC2">
        <w:rPr>
          <w:szCs w:val="24"/>
        </w:rPr>
        <w:t>В августе 1944 года Кенигсберг подвергся английской бомбардировке. Один из жителей Кенигсберга вспоминал, что в год 400-летия Альбертины, Кенигсбергского университета, последняя лекция, прочитанная студентам, была о творчестве Ф.М. Достоевского. К сожалению, я не помню ни автора, ни названия этой статьи, в которой и не назывался лектор, но единственным преподавателем, кто читал историю русской духовной культуры в Альбертине, был Н.С. Арсеньев. Он много написал о Достоевском, засиживаясь далеко за полночь над рукописями в доме на Регентенштрассе, но сейчас хочется привести лишь одно его высказывание из кенигсбергского периода: «Две бездны ужасали Достоевского: космическая и внутренняя жизнь. И лишь бездной Божественной любви может заполниться бездна нашего страдания».</w:t>
      </w:r>
      <w:r w:rsidRPr="00206FC2">
        <w:rPr>
          <w:rFonts w:ascii="Times New Roman CYR" w:hAnsi="Times New Roman CYR"/>
          <w:szCs w:val="24"/>
        </w:rPr>
        <w:t xml:space="preserve"> </w:t>
      </w:r>
    </w:p>
    <w:p w:rsidR="00B02FE2" w:rsidRPr="00206FC2" w:rsidRDefault="00B02FE2" w:rsidP="00B02FE2">
      <w:pPr>
        <w:pStyle w:val="Normal"/>
        <w:ind w:left="720" w:firstLine="540"/>
        <w:rPr>
          <w:szCs w:val="24"/>
        </w:rPr>
      </w:pPr>
      <w:r w:rsidRPr="00206FC2">
        <w:rPr>
          <w:szCs w:val="24"/>
        </w:rPr>
        <w:t xml:space="preserve">В 1944 году Арсеньев вместе с членами своей семьи с помощью тетушки, леди Эджертон, получает польский паспорт и переезжает в Париж. Ему необходимо было сделать глазную операцию, которая прошла успешно. В течение двух лет читал лекции по истории русской религиозной мысли в Сорбонне, в Ecole des Hautes Etudes и в Institut Catholique, в Богословском институте Святого Дионисия. </w:t>
      </w:r>
    </w:p>
    <w:p w:rsidR="00B02FE2" w:rsidRPr="00206FC2" w:rsidRDefault="00B02FE2" w:rsidP="00B02FE2">
      <w:pPr>
        <w:pStyle w:val="ae"/>
        <w:ind w:left="720" w:right="-97" w:firstLine="540"/>
        <w:rPr>
          <w:sz w:val="24"/>
          <w:szCs w:val="24"/>
          <w:lang w:val="ru-RU"/>
        </w:rPr>
      </w:pPr>
      <w:r>
        <w:rPr>
          <w:sz w:val="24"/>
          <w:szCs w:val="24"/>
          <w:lang w:val="ru-RU"/>
        </w:rPr>
        <w:t xml:space="preserve">Семья </w:t>
      </w:r>
      <w:r w:rsidRPr="00206FC2">
        <w:rPr>
          <w:sz w:val="24"/>
          <w:szCs w:val="24"/>
          <w:lang w:val="ru-RU"/>
        </w:rPr>
        <w:t>Арсеньев</w:t>
      </w:r>
      <w:r>
        <w:rPr>
          <w:sz w:val="24"/>
          <w:szCs w:val="24"/>
          <w:lang w:val="ru-RU"/>
        </w:rPr>
        <w:t>ых</w:t>
      </w:r>
      <w:r w:rsidRPr="00206FC2">
        <w:rPr>
          <w:sz w:val="24"/>
          <w:szCs w:val="24"/>
          <w:lang w:val="ru-RU"/>
        </w:rPr>
        <w:t xml:space="preserve"> </w:t>
      </w:r>
      <w:r>
        <w:rPr>
          <w:sz w:val="24"/>
          <w:szCs w:val="24"/>
          <w:lang w:val="ru-RU"/>
        </w:rPr>
        <w:t>после войны, пережив ужасы жизни при нацистском режиме, оказалась</w:t>
      </w:r>
      <w:r w:rsidRPr="00206FC2">
        <w:rPr>
          <w:sz w:val="24"/>
          <w:szCs w:val="24"/>
          <w:lang w:val="ru-RU"/>
        </w:rPr>
        <w:t xml:space="preserve"> во французском лагере для «перемещенных лиц», известном под названием "</w:t>
      </w:r>
      <w:r w:rsidRPr="00206FC2">
        <w:rPr>
          <w:b/>
          <w:i/>
          <w:sz w:val="24"/>
          <w:szCs w:val="24"/>
          <w:lang w:val="ru-RU"/>
        </w:rPr>
        <w:t>ди-пи</w:t>
      </w:r>
      <w:r w:rsidRPr="00206FC2">
        <w:rPr>
          <w:sz w:val="24"/>
          <w:szCs w:val="24"/>
          <w:lang w:val="ru-RU"/>
        </w:rPr>
        <w:t xml:space="preserve">", где находились помимо военнопленных, фольксдойче, остарбайтеров и др., эмигранты первой волны, в том числе и ученые, инженеры, врачи, техники. Им приходилось по 5-6 лет ждать в лагерях своей участи в страхе перед репатриацией в СССР. </w:t>
      </w:r>
      <w:r>
        <w:rPr>
          <w:sz w:val="24"/>
          <w:szCs w:val="24"/>
          <w:lang w:val="ru-RU"/>
        </w:rPr>
        <w:t>Над Арсеньевыми нависла угроза департации в СССР, а далее – лагеря.</w:t>
      </w:r>
    </w:p>
    <w:p w:rsidR="00B02FE2" w:rsidRPr="00206FC2" w:rsidRDefault="00B02FE2" w:rsidP="00B02FE2">
      <w:pPr>
        <w:ind w:left="720" w:firstLine="540"/>
        <w:jc w:val="both"/>
        <w:rPr>
          <w:sz w:val="24"/>
          <w:szCs w:val="24"/>
          <w:lang w:val="ru-RU"/>
        </w:rPr>
      </w:pPr>
      <w:r w:rsidRPr="00206FC2">
        <w:rPr>
          <w:sz w:val="24"/>
          <w:szCs w:val="24"/>
          <w:lang w:val="ru-RU"/>
        </w:rPr>
        <w:t xml:space="preserve">…Большую роль в спасении русских ученых от репатриации в послевоенной Европе сыграл </w:t>
      </w:r>
      <w:r w:rsidRPr="00206FC2">
        <w:rPr>
          <w:b/>
          <w:i/>
          <w:sz w:val="24"/>
          <w:szCs w:val="24"/>
          <w:lang w:val="ru-RU"/>
        </w:rPr>
        <w:t>Толстовский фонд</w:t>
      </w:r>
      <w:r w:rsidRPr="00206FC2">
        <w:rPr>
          <w:sz w:val="24"/>
          <w:szCs w:val="24"/>
          <w:lang w:val="ru-RU"/>
        </w:rPr>
        <w:t xml:space="preserve"> (</w:t>
      </w:r>
      <w:r w:rsidRPr="00206FC2">
        <w:rPr>
          <w:sz w:val="24"/>
          <w:szCs w:val="24"/>
        </w:rPr>
        <w:t>Tolstoy</w:t>
      </w:r>
      <w:r w:rsidRPr="00206FC2">
        <w:rPr>
          <w:sz w:val="24"/>
          <w:szCs w:val="24"/>
          <w:lang w:val="ru-RU"/>
        </w:rPr>
        <w:t xml:space="preserve"> </w:t>
      </w:r>
      <w:r w:rsidRPr="00206FC2">
        <w:rPr>
          <w:sz w:val="24"/>
          <w:szCs w:val="24"/>
        </w:rPr>
        <w:t>Foundation</w:t>
      </w:r>
      <w:r w:rsidRPr="00206FC2">
        <w:rPr>
          <w:sz w:val="24"/>
          <w:szCs w:val="24"/>
          <w:lang w:val="ru-RU"/>
        </w:rPr>
        <w:t xml:space="preserve">, </w:t>
      </w:r>
      <w:r w:rsidRPr="00206FC2">
        <w:rPr>
          <w:sz w:val="24"/>
          <w:szCs w:val="24"/>
        </w:rPr>
        <w:t>Inc</w:t>
      </w:r>
      <w:r w:rsidRPr="00206FC2">
        <w:rPr>
          <w:sz w:val="24"/>
          <w:szCs w:val="24"/>
          <w:lang w:val="ru-RU"/>
        </w:rPr>
        <w:t>.) - русская эмигрантская благотворительная организация, созданная в Нью-Йорке (15 апреля 1939 года) младшей дочерью Л.Н. Толстого Александрой Львовной Толстой (1884-1979), с целью оказания помощи русским беженцам на территории Европы.</w:t>
      </w:r>
    </w:p>
    <w:p w:rsidR="00B02FE2" w:rsidRPr="00206FC2" w:rsidRDefault="00B02FE2" w:rsidP="00B02FE2">
      <w:pPr>
        <w:spacing w:line="360" w:lineRule="auto"/>
        <w:ind w:left="720" w:firstLine="709"/>
        <w:jc w:val="both"/>
        <w:rPr>
          <w:sz w:val="24"/>
          <w:szCs w:val="24"/>
          <w:lang w:val="ru-RU"/>
        </w:rPr>
      </w:pPr>
      <w:r w:rsidRPr="00206FC2">
        <w:rPr>
          <w:sz w:val="24"/>
          <w:szCs w:val="24"/>
          <w:lang w:val="ru-RU"/>
        </w:rPr>
        <w:t xml:space="preserve">Из Нью-Йорка в Мюнхен для защиты интересов русских беженцев была отправлена ближайшая помощница А.Л.Толстой – Татьяна Алексеевна Шауфус (1891-1995), возглавлявшая в те годы иммиграционный отдел Американского комитета помощи беженцам. 22 сентября </w:t>
      </w:r>
      <w:smartTag w:uri="urn:schemas-microsoft-com:office:smarttags" w:element="metricconverter">
        <w:smartTagPr>
          <w:attr w:name="ProductID" w:val="1947 г"/>
        </w:smartTagPr>
        <w:r w:rsidRPr="00206FC2">
          <w:rPr>
            <w:sz w:val="24"/>
            <w:szCs w:val="24"/>
            <w:lang w:val="ru-RU"/>
          </w:rPr>
          <w:t>1947 г</w:t>
        </w:r>
      </w:smartTag>
      <w:r w:rsidRPr="00206FC2">
        <w:rPr>
          <w:sz w:val="24"/>
          <w:szCs w:val="24"/>
          <w:lang w:val="ru-RU"/>
        </w:rPr>
        <w:t xml:space="preserve">. она открыла Европейский офис Толстовского фонда в Мюнхене. Тогда, в общей сложности, благодаря усилиям Толстовского фонда, из лагерей было спасено около 13000 русских. </w:t>
      </w:r>
    </w:p>
    <w:p w:rsidR="00B02FE2" w:rsidRPr="00206FC2" w:rsidRDefault="00B02FE2" w:rsidP="00B02FE2">
      <w:pPr>
        <w:spacing w:line="360" w:lineRule="auto"/>
        <w:ind w:left="720" w:firstLine="709"/>
        <w:jc w:val="both"/>
        <w:rPr>
          <w:sz w:val="24"/>
          <w:szCs w:val="24"/>
          <w:lang w:val="ru-RU"/>
        </w:rPr>
      </w:pPr>
      <w:r w:rsidRPr="00206FC2">
        <w:rPr>
          <w:sz w:val="24"/>
          <w:szCs w:val="24"/>
          <w:lang w:val="ru-RU"/>
        </w:rPr>
        <w:t xml:space="preserve">«В </w:t>
      </w:r>
      <w:smartTag w:uri="urn:schemas-microsoft-com:office:smarttags" w:element="metricconverter">
        <w:smartTagPr>
          <w:attr w:name="ProductID" w:val="2001 г"/>
        </w:smartTagPr>
        <w:r w:rsidRPr="00206FC2">
          <w:rPr>
            <w:sz w:val="24"/>
            <w:szCs w:val="24"/>
            <w:lang w:val="ru-RU"/>
          </w:rPr>
          <w:t>2001 г</w:t>
        </w:r>
      </w:smartTag>
      <w:r w:rsidRPr="00206FC2">
        <w:rPr>
          <w:sz w:val="24"/>
          <w:szCs w:val="24"/>
          <w:lang w:val="ru-RU"/>
        </w:rPr>
        <w:t xml:space="preserve">., - пишет Ульянкина, - работая в Архиве Толстовского фонда (США), удалось найти оригиналы документов по эмиграции в США некоторых </w:t>
      </w:r>
      <w:r w:rsidRPr="00206FC2">
        <w:rPr>
          <w:sz w:val="24"/>
          <w:szCs w:val="24"/>
          <w:lang w:val="ru-RU"/>
        </w:rPr>
        <w:lastRenderedPageBreak/>
        <w:t>русских ученых «ди-пи» (1944-1951 гг.). Они дают представление об огромных усилиях лично А.Л.Толстой, а также русских эмигрантов: И.И.Сикорского, князя С.С. Белосельского-Белозерского, Л.Ф.</w:t>
      </w:r>
      <w:r>
        <w:rPr>
          <w:sz w:val="24"/>
          <w:szCs w:val="24"/>
          <w:lang w:val="ru-RU"/>
        </w:rPr>
        <w:t xml:space="preserve"> </w:t>
      </w:r>
      <w:r w:rsidRPr="00206FC2">
        <w:rPr>
          <w:sz w:val="24"/>
          <w:szCs w:val="24"/>
          <w:lang w:val="ru-RU"/>
        </w:rPr>
        <w:t>Магеровского, П.А.Сорокина, К.Г.Белоусова и др., в организации эффективной помощи беженцам».</w:t>
      </w:r>
      <w:r w:rsidRPr="00206FC2">
        <w:rPr>
          <w:rStyle w:val="aa"/>
          <w:sz w:val="24"/>
          <w:szCs w:val="24"/>
          <w:lang w:val="ru-RU"/>
        </w:rPr>
        <w:footnoteReference w:id="193"/>
      </w:r>
      <w:r w:rsidRPr="00206FC2">
        <w:rPr>
          <w:sz w:val="24"/>
          <w:szCs w:val="24"/>
          <w:lang w:val="ru-RU"/>
        </w:rPr>
        <w:t xml:space="preserve"> Из французского лагеря был вывезен в США профессор Николай Сергеевич Арсеньев с сестрой Верой и братом Юрием.</w:t>
      </w:r>
    </w:p>
    <w:p w:rsidR="00B02FE2" w:rsidRPr="00206FC2" w:rsidRDefault="00B02FE2" w:rsidP="00B02FE2">
      <w:pPr>
        <w:spacing w:line="360" w:lineRule="auto"/>
        <w:ind w:left="720" w:firstLine="709"/>
        <w:jc w:val="both"/>
        <w:rPr>
          <w:sz w:val="24"/>
          <w:szCs w:val="24"/>
          <w:lang w:val="ru-RU"/>
        </w:rPr>
      </w:pPr>
    </w:p>
    <w:p w:rsidR="00B02FE2" w:rsidRPr="00206FC2" w:rsidRDefault="00B02FE2" w:rsidP="00B02FE2">
      <w:pPr>
        <w:pStyle w:val="Normal"/>
        <w:ind w:left="720"/>
        <w:jc w:val="center"/>
        <w:rPr>
          <w:b/>
          <w:szCs w:val="24"/>
        </w:rPr>
      </w:pPr>
    </w:p>
    <w:p w:rsidR="00B02FE2" w:rsidRPr="00206FC2" w:rsidRDefault="00B02FE2" w:rsidP="00B02FE2">
      <w:pPr>
        <w:pStyle w:val="Normal"/>
        <w:ind w:left="720"/>
        <w:jc w:val="center"/>
        <w:rPr>
          <w:b/>
          <w:bCs/>
          <w:szCs w:val="24"/>
        </w:rPr>
      </w:pPr>
      <w:r w:rsidRPr="00206FC2">
        <w:rPr>
          <w:b/>
          <w:bCs/>
          <w:szCs w:val="24"/>
        </w:rPr>
        <w:t>Свято Владимирская духовная семинария</w:t>
      </w:r>
    </w:p>
    <w:p w:rsidR="00B02FE2" w:rsidRPr="00206FC2" w:rsidRDefault="00B02FE2" w:rsidP="00B02FE2">
      <w:pPr>
        <w:ind w:left="720"/>
        <w:rPr>
          <w:sz w:val="24"/>
          <w:szCs w:val="24"/>
          <w:lang w:val="ru-RU"/>
        </w:rPr>
      </w:pPr>
    </w:p>
    <w:p w:rsidR="00B02FE2" w:rsidRPr="00206FC2" w:rsidRDefault="00B02FE2" w:rsidP="00B02FE2">
      <w:pPr>
        <w:ind w:left="720" w:right="-52" w:firstLine="426"/>
        <w:jc w:val="both"/>
        <w:rPr>
          <w:rFonts w:ascii="Times New Roman CYR" w:hAnsi="Times New Roman CYR"/>
          <w:sz w:val="24"/>
          <w:szCs w:val="24"/>
          <w:lang w:val="ru-RU"/>
        </w:rPr>
      </w:pPr>
      <w:r w:rsidRPr="00206FC2">
        <w:rPr>
          <w:rFonts w:ascii="Times New Roman CYR" w:hAnsi="Times New Roman CYR"/>
          <w:sz w:val="24"/>
          <w:szCs w:val="24"/>
          <w:lang w:val="ru-RU"/>
        </w:rPr>
        <w:t xml:space="preserve">С февраля 1948 года Арсеньев  проживает в США, где становится профессором Свято-Владимирской духовной семинарии в Нью-Йорке. </w:t>
      </w:r>
    </w:p>
    <w:p w:rsidR="00B02FE2" w:rsidRPr="00206FC2" w:rsidRDefault="00B02FE2" w:rsidP="00B02FE2">
      <w:pPr>
        <w:spacing w:before="100" w:beforeAutospacing="1" w:after="100" w:afterAutospacing="1"/>
        <w:ind w:left="720" w:firstLine="540"/>
        <w:rPr>
          <w:sz w:val="24"/>
          <w:szCs w:val="24"/>
          <w:lang w:val="ru-RU"/>
        </w:rPr>
      </w:pPr>
      <w:r w:rsidRPr="00206FC2">
        <w:rPr>
          <w:sz w:val="24"/>
          <w:szCs w:val="24"/>
          <w:lang w:val="ru-RU"/>
        </w:rPr>
        <w:t>Огромный вклад в  развитие семинарии сделали прибывшие из Франции выдающиеся богословы Свято-Сергиевского богословского института — о. Георгий Флоровский, Н. С. Арсеньев, Г. П. Федотов, о. Иоанн Мейендорф, о. Александр Шмеман. Георгий Флоровский, много лет бывший профессором патрологии в Свято-Сергиевском институте (1925-48), стал деканом Свято-Владимирской семинарии (1948-55), а позже профессором Богословской школы Гарварда (1955-64), затем -Принстонского университета. Он обладал огромным влиянием на православных богословов, играл ведущую роль в формировании православной позиции в экуменическом движении</w:t>
      </w:r>
      <w:bookmarkStart w:id="5" w:name="_ednref29"/>
      <w:r w:rsidRPr="00206FC2">
        <w:rPr>
          <w:sz w:val="24"/>
          <w:szCs w:val="24"/>
          <w:lang w:val="ru-RU"/>
        </w:rPr>
        <w:t>.</w:t>
      </w:r>
      <w:bookmarkEnd w:id="5"/>
    </w:p>
    <w:p w:rsidR="00B02FE2" w:rsidRPr="00206FC2" w:rsidRDefault="00B02FE2" w:rsidP="00B02FE2">
      <w:pPr>
        <w:spacing w:before="100" w:beforeAutospacing="1" w:after="100" w:afterAutospacing="1"/>
        <w:ind w:left="720" w:firstLine="540"/>
        <w:rPr>
          <w:sz w:val="24"/>
          <w:szCs w:val="24"/>
          <w:lang w:val="ru-RU"/>
        </w:rPr>
      </w:pPr>
      <w:r w:rsidRPr="00206FC2">
        <w:rPr>
          <w:sz w:val="24"/>
          <w:szCs w:val="24"/>
          <w:lang w:val="ru-RU"/>
        </w:rPr>
        <w:t xml:space="preserve">Самоотверженный труд хорошо подготовленных молодых пастырей в </w:t>
      </w:r>
      <w:r w:rsidRPr="00206FC2">
        <w:rPr>
          <w:rFonts w:ascii="Times New Roman CYR" w:hAnsi="Times New Roman CYR"/>
          <w:sz w:val="24"/>
          <w:szCs w:val="24"/>
          <w:lang w:val="ru-RU"/>
        </w:rPr>
        <w:t xml:space="preserve">Свято-Владимирской духовной семинарии и семинарии </w:t>
      </w:r>
      <w:r w:rsidRPr="00206FC2">
        <w:rPr>
          <w:sz w:val="24"/>
          <w:szCs w:val="24"/>
          <w:lang w:val="ru-RU"/>
        </w:rPr>
        <w:t xml:space="preserve">при Свято-Тихоновском монастыре возродил приходскую жизнь в Америке. Были созданы воскресные школы, издавались книги по религиозному воспитанию детей и молодежи. Положение Православной Церкви в Америке изменилось, она завоевала признание и уважение инославной интеллигенции. </w:t>
      </w:r>
    </w:p>
    <w:p w:rsidR="00B02FE2" w:rsidRPr="00206FC2" w:rsidRDefault="00B02FE2" w:rsidP="00B02FE2">
      <w:pPr>
        <w:spacing w:before="100" w:beforeAutospacing="1" w:after="100" w:afterAutospacing="1"/>
        <w:ind w:left="720" w:firstLine="540"/>
        <w:rPr>
          <w:sz w:val="24"/>
          <w:szCs w:val="24"/>
          <w:lang w:val="ru-RU"/>
        </w:rPr>
      </w:pPr>
      <w:r w:rsidRPr="00206FC2">
        <w:rPr>
          <w:sz w:val="24"/>
          <w:szCs w:val="24"/>
          <w:lang w:val="ru-RU"/>
        </w:rPr>
        <w:t>В сентябре 1966 была проведена первая конференция православных богословов Америки, в результате было основано Православное богословское общество Америки.</w:t>
      </w:r>
    </w:p>
    <w:p w:rsidR="00B02FE2" w:rsidRPr="00206FC2" w:rsidRDefault="00B02FE2" w:rsidP="00B02FE2">
      <w:pPr>
        <w:spacing w:before="100" w:beforeAutospacing="1" w:after="100" w:afterAutospacing="1"/>
        <w:ind w:left="720" w:firstLine="540"/>
        <w:rPr>
          <w:sz w:val="24"/>
          <w:szCs w:val="24"/>
          <w:lang w:val="ru-RU"/>
        </w:rPr>
      </w:pPr>
      <w:r w:rsidRPr="00206FC2">
        <w:rPr>
          <w:sz w:val="24"/>
          <w:szCs w:val="24"/>
          <w:lang w:val="ru-RU"/>
        </w:rPr>
        <w:t xml:space="preserve"> Вторая такая конференция состоялась в Свято-Владимирской семинарии в сентябре 1972. Статьи, которые читали и обсуждали на первой конференции, были изданы в </w:t>
      </w:r>
      <w:r w:rsidRPr="00206FC2">
        <w:rPr>
          <w:i/>
          <w:iCs/>
          <w:sz w:val="24"/>
          <w:szCs w:val="24"/>
        </w:rPr>
        <w:t>The</w:t>
      </w:r>
      <w:r w:rsidRPr="00206FC2">
        <w:rPr>
          <w:i/>
          <w:iCs/>
          <w:sz w:val="24"/>
          <w:szCs w:val="24"/>
          <w:lang w:val="ru-RU"/>
        </w:rPr>
        <w:t xml:space="preserve"> </w:t>
      </w:r>
      <w:r w:rsidRPr="00206FC2">
        <w:rPr>
          <w:i/>
          <w:iCs/>
          <w:sz w:val="24"/>
          <w:szCs w:val="24"/>
        </w:rPr>
        <w:t>Greek</w:t>
      </w:r>
      <w:r w:rsidRPr="00206FC2">
        <w:rPr>
          <w:i/>
          <w:iCs/>
          <w:sz w:val="24"/>
          <w:szCs w:val="24"/>
          <w:lang w:val="ru-RU"/>
        </w:rPr>
        <w:t xml:space="preserve"> </w:t>
      </w:r>
      <w:r w:rsidRPr="00206FC2">
        <w:rPr>
          <w:i/>
          <w:iCs/>
          <w:sz w:val="24"/>
          <w:szCs w:val="24"/>
        </w:rPr>
        <w:t>Theological</w:t>
      </w:r>
      <w:r w:rsidRPr="00206FC2">
        <w:rPr>
          <w:i/>
          <w:iCs/>
          <w:sz w:val="24"/>
          <w:szCs w:val="24"/>
          <w:lang w:val="ru-RU"/>
        </w:rPr>
        <w:t xml:space="preserve"> </w:t>
      </w:r>
      <w:r w:rsidRPr="00206FC2">
        <w:rPr>
          <w:i/>
          <w:iCs/>
          <w:sz w:val="24"/>
          <w:szCs w:val="24"/>
        </w:rPr>
        <w:t>Review</w:t>
      </w:r>
      <w:r w:rsidRPr="00206FC2">
        <w:rPr>
          <w:sz w:val="24"/>
          <w:szCs w:val="24"/>
          <w:lang w:val="ru-RU"/>
        </w:rPr>
        <w:t xml:space="preserve">, </w:t>
      </w:r>
      <w:r w:rsidRPr="00206FC2">
        <w:rPr>
          <w:sz w:val="24"/>
          <w:szCs w:val="24"/>
        </w:rPr>
        <w:t>XVII</w:t>
      </w:r>
      <w:r w:rsidRPr="00206FC2">
        <w:rPr>
          <w:sz w:val="24"/>
          <w:szCs w:val="24"/>
          <w:lang w:val="ru-RU"/>
        </w:rPr>
        <w:t>, 1 (</w:t>
      </w:r>
      <w:r w:rsidRPr="00206FC2">
        <w:rPr>
          <w:sz w:val="24"/>
          <w:szCs w:val="24"/>
        </w:rPr>
        <w:t>Spring</w:t>
      </w:r>
      <w:r w:rsidRPr="00206FC2">
        <w:rPr>
          <w:sz w:val="24"/>
          <w:szCs w:val="24"/>
          <w:lang w:val="ru-RU"/>
        </w:rPr>
        <w:t xml:space="preserve">, 1972). Материалы второй конференции  - в </w:t>
      </w:r>
      <w:r w:rsidRPr="00206FC2">
        <w:rPr>
          <w:i/>
          <w:iCs/>
          <w:sz w:val="24"/>
          <w:szCs w:val="24"/>
        </w:rPr>
        <w:t>St</w:t>
      </w:r>
      <w:r w:rsidRPr="00206FC2">
        <w:rPr>
          <w:i/>
          <w:iCs/>
          <w:sz w:val="24"/>
          <w:szCs w:val="24"/>
          <w:lang w:val="ru-RU"/>
        </w:rPr>
        <w:t xml:space="preserve">. </w:t>
      </w:r>
      <w:smartTag w:uri="urn:schemas-microsoft-com:office:smarttags" w:element="City">
        <w:smartTag w:uri="urn:schemas-microsoft-com:office:smarttags" w:element="place">
          <w:r w:rsidRPr="00206FC2">
            <w:rPr>
              <w:i/>
              <w:iCs/>
              <w:sz w:val="24"/>
              <w:szCs w:val="24"/>
            </w:rPr>
            <w:t>Vladimir</w:t>
          </w:r>
        </w:smartTag>
      </w:smartTag>
      <w:r w:rsidRPr="00206FC2">
        <w:rPr>
          <w:i/>
          <w:iCs/>
          <w:sz w:val="24"/>
          <w:szCs w:val="24"/>
          <w:lang w:val="ru-RU"/>
        </w:rPr>
        <w:t>'</w:t>
      </w:r>
      <w:r w:rsidRPr="00206FC2">
        <w:rPr>
          <w:i/>
          <w:iCs/>
          <w:sz w:val="24"/>
          <w:szCs w:val="24"/>
        </w:rPr>
        <w:t>s</w:t>
      </w:r>
      <w:r w:rsidRPr="00206FC2">
        <w:rPr>
          <w:i/>
          <w:iCs/>
          <w:sz w:val="24"/>
          <w:szCs w:val="24"/>
          <w:lang w:val="ru-RU"/>
        </w:rPr>
        <w:t xml:space="preserve"> </w:t>
      </w:r>
      <w:r w:rsidRPr="00206FC2">
        <w:rPr>
          <w:i/>
          <w:iCs/>
          <w:sz w:val="24"/>
          <w:szCs w:val="24"/>
        </w:rPr>
        <w:t>Theological</w:t>
      </w:r>
      <w:r w:rsidRPr="00206FC2">
        <w:rPr>
          <w:i/>
          <w:iCs/>
          <w:sz w:val="24"/>
          <w:szCs w:val="24"/>
          <w:lang w:val="ru-RU"/>
        </w:rPr>
        <w:t xml:space="preserve"> </w:t>
      </w:r>
      <w:r w:rsidRPr="00206FC2">
        <w:rPr>
          <w:i/>
          <w:iCs/>
          <w:sz w:val="24"/>
          <w:szCs w:val="24"/>
        </w:rPr>
        <w:t>Quarterly</w:t>
      </w:r>
      <w:r w:rsidRPr="00206FC2">
        <w:rPr>
          <w:sz w:val="24"/>
          <w:szCs w:val="24"/>
          <w:lang w:val="ru-RU"/>
        </w:rPr>
        <w:t xml:space="preserve">, </w:t>
      </w:r>
      <w:r w:rsidRPr="00206FC2">
        <w:rPr>
          <w:sz w:val="24"/>
          <w:szCs w:val="24"/>
        </w:rPr>
        <w:t>XVII</w:t>
      </w:r>
      <w:r w:rsidRPr="00206FC2">
        <w:rPr>
          <w:sz w:val="24"/>
          <w:szCs w:val="24"/>
          <w:lang w:val="ru-RU"/>
        </w:rPr>
        <w:t xml:space="preserve"> (1973).</w:t>
      </w:r>
    </w:p>
    <w:p w:rsidR="00B02FE2" w:rsidRPr="00206FC2" w:rsidRDefault="00B02FE2" w:rsidP="00B02FE2">
      <w:pPr>
        <w:spacing w:before="100" w:beforeAutospacing="1" w:after="100" w:afterAutospacing="1"/>
        <w:ind w:left="720" w:firstLine="540"/>
        <w:rPr>
          <w:sz w:val="24"/>
          <w:szCs w:val="24"/>
          <w:lang w:val="ru-RU"/>
        </w:rPr>
      </w:pPr>
    </w:p>
    <w:p w:rsidR="00B02FE2" w:rsidRPr="00206FC2" w:rsidRDefault="00B02FE2" w:rsidP="00B02FE2">
      <w:pPr>
        <w:spacing w:before="100" w:beforeAutospacing="1" w:after="100" w:afterAutospacing="1"/>
        <w:ind w:left="720" w:firstLine="540"/>
        <w:rPr>
          <w:sz w:val="24"/>
          <w:szCs w:val="24"/>
          <w:lang w:val="ru-RU"/>
        </w:rPr>
      </w:pPr>
      <w:r w:rsidRPr="00206FC2">
        <w:rPr>
          <w:sz w:val="24"/>
          <w:szCs w:val="24"/>
          <w:lang w:val="ru-RU"/>
        </w:rPr>
        <w:lastRenderedPageBreak/>
        <w:t xml:space="preserve"> С 1953 года профессура Свято-Владимирской семинарии издавала сборники </w:t>
      </w:r>
      <w:r w:rsidRPr="00206FC2">
        <w:rPr>
          <w:i/>
          <w:iCs/>
          <w:sz w:val="24"/>
          <w:szCs w:val="24"/>
        </w:rPr>
        <w:t>St</w:t>
      </w:r>
      <w:r w:rsidRPr="00206FC2">
        <w:rPr>
          <w:i/>
          <w:iCs/>
          <w:sz w:val="24"/>
          <w:szCs w:val="24"/>
          <w:lang w:val="ru-RU"/>
        </w:rPr>
        <w:t xml:space="preserve">. </w:t>
      </w:r>
      <w:r w:rsidRPr="00206FC2">
        <w:rPr>
          <w:i/>
          <w:iCs/>
          <w:sz w:val="24"/>
          <w:szCs w:val="24"/>
        </w:rPr>
        <w:t>Vladimir</w:t>
      </w:r>
      <w:r w:rsidRPr="00206FC2">
        <w:rPr>
          <w:i/>
          <w:iCs/>
          <w:sz w:val="24"/>
          <w:szCs w:val="24"/>
          <w:lang w:val="ru-RU"/>
        </w:rPr>
        <w:t>'</w:t>
      </w:r>
      <w:r w:rsidRPr="00206FC2">
        <w:rPr>
          <w:i/>
          <w:iCs/>
          <w:sz w:val="24"/>
          <w:szCs w:val="24"/>
        </w:rPr>
        <w:t>s</w:t>
      </w:r>
      <w:r w:rsidRPr="00206FC2">
        <w:rPr>
          <w:i/>
          <w:iCs/>
          <w:sz w:val="24"/>
          <w:szCs w:val="24"/>
          <w:lang w:val="ru-RU"/>
        </w:rPr>
        <w:t xml:space="preserve"> </w:t>
      </w:r>
      <w:r w:rsidRPr="00206FC2">
        <w:rPr>
          <w:i/>
          <w:iCs/>
          <w:sz w:val="24"/>
          <w:szCs w:val="24"/>
        </w:rPr>
        <w:t>Seminary</w:t>
      </w:r>
      <w:r w:rsidRPr="00206FC2">
        <w:rPr>
          <w:i/>
          <w:iCs/>
          <w:sz w:val="24"/>
          <w:szCs w:val="24"/>
          <w:lang w:val="ru-RU"/>
        </w:rPr>
        <w:t xml:space="preserve"> </w:t>
      </w:r>
      <w:r w:rsidRPr="00206FC2">
        <w:rPr>
          <w:i/>
          <w:iCs/>
          <w:sz w:val="24"/>
          <w:szCs w:val="24"/>
        </w:rPr>
        <w:t>Quarterly</w:t>
      </w:r>
      <w:r w:rsidRPr="00206FC2">
        <w:rPr>
          <w:i/>
          <w:iCs/>
          <w:sz w:val="24"/>
          <w:szCs w:val="24"/>
          <w:lang w:val="ru-RU"/>
        </w:rPr>
        <w:t xml:space="preserve"> </w:t>
      </w:r>
      <w:r w:rsidRPr="00206FC2">
        <w:rPr>
          <w:sz w:val="24"/>
          <w:szCs w:val="24"/>
        </w:rPr>
        <w:t> </w:t>
      </w:r>
      <w:r w:rsidRPr="00206FC2">
        <w:rPr>
          <w:sz w:val="24"/>
          <w:szCs w:val="24"/>
          <w:lang w:val="ru-RU"/>
        </w:rPr>
        <w:t>на английском языке. Наиболее полная библиография работ Н.С. Арсеньева была издана Свято-Владимирской семинарией в 1965.</w:t>
      </w:r>
    </w:p>
    <w:p w:rsidR="00B02FE2" w:rsidRPr="00206FC2" w:rsidRDefault="00B02FE2" w:rsidP="00B02FE2">
      <w:pPr>
        <w:spacing w:before="100" w:beforeAutospacing="1" w:after="100" w:afterAutospacing="1"/>
        <w:ind w:left="720" w:firstLine="540"/>
        <w:rPr>
          <w:sz w:val="24"/>
          <w:szCs w:val="24"/>
          <w:lang w:val="ru-RU"/>
        </w:rPr>
      </w:pPr>
      <w:r w:rsidRPr="00206FC2">
        <w:rPr>
          <w:rFonts w:ascii="Times New Roman CYR" w:hAnsi="Times New Roman CYR"/>
          <w:sz w:val="24"/>
          <w:szCs w:val="24"/>
          <w:lang w:val="ru-RU"/>
        </w:rPr>
        <w:t>В Свято-Владимирской духовной семинарии Арсеньев работал с такими известными учеными, как: Н.О. Лосский, Е.В. Спекторский, С.С. Верховский. Книги Лосского стали классикой на Западе.</w:t>
      </w:r>
      <w:r w:rsidRPr="00206FC2">
        <w:rPr>
          <w:sz w:val="24"/>
          <w:szCs w:val="24"/>
          <w:lang w:val="ru-RU"/>
        </w:rPr>
        <w:t xml:space="preserve"> С.В. Верховский, профессор догматики, сначала в Свято-Сергиевском институте (1944-45) и затем в Свято-Владимирской семинарии разделяет патристическое направление, продемонстрировав "систематические" и философское вдохновение. Окончательное становление </w:t>
      </w:r>
      <w:r w:rsidRPr="00206FC2">
        <w:rPr>
          <w:rFonts w:ascii="Times New Roman CYR" w:hAnsi="Times New Roman CYR"/>
          <w:sz w:val="24"/>
          <w:szCs w:val="24"/>
          <w:lang w:val="ru-RU"/>
        </w:rPr>
        <w:t xml:space="preserve">Свято-Владимирской духовной семинарии </w:t>
      </w:r>
      <w:r w:rsidRPr="00206FC2">
        <w:rPr>
          <w:sz w:val="24"/>
          <w:szCs w:val="24"/>
          <w:lang w:val="ru-RU"/>
        </w:rPr>
        <w:t>связано с именем о. Александра Шмемана, который возглавлял ее более 20 лет вплоть до дня своей кончины 13 декабря 1983 года.</w:t>
      </w:r>
    </w:p>
    <w:p w:rsidR="00B02FE2" w:rsidRPr="00206FC2" w:rsidRDefault="00B02FE2" w:rsidP="00B02FE2">
      <w:pPr>
        <w:spacing w:before="100" w:beforeAutospacing="1" w:after="100" w:afterAutospacing="1"/>
        <w:ind w:left="720" w:firstLine="720"/>
        <w:rPr>
          <w:rFonts w:ascii="Arial CYR" w:hAnsi="Arial CYR"/>
          <w:sz w:val="24"/>
          <w:szCs w:val="24"/>
          <w:lang w:val="ru-RU"/>
        </w:rPr>
      </w:pPr>
      <w:r w:rsidRPr="00206FC2">
        <w:rPr>
          <w:sz w:val="24"/>
          <w:szCs w:val="24"/>
          <w:lang w:val="ru-RU"/>
        </w:rPr>
        <w:t xml:space="preserve">Не оставляя работы в </w:t>
      </w:r>
      <w:r w:rsidRPr="00206FC2">
        <w:rPr>
          <w:rFonts w:ascii="Times New Roman CYR" w:hAnsi="Times New Roman CYR"/>
          <w:sz w:val="24"/>
          <w:szCs w:val="24"/>
          <w:lang w:val="ru-RU"/>
        </w:rPr>
        <w:t xml:space="preserve">Свято-Владимирской семинарии, </w:t>
      </w:r>
      <w:r w:rsidRPr="00206FC2">
        <w:rPr>
          <w:sz w:val="24"/>
          <w:szCs w:val="24"/>
          <w:lang w:val="ru-RU"/>
        </w:rPr>
        <w:t>Арсеньев являлся профессором по истории русской культуры в Монреальском университете (1952-1960). Он читал лекции также в Фордгэмском университете.</w:t>
      </w:r>
      <w:r w:rsidRPr="00206FC2">
        <w:rPr>
          <w:rFonts w:ascii="Arial CYR" w:hAnsi="Arial CYR"/>
          <w:sz w:val="24"/>
          <w:szCs w:val="24"/>
          <w:lang w:val="ru-RU"/>
        </w:rPr>
        <w:t xml:space="preserve"> </w:t>
      </w:r>
    </w:p>
    <w:p w:rsidR="00B02FE2" w:rsidRPr="00206FC2" w:rsidRDefault="00B02FE2" w:rsidP="00B02FE2">
      <w:pPr>
        <w:spacing w:before="100" w:beforeAutospacing="1" w:after="100" w:afterAutospacing="1"/>
        <w:ind w:left="720" w:firstLine="720"/>
        <w:rPr>
          <w:sz w:val="24"/>
          <w:szCs w:val="24"/>
          <w:lang w:val="ru-RU"/>
        </w:rPr>
      </w:pPr>
      <w:r w:rsidRPr="00206FC2">
        <w:rPr>
          <w:sz w:val="24"/>
          <w:szCs w:val="24"/>
          <w:lang w:val="ru-RU"/>
        </w:rPr>
        <w:t>"Жил Арсеньев недалеко от Нью-Йорка, в Си Клиффе, уютном и прелестно расположенном предместии этого, тогда самого большого, города мира, где ему удалось, вместе с его братом Юрием Николаевичем, приобрести небольшую усадьбу. Там в 1949 году, мне, только приехавшему в США, удалось снова встретиться с ним. Си Клифф был и частично остается почти что русским пригородом Нью-Йорка – там была очень удачно в старо-русском стиле построенная русская церковь, дома для русских стариков и для русских любителей морского купания, русские лавки. Дом Ник. С-ча, Врангелей, П.Д. Долгорукова («Петрика») образовывали центр этой дружной и очень культурной русской колонии. Я с особым удовольствием вспоминаю дом Арсеньевых (кроме Николая и Юрия Сергеевичей, там жила и их сестра – он напоминал настоящую старую русскую усадьбу: тенистый сад, уютный дом с бесконечным количеством семейных портретов и большой русской библиотекой, приветливые дружеские хозяева"</w:t>
      </w:r>
      <w:r w:rsidRPr="00206FC2">
        <w:rPr>
          <w:rStyle w:val="aa"/>
          <w:sz w:val="24"/>
          <w:szCs w:val="24"/>
          <w:lang w:val="ru-RU"/>
        </w:rPr>
        <w:footnoteReference w:id="194"/>
      </w:r>
      <w:r w:rsidRPr="00206FC2">
        <w:rPr>
          <w:sz w:val="24"/>
          <w:szCs w:val="24"/>
          <w:lang w:val="ru-RU"/>
        </w:rPr>
        <w:t>.</w:t>
      </w:r>
    </w:p>
    <w:p w:rsidR="00B02FE2" w:rsidRPr="00206FC2" w:rsidRDefault="00B02FE2" w:rsidP="00B02FE2">
      <w:pPr>
        <w:ind w:left="720" w:right="-97" w:firstLine="426"/>
        <w:jc w:val="both"/>
        <w:rPr>
          <w:sz w:val="24"/>
          <w:szCs w:val="24"/>
          <w:lang w:val="ru-RU"/>
        </w:rPr>
      </w:pPr>
      <w:r w:rsidRPr="00206FC2">
        <w:rPr>
          <w:sz w:val="24"/>
          <w:szCs w:val="24"/>
          <w:lang w:val="ru-RU"/>
        </w:rPr>
        <w:t xml:space="preserve"> </w:t>
      </w:r>
    </w:p>
    <w:p w:rsidR="00B02FE2" w:rsidRPr="00206FC2" w:rsidRDefault="00B02FE2" w:rsidP="00B02FE2">
      <w:pPr>
        <w:ind w:left="720" w:right="-97" w:firstLine="426"/>
        <w:jc w:val="both"/>
        <w:rPr>
          <w:sz w:val="24"/>
          <w:szCs w:val="24"/>
          <w:lang w:val="ru-RU"/>
        </w:rPr>
      </w:pPr>
      <w:r w:rsidRPr="00206FC2">
        <w:rPr>
          <w:sz w:val="24"/>
          <w:szCs w:val="24"/>
          <w:lang w:val="ru-RU"/>
        </w:rPr>
        <w:t xml:space="preserve">«Сижу за длинным деревянным столом под елкой, - писал Арсеньев, - в нашем саду ранним утром – не в русском деревенском парке, а в маленьком зеленеющем местечке на </w:t>
      </w:r>
      <w:r w:rsidRPr="00206FC2">
        <w:rPr>
          <w:sz w:val="24"/>
          <w:szCs w:val="24"/>
          <w:lang w:val="de-DE"/>
        </w:rPr>
        <w:t>Long Island</w:t>
      </w:r>
      <w:r w:rsidRPr="00206FC2">
        <w:rPr>
          <w:sz w:val="24"/>
          <w:szCs w:val="24"/>
          <w:lang w:val="ru-RU"/>
        </w:rPr>
        <w:t xml:space="preserve"> в Америке…</w:t>
      </w:r>
    </w:p>
    <w:p w:rsidR="00B02FE2" w:rsidRPr="00206FC2" w:rsidRDefault="00B02FE2" w:rsidP="00B02FE2">
      <w:pPr>
        <w:ind w:left="720" w:right="-97" w:firstLine="426"/>
        <w:jc w:val="both"/>
        <w:rPr>
          <w:sz w:val="24"/>
          <w:szCs w:val="24"/>
          <w:lang w:val="ru-RU"/>
        </w:rPr>
      </w:pPr>
      <w:r w:rsidRPr="00206FC2">
        <w:rPr>
          <w:sz w:val="24"/>
          <w:szCs w:val="24"/>
          <w:lang w:val="ru-RU"/>
        </w:rPr>
        <w:t>Сад – заросший, со свежестью и тенью, прорезанной солнечными лучами, с зелеными лужайками и густой зеленью разросшихся кустов. Надо мной раскинула свои гостеприимные длинные ветви широкоплечая, мохнатая ель. В глубине растет несколько сосен, закрывающих сад от улицы. Свежо, чуть щебечут птицы. Вот когда невольно впечатления наши складываются в итоги  -  не в логические выводы, а в некоторые итоги тишины и чувства до некоторой степени продолжающегося обладания тем, что прошло, сегодняшним участием в том, что прошло и что живет. Тишина иногда ставит человека перед самим собой и перед тем, что ему дороже самого себя; она упрощает и смягчает душу»</w:t>
      </w:r>
      <w:r w:rsidRPr="00206FC2">
        <w:rPr>
          <w:rStyle w:val="aa"/>
          <w:sz w:val="24"/>
          <w:szCs w:val="24"/>
          <w:lang w:val="ru-RU"/>
        </w:rPr>
        <w:footnoteReference w:id="195"/>
      </w:r>
      <w:r w:rsidRPr="00206FC2">
        <w:rPr>
          <w:sz w:val="24"/>
          <w:szCs w:val="24"/>
          <w:lang w:val="ru-RU"/>
        </w:rPr>
        <w:t>.</w:t>
      </w:r>
    </w:p>
    <w:p w:rsidR="00B02FE2" w:rsidRPr="00206FC2" w:rsidRDefault="00B02FE2" w:rsidP="00B02FE2">
      <w:pPr>
        <w:ind w:left="720" w:right="-97" w:firstLine="426"/>
        <w:jc w:val="both"/>
        <w:rPr>
          <w:sz w:val="24"/>
          <w:szCs w:val="24"/>
          <w:lang w:val="ru-RU"/>
        </w:rPr>
      </w:pPr>
      <w:r w:rsidRPr="00206FC2">
        <w:rPr>
          <w:sz w:val="24"/>
          <w:szCs w:val="24"/>
          <w:lang w:val="ru-RU"/>
        </w:rPr>
        <w:t xml:space="preserve">Вспоминая встречу с семьей Н.С. Арсеньева в Си Клиффе, Зеньковский отмечал: «Не спрашивая, что мне надо, Н. И Ю. Сергеевичи сразу снабдили меня </w:t>
      </w:r>
      <w:r w:rsidRPr="00206FC2">
        <w:rPr>
          <w:sz w:val="24"/>
          <w:szCs w:val="24"/>
          <w:lang w:val="ru-RU"/>
        </w:rPr>
        <w:lastRenderedPageBreak/>
        <w:t>некоторым количеством туземной валюты, обласкали моих родителей и меня, и Н.С. горячо принялся за мое устройство в одном из американских университетов. Действительно, вскоре с его, Мих. Мих. Карповича и моих старых американских друзей помощью я начал преподавать в университетах Индианы. Блюмингтон (Инд.) и Си Клифф далеки друг от друга, но я часто наезжал в Нью-Йорк, провел два лета в Си Клиффе, и контакт с С.Н. продолжался».</w:t>
      </w:r>
      <w:r w:rsidRPr="00206FC2">
        <w:rPr>
          <w:rStyle w:val="aa"/>
          <w:sz w:val="24"/>
          <w:szCs w:val="24"/>
          <w:lang w:val="ru-RU"/>
        </w:rPr>
        <w:footnoteReference w:id="196"/>
      </w:r>
    </w:p>
    <w:p w:rsidR="00B02FE2" w:rsidRPr="00206FC2" w:rsidRDefault="00B02FE2" w:rsidP="00B02FE2">
      <w:pPr>
        <w:ind w:left="720" w:right="-97" w:firstLine="426"/>
        <w:jc w:val="both"/>
        <w:rPr>
          <w:sz w:val="24"/>
          <w:szCs w:val="24"/>
          <w:lang w:val="ru-RU"/>
        </w:rPr>
      </w:pPr>
      <w:r w:rsidRPr="00206FC2">
        <w:rPr>
          <w:sz w:val="24"/>
          <w:szCs w:val="24"/>
          <w:lang w:val="ru-RU"/>
        </w:rPr>
        <w:t xml:space="preserve"> В 2005 году мне удалось разыскать в США ученика Арсеньева, закончившего Свято-Владимирскую академию в Нью-Йорке, </w:t>
      </w:r>
      <w:r w:rsidRPr="00206FC2">
        <w:rPr>
          <w:b/>
          <w:bCs/>
          <w:sz w:val="24"/>
          <w:szCs w:val="24"/>
          <w:lang w:val="ru-RU"/>
        </w:rPr>
        <w:t>Алвина Франка Смиренского,</w:t>
      </w:r>
      <w:r w:rsidRPr="00206FC2">
        <w:rPr>
          <w:sz w:val="24"/>
          <w:szCs w:val="24"/>
          <w:lang w:val="ru-RU"/>
        </w:rPr>
        <w:t xml:space="preserve"> приславшего мне письмо такого содержания: «Я был студентом около 50 лет назад, и имел счастье быть учеником Арсеньева. Я помню его глубокую преданность и уважение к предметам, которые он преподавал. Каждый знал, что он говорит о чем-то святом, когда он читал лекции о Евангелии от Иоанна. Он был очень почтительным к верованиям других людей. Его лекции по сравнительным религии и апологетике …</w:t>
      </w:r>
    </w:p>
    <w:p w:rsidR="00B02FE2" w:rsidRPr="00206FC2" w:rsidRDefault="00B02FE2" w:rsidP="00B02FE2">
      <w:pPr>
        <w:ind w:left="720" w:firstLine="567"/>
        <w:jc w:val="both"/>
        <w:rPr>
          <w:sz w:val="24"/>
          <w:szCs w:val="24"/>
          <w:lang w:val="ru-RU"/>
        </w:rPr>
      </w:pPr>
      <w:r w:rsidRPr="00206FC2">
        <w:rPr>
          <w:sz w:val="24"/>
          <w:szCs w:val="24"/>
          <w:lang w:val="ru-RU"/>
        </w:rPr>
        <w:t>Его лекции скромные и смиренные были подлинными, но не стояли на пути, когда нужно было защитить то, что он чувствовал как правду.</w:t>
      </w:r>
    </w:p>
    <w:p w:rsidR="00B02FE2" w:rsidRPr="00206FC2" w:rsidRDefault="00B02FE2" w:rsidP="00B02FE2">
      <w:pPr>
        <w:ind w:left="720" w:firstLine="567"/>
        <w:jc w:val="both"/>
        <w:rPr>
          <w:sz w:val="24"/>
          <w:szCs w:val="24"/>
          <w:lang w:val="ru-RU"/>
        </w:rPr>
      </w:pPr>
      <w:r w:rsidRPr="00206FC2">
        <w:rPr>
          <w:sz w:val="24"/>
          <w:szCs w:val="24"/>
          <w:lang w:val="ru-RU"/>
        </w:rPr>
        <w:t>Я родился в Харбине. Родители моей матери обосновались там в 1898 году. Отец был военным чиновником, а бабушка была из семьи русских военных. Мой отец родился в Томске, в семье священника и сумел пробраться в Харбин, когда началась революцию в России. Я родился, когда отец мой умер. В 1939 году мы пере</w:t>
      </w:r>
      <w:r>
        <w:rPr>
          <w:sz w:val="24"/>
          <w:szCs w:val="24"/>
          <w:lang w:val="ru-RU"/>
        </w:rPr>
        <w:t>ехали в Сан-</w:t>
      </w:r>
      <w:r w:rsidRPr="00206FC2">
        <w:rPr>
          <w:sz w:val="24"/>
          <w:szCs w:val="24"/>
          <w:lang w:val="ru-RU"/>
        </w:rPr>
        <w:t>Франциско. После школы и службы на флоте, я поступил в Свято-Владимирскую академию и затем был священником в течение 46 лет. Сейчас на пенсии я могу читать книги, на которые не было раньше времени. Да благословит Вас Господь в Вашей работе».</w:t>
      </w:r>
    </w:p>
    <w:p w:rsidR="00B02FE2" w:rsidRPr="00374E9F" w:rsidRDefault="00B02FE2" w:rsidP="00B02FE2">
      <w:pPr>
        <w:pStyle w:val="a6"/>
        <w:ind w:left="720" w:firstLine="540"/>
      </w:pPr>
      <w:r w:rsidRPr="00206FC2">
        <w:t>Арсеньева часто упоминали его ученики: «Через пять лет после принятия православия я ушел из военно-воздушных сил — в Свято-Владимирскую семинарию</w:t>
      </w:r>
      <w:r>
        <w:t>, вспоминал Тихон Фитцджеральд, епископ Сан-Францисский и Западно-Американский</w:t>
      </w:r>
      <w:r w:rsidRPr="00206FC2">
        <w:t xml:space="preserve">. </w:t>
      </w:r>
      <w:r>
        <w:t xml:space="preserve"> - </w:t>
      </w:r>
      <w:r w:rsidRPr="00206FC2">
        <w:t>Я нашел там круг замечательных людей и богословов: отец Александр Шмеман вел историю Церкви, отец Иоанн Мейендорф — патрологию, Николай Арсеньев — Новый Завет. Мое погружение в православие продолжалось: богослужения, чтение, общение с очень разными православными людьми. Отец Александр Шмеман, очень открытый в общении, как-то рассказывал мне, что его дед-лютеранин принял православие только потому, что хотел жениться на русской, но в своей усадьбе поставил памятник Лютеру с надписью: “Здесь стою и не могу иначе”. Вот и я уже давно знал, где я стою, — моя позиция была прямо п</w:t>
      </w:r>
      <w:r>
        <w:t>ротивоположной предку Шмемана»</w:t>
      </w:r>
      <w:r>
        <w:rPr>
          <w:rStyle w:val="aa"/>
        </w:rPr>
        <w:footnoteReference w:id="197"/>
      </w:r>
    </w:p>
    <w:p w:rsidR="00B02FE2" w:rsidRPr="00206FC2" w:rsidRDefault="00B02FE2" w:rsidP="00B02FE2">
      <w:pPr>
        <w:pStyle w:val="Normal"/>
        <w:ind w:left="720"/>
        <w:rPr>
          <w:rFonts w:ascii="Arial CYR" w:hAnsi="Arial CYR"/>
          <w:szCs w:val="24"/>
        </w:rPr>
      </w:pPr>
    </w:p>
    <w:p w:rsidR="00B02FE2" w:rsidRPr="00206FC2" w:rsidRDefault="00B02FE2" w:rsidP="00B02FE2">
      <w:pPr>
        <w:pStyle w:val="Normal"/>
        <w:ind w:left="720"/>
        <w:rPr>
          <w:rFonts w:ascii="Arial CYR" w:hAnsi="Arial CYR"/>
          <w:szCs w:val="24"/>
        </w:rPr>
      </w:pPr>
    </w:p>
    <w:p w:rsidR="00B02FE2" w:rsidRPr="00206FC2" w:rsidRDefault="00B02FE2" w:rsidP="00B02FE2">
      <w:pPr>
        <w:pStyle w:val="Normal"/>
        <w:ind w:left="720"/>
        <w:rPr>
          <w:rFonts w:ascii="Arial CYR" w:hAnsi="Arial CYR"/>
          <w:szCs w:val="24"/>
        </w:rPr>
      </w:pPr>
    </w:p>
    <w:p w:rsidR="00B02FE2" w:rsidRPr="00206FC2" w:rsidRDefault="00B02FE2" w:rsidP="00B02FE2">
      <w:pPr>
        <w:pStyle w:val="Normal"/>
        <w:ind w:left="720"/>
        <w:rPr>
          <w:rFonts w:ascii="Arial CYR" w:hAnsi="Arial CYR"/>
          <w:szCs w:val="24"/>
        </w:rPr>
      </w:pPr>
    </w:p>
    <w:p w:rsidR="00B02FE2" w:rsidRPr="00206FC2" w:rsidRDefault="00B02FE2" w:rsidP="00B02FE2">
      <w:pPr>
        <w:spacing w:line="360" w:lineRule="auto"/>
        <w:ind w:left="720" w:firstLine="709"/>
        <w:jc w:val="both"/>
        <w:rPr>
          <w:sz w:val="24"/>
          <w:szCs w:val="24"/>
          <w:lang w:val="ru-RU"/>
        </w:rPr>
      </w:pPr>
    </w:p>
    <w:p w:rsidR="00B02FE2" w:rsidRPr="00206FC2" w:rsidRDefault="00B02FE2" w:rsidP="00B02FE2">
      <w:pPr>
        <w:spacing w:line="360" w:lineRule="auto"/>
        <w:ind w:left="720" w:firstLine="709"/>
        <w:jc w:val="center"/>
        <w:rPr>
          <w:b/>
          <w:bCs/>
          <w:sz w:val="24"/>
          <w:szCs w:val="24"/>
          <w:lang w:val="ru-RU"/>
        </w:rPr>
      </w:pPr>
      <w:r>
        <w:rPr>
          <w:b/>
          <w:bCs/>
          <w:sz w:val="24"/>
          <w:szCs w:val="24"/>
          <w:lang w:val="ru-RU"/>
        </w:rPr>
        <w:t>Русская академическая группа в</w:t>
      </w:r>
      <w:r w:rsidRPr="00206FC2">
        <w:rPr>
          <w:b/>
          <w:bCs/>
          <w:sz w:val="24"/>
          <w:szCs w:val="24"/>
          <w:lang w:val="ru-RU"/>
        </w:rPr>
        <w:t xml:space="preserve"> США</w:t>
      </w:r>
    </w:p>
    <w:p w:rsidR="00B02FE2" w:rsidRPr="00206FC2" w:rsidRDefault="00B02FE2" w:rsidP="00B02FE2">
      <w:pPr>
        <w:spacing w:after="120"/>
        <w:ind w:left="720"/>
        <w:rPr>
          <w:sz w:val="24"/>
          <w:szCs w:val="24"/>
          <w:lang w:val="ru-RU"/>
        </w:rPr>
      </w:pPr>
    </w:p>
    <w:p w:rsidR="00B02FE2" w:rsidRPr="00206FC2" w:rsidRDefault="00B02FE2" w:rsidP="00B02FE2">
      <w:pPr>
        <w:spacing w:line="360" w:lineRule="auto"/>
        <w:ind w:left="720" w:firstLine="709"/>
        <w:jc w:val="center"/>
        <w:rPr>
          <w:b/>
          <w:bCs/>
          <w:sz w:val="24"/>
          <w:szCs w:val="24"/>
          <w:lang w:val="ru-RU"/>
        </w:rPr>
      </w:pPr>
      <w:r w:rsidRPr="00206FC2">
        <w:rPr>
          <w:sz w:val="24"/>
          <w:szCs w:val="24"/>
          <w:lang w:val="ru-RU"/>
        </w:rPr>
        <w:lastRenderedPageBreak/>
        <w:br w:type="textWrapping" w:clear="all"/>
      </w:r>
    </w:p>
    <w:p w:rsidR="00B02FE2" w:rsidRPr="00206FC2" w:rsidRDefault="00B02FE2" w:rsidP="00B02FE2">
      <w:pPr>
        <w:pStyle w:val="Normal"/>
        <w:ind w:left="720" w:firstLine="540"/>
        <w:rPr>
          <w:szCs w:val="24"/>
        </w:rPr>
      </w:pPr>
      <w:r w:rsidRPr="00206FC2">
        <w:rPr>
          <w:szCs w:val="24"/>
        </w:rPr>
        <w:t>В США Н.С. Арсеньев вошел Русскую Академическую Группу. Она возникла в Америке в 1948 году, когда после второй мировой войны сюда стали прибывать ученые из Советского Союза и Западной Европы. Вначале Русская Академическая Группа являлась секцией Association of American Foreign Scholars (Объединения американских иностранных ученых).</w:t>
      </w:r>
    </w:p>
    <w:p w:rsidR="00B02FE2" w:rsidRPr="00206FC2" w:rsidRDefault="00B02FE2" w:rsidP="00B02FE2">
      <w:pPr>
        <w:pStyle w:val="Normal"/>
        <w:ind w:left="720" w:firstLine="540"/>
        <w:rPr>
          <w:rFonts w:ascii="Arial" w:hAnsi="Arial"/>
          <w:szCs w:val="24"/>
        </w:rPr>
      </w:pPr>
      <w:r w:rsidRPr="00206FC2">
        <w:rPr>
          <w:szCs w:val="24"/>
        </w:rPr>
        <w:t xml:space="preserve"> Русские Академические Группы в Европе начали образовываться еще с 20 годов в Белграде, Праге, Берлине и Париже с целью сохранения своей культуры, передачи ее молодому поколению, объединения русских ученых за рубежом, создания  возможности продолжать научную деятельность, читать публичные лекции и печатать свои работы.</w:t>
      </w:r>
      <w:r w:rsidRPr="00206FC2">
        <w:rPr>
          <w:rFonts w:ascii="Arial" w:hAnsi="Arial"/>
          <w:szCs w:val="24"/>
        </w:rPr>
        <w:t xml:space="preserve"> </w:t>
      </w:r>
      <w:r w:rsidRPr="00206FC2">
        <w:rPr>
          <w:szCs w:val="24"/>
        </w:rPr>
        <w:t>Первая Академическая Группа была создана в Берлине в первые годы эмиграции и сразу же основала Русский институт при Берлинском университете, в котором читались курсы для молодых эмигрантов</w:t>
      </w:r>
      <w:r w:rsidRPr="00206FC2">
        <w:rPr>
          <w:rFonts w:ascii="Arial" w:hAnsi="Arial"/>
          <w:szCs w:val="24"/>
        </w:rPr>
        <w:t xml:space="preserve">. </w:t>
      </w:r>
    </w:p>
    <w:p w:rsidR="00B02FE2" w:rsidRPr="00206FC2" w:rsidRDefault="00B02FE2" w:rsidP="00B02FE2">
      <w:pPr>
        <w:pStyle w:val="Normal"/>
        <w:ind w:left="720" w:firstLine="540"/>
        <w:rPr>
          <w:szCs w:val="24"/>
        </w:rPr>
      </w:pPr>
      <w:r w:rsidRPr="00206FC2">
        <w:rPr>
          <w:szCs w:val="24"/>
        </w:rPr>
        <w:t>В Русскую Академическую Группу в США вошли ученые, которые работали в колледжах и университетах Америки и Канады, но также  и вышедшие на покой за выслугой лет, но все же продолжавшие свою научную деятельность.</w:t>
      </w:r>
    </w:p>
    <w:p w:rsidR="00B02FE2" w:rsidRPr="00206FC2" w:rsidRDefault="00B02FE2" w:rsidP="00B02FE2">
      <w:pPr>
        <w:pStyle w:val="Normal"/>
        <w:ind w:left="720" w:firstLine="540"/>
        <w:rPr>
          <w:szCs w:val="24"/>
        </w:rPr>
      </w:pPr>
      <w:r w:rsidRPr="00206FC2">
        <w:rPr>
          <w:szCs w:val="24"/>
        </w:rPr>
        <w:t xml:space="preserve">Н.С. Арсеньев возглавил Русскую академическую группу в 1971 году и оставался на посту председателя до конца своих дней: «Четвертым председателем (1971-1977) стал проф. Н.С. Арсеньев, бывший профессор богословия в Кенигсбергском университете в Восточной Пруссии и ряде других европейских и американских университетов; религиозный философ, знаток мировой литературы и поэт». </w:t>
      </w:r>
      <w:r w:rsidRPr="00206FC2">
        <w:rPr>
          <w:rStyle w:val="aa"/>
          <w:szCs w:val="24"/>
        </w:rPr>
        <w:footnoteReference w:id="198"/>
      </w:r>
    </w:p>
    <w:p w:rsidR="00B02FE2" w:rsidRPr="00206FC2" w:rsidRDefault="00B02FE2" w:rsidP="00B02FE2">
      <w:pPr>
        <w:pStyle w:val="Normal"/>
        <w:ind w:left="720" w:firstLine="540"/>
        <w:rPr>
          <w:szCs w:val="24"/>
        </w:rPr>
      </w:pPr>
      <w:r w:rsidRPr="00206FC2">
        <w:rPr>
          <w:szCs w:val="24"/>
        </w:rPr>
        <w:t>Н. Жернакова, профессор русского языка и литературы в штате Нью-Йорк, которая является шестым председателем Группы с 1982 года, представила в своей статье всех председателей группы:</w:t>
      </w:r>
    </w:p>
    <w:p w:rsidR="00B02FE2" w:rsidRPr="00206FC2" w:rsidRDefault="00B02FE2" w:rsidP="00B02FE2">
      <w:pPr>
        <w:pStyle w:val="Normal"/>
        <w:ind w:left="720" w:firstLine="540"/>
        <w:rPr>
          <w:szCs w:val="24"/>
        </w:rPr>
      </w:pPr>
      <w:r w:rsidRPr="00206FC2">
        <w:rPr>
          <w:szCs w:val="24"/>
        </w:rPr>
        <w:t xml:space="preserve">«Первым председателем (1948-1951) был избран проф. Е.В. Спекторский, бывший ректор Киевского университета и один из наиболее крупных русских специалистов по философии, социологии и государственному праву. </w:t>
      </w:r>
    </w:p>
    <w:p w:rsidR="00B02FE2" w:rsidRPr="00206FC2" w:rsidRDefault="00B02FE2" w:rsidP="00B02FE2">
      <w:pPr>
        <w:pStyle w:val="Normal"/>
        <w:ind w:left="720" w:firstLine="540"/>
        <w:rPr>
          <w:szCs w:val="24"/>
        </w:rPr>
      </w:pPr>
      <w:r w:rsidRPr="00206FC2">
        <w:rPr>
          <w:szCs w:val="24"/>
        </w:rPr>
        <w:t xml:space="preserve">Вторым председателем (1951-1965) был проф. М. М. Новиков, доктор естественных наук, выдающийся и международно-признанный русский зоолог, физиолог и последний свободно избранный ректор Московского университета. </w:t>
      </w:r>
    </w:p>
    <w:p w:rsidR="00B02FE2" w:rsidRPr="00206FC2" w:rsidRDefault="00B02FE2" w:rsidP="00B02FE2">
      <w:pPr>
        <w:pStyle w:val="Normal"/>
        <w:ind w:left="720" w:firstLine="540"/>
        <w:rPr>
          <w:szCs w:val="24"/>
        </w:rPr>
      </w:pPr>
      <w:r w:rsidRPr="00206FC2">
        <w:rPr>
          <w:szCs w:val="24"/>
        </w:rPr>
        <w:t xml:space="preserve">Третьим председателем (1966-1970) был проф. А.А. Боголепов, бывший проректор Петроградского университета; сначала в России, а затем в Праге - профессор административного права, а в Америке также и профессор канонического права. </w:t>
      </w:r>
    </w:p>
    <w:p w:rsidR="00B02FE2" w:rsidRPr="00206FC2" w:rsidRDefault="00B02FE2" w:rsidP="00B02FE2">
      <w:pPr>
        <w:pStyle w:val="Normal"/>
        <w:ind w:left="720" w:firstLine="540"/>
        <w:rPr>
          <w:szCs w:val="24"/>
        </w:rPr>
      </w:pPr>
      <w:r w:rsidRPr="00206FC2">
        <w:rPr>
          <w:szCs w:val="24"/>
        </w:rPr>
        <w:t xml:space="preserve">Пятым председателем (1978-1982) был проф. А.П. Оболенский, профессор русского языка и литературы в ряде американских университетов и автор книги о Гоголе». </w:t>
      </w:r>
    </w:p>
    <w:p w:rsidR="00B02FE2" w:rsidRPr="00206FC2" w:rsidRDefault="00B02FE2" w:rsidP="00B02FE2">
      <w:pPr>
        <w:pStyle w:val="Normal"/>
        <w:ind w:left="720" w:firstLine="540"/>
        <w:rPr>
          <w:szCs w:val="24"/>
        </w:rPr>
      </w:pPr>
      <w:r w:rsidRPr="00206FC2">
        <w:rPr>
          <w:szCs w:val="24"/>
        </w:rPr>
        <w:t>Архив Русской академической группы в США находится в Киннелоне, штат Нью – Джерси. А документы и работы Арсеньева – в Архиве Толстовского Фонда (Лэйк Роуд, штат Нью-Йорк).</w:t>
      </w:r>
    </w:p>
    <w:p w:rsidR="00B02FE2" w:rsidRPr="00206FC2" w:rsidRDefault="00B02FE2" w:rsidP="00B02FE2">
      <w:pPr>
        <w:pStyle w:val="Normal"/>
        <w:ind w:left="720" w:firstLine="540"/>
        <w:rPr>
          <w:szCs w:val="24"/>
        </w:rPr>
      </w:pPr>
      <w:r w:rsidRPr="00206FC2">
        <w:rPr>
          <w:szCs w:val="24"/>
        </w:rPr>
        <w:t xml:space="preserve">Хотя Русская академическая группа испытывала постоянные финансовые трудности, ее деятельность вначале состояла из открытых лекций, а затем последовали научные симпозиумы.  Темой для них служили поэты акмеисты, Петр Великий, А.К. Толстой, А.С. Пушкин, А.И. Солженицын. Стали издаваться труды, </w:t>
      </w:r>
      <w:r w:rsidRPr="00206FC2">
        <w:rPr>
          <w:szCs w:val="24"/>
        </w:rPr>
        <w:lastRenderedPageBreak/>
        <w:t xml:space="preserve">написанные или редактируемые членами РАГ: « К.В. Спекторский»,1956, «Двести лет Московскому университету», 1956, сборник в честь проф. Н.С. Тимашева, сборник «На темы русские и общие,1965; «Воспоминания знаменитого русского летчика Бориса Васильевича Сергиевского (1888-1971), 1975; «Указатель авторов, предметов, рецензий к журналу "Путь" (1986), составленный проф. А.П. Оболенским. </w:t>
      </w:r>
    </w:p>
    <w:p w:rsidR="00B02FE2" w:rsidRPr="00206FC2" w:rsidRDefault="00B02FE2" w:rsidP="00B02FE2">
      <w:pPr>
        <w:pStyle w:val="Normal"/>
        <w:ind w:left="720" w:firstLine="540"/>
        <w:rPr>
          <w:szCs w:val="24"/>
        </w:rPr>
      </w:pPr>
      <w:r w:rsidRPr="00206FC2">
        <w:rPr>
          <w:szCs w:val="24"/>
        </w:rPr>
        <w:t xml:space="preserve">Начиная с 1967 года в Нью-Йорке ежегодно выходит сборник статей "Записки Русской Академической Группы в США". </w:t>
      </w:r>
      <w:r w:rsidRPr="00206FC2">
        <w:rPr>
          <w:rStyle w:val="aa"/>
          <w:szCs w:val="24"/>
        </w:rPr>
        <w:footnoteReference w:id="199"/>
      </w:r>
    </w:p>
    <w:p w:rsidR="00B02FE2" w:rsidRPr="00206FC2" w:rsidRDefault="00B02FE2" w:rsidP="00B02FE2">
      <w:pPr>
        <w:pStyle w:val="Normal"/>
        <w:ind w:left="720" w:firstLine="540"/>
        <w:jc w:val="both"/>
        <w:rPr>
          <w:szCs w:val="24"/>
        </w:rPr>
      </w:pPr>
      <w:r w:rsidRPr="00206FC2">
        <w:rPr>
          <w:szCs w:val="24"/>
        </w:rPr>
        <w:t xml:space="preserve"> Его</w:t>
      </w:r>
      <w:r w:rsidRPr="00206FC2">
        <w:rPr>
          <w:szCs w:val="24"/>
          <w:lang w:val="en-US"/>
        </w:rPr>
        <w:t xml:space="preserve"> </w:t>
      </w:r>
      <w:r w:rsidRPr="00206FC2">
        <w:rPr>
          <w:szCs w:val="24"/>
        </w:rPr>
        <w:t>английское</w:t>
      </w:r>
      <w:r w:rsidRPr="00206FC2">
        <w:rPr>
          <w:szCs w:val="24"/>
          <w:lang w:val="en-US"/>
        </w:rPr>
        <w:t xml:space="preserve"> </w:t>
      </w:r>
      <w:r w:rsidRPr="00206FC2">
        <w:rPr>
          <w:szCs w:val="24"/>
        </w:rPr>
        <w:t>название</w:t>
      </w:r>
      <w:r w:rsidRPr="00206FC2">
        <w:rPr>
          <w:szCs w:val="24"/>
          <w:lang w:val="en-US"/>
        </w:rPr>
        <w:t xml:space="preserve"> - Transactions of the Association of Russian-American Scholars in the USA. </w:t>
      </w:r>
      <w:r w:rsidRPr="00206FC2">
        <w:rPr>
          <w:szCs w:val="24"/>
        </w:rPr>
        <w:t xml:space="preserve">С самого начала Записки были двуязычными: на русском и на английском языке. Правда около 2/3 всего материала печатается на русском языке. </w:t>
      </w:r>
    </w:p>
    <w:p w:rsidR="00B02FE2" w:rsidRPr="00206FC2" w:rsidRDefault="00B02FE2" w:rsidP="00B02FE2">
      <w:pPr>
        <w:pStyle w:val="Normal"/>
        <w:ind w:left="720" w:firstLine="540"/>
        <w:jc w:val="both"/>
        <w:rPr>
          <w:szCs w:val="24"/>
        </w:rPr>
      </w:pPr>
      <w:r w:rsidRPr="00206FC2">
        <w:rPr>
          <w:szCs w:val="24"/>
        </w:rPr>
        <w:t xml:space="preserve">Значительная часть статей в Записках посвящена истории, литературе, философии, искусству, естественным наукам, экономике и даже технике. Среди авторов часто были ученые с мировым именем: Н. О. Лосский (философия), Е.В. Спекторский (этика, религия, философия), Н. С. Тимашев (социология), Г. В. Вернандский (русская история), Г. П. Струве (литература), Б. Г. Унбегаун (славянская лингвистика). </w:t>
      </w:r>
    </w:p>
    <w:p w:rsidR="00B02FE2" w:rsidRPr="00206FC2" w:rsidRDefault="00B02FE2" w:rsidP="00B02FE2">
      <w:pPr>
        <w:pStyle w:val="Normal"/>
        <w:ind w:left="720" w:firstLine="540"/>
        <w:jc w:val="both"/>
        <w:rPr>
          <w:szCs w:val="24"/>
        </w:rPr>
      </w:pPr>
      <w:r w:rsidRPr="00206FC2">
        <w:rPr>
          <w:szCs w:val="24"/>
        </w:rPr>
        <w:t xml:space="preserve">Хотя поначалу сборники включали статьи, не связанные между собой по теме, но вскоре почти каждый номер Записок стал посвящаться одной теме: Толстому (т. 11), Достоевскому (т. 14), Тургеневу (т. 16), Гоголю (т. 17), Чехову (т. 18), Пушкину (тт., 20 и 30), Лермонтову и Ахматовой (т. 23), Михаилу Булгакову (т. 24), частично А. А. Фету (т. 24 ч. 2) и частично Н. А. Булгакову и А. И. Солженицыну (т. 29). Том 12 был издан как “Festscrift” в честь проф. Н. С. Арсеньева. Общей теме русского искусства был посвящен т. 15, историческим темам - т. 19, Тысячелетию Крещения Руси - тт. 21 и 22, русской религиозно-философской мысли - т. 25, 26 и 27, и Русской Праге т. 31. </w:t>
      </w:r>
    </w:p>
    <w:p w:rsidR="00B02FE2" w:rsidRDefault="00B02FE2" w:rsidP="00B02FE2">
      <w:pPr>
        <w:pStyle w:val="Normal"/>
        <w:ind w:left="720" w:firstLine="540"/>
        <w:jc w:val="both"/>
        <w:rPr>
          <w:szCs w:val="24"/>
        </w:rPr>
      </w:pPr>
      <w:r w:rsidRPr="00206FC2">
        <w:rPr>
          <w:szCs w:val="24"/>
        </w:rPr>
        <w:t xml:space="preserve">Записки сейчас приходят  в Россию, где воспринимаются с большим интересом.  Стремление русской эмиграции сохранить свою традиционную  культуру за рубежом не прошло бесследно. </w:t>
      </w:r>
    </w:p>
    <w:p w:rsidR="00B02FE2" w:rsidRDefault="00B02FE2" w:rsidP="00B02FE2">
      <w:pPr>
        <w:pStyle w:val="Normal"/>
        <w:ind w:left="720" w:firstLine="540"/>
        <w:jc w:val="both"/>
        <w:rPr>
          <w:szCs w:val="24"/>
        </w:rPr>
      </w:pPr>
      <w:r>
        <w:rPr>
          <w:szCs w:val="24"/>
        </w:rPr>
        <w:t>В «Записках русской академической группы в США» за 1975 год, №9 находим мы свидетельства повседневной жизни группы. Из отчета Арсеньева на общем собрании членов академической группы видна его активная работа: «30 марта 1975 года. В Свято-Серафимовском фонде прочел доклад о творчестве А.К. Толстого, как о борце за свободу духа. Летом был в Европе, прочитал два доклада в Париже и один в Швейцарии: «Обзоры русской культуры и духовной жизни  в начале 20 века», Культурный и духовный расцвет 1907-1914 годов». 19 июня выступил в Женеве «Некоторые центральные темы русской религиозной жизни 19020 веков». Все лекции прошли с большим успехом».</w:t>
      </w:r>
    </w:p>
    <w:p w:rsidR="00B02FE2" w:rsidRDefault="00B02FE2" w:rsidP="00B02FE2">
      <w:pPr>
        <w:pStyle w:val="Normal"/>
        <w:ind w:left="720" w:firstLine="540"/>
        <w:jc w:val="both"/>
        <w:rPr>
          <w:szCs w:val="24"/>
        </w:rPr>
      </w:pPr>
      <w:r>
        <w:rPr>
          <w:szCs w:val="24"/>
        </w:rPr>
        <w:t xml:space="preserve">В этом же номере журнала описание праздника – Татьянин день. «Хотя праздник Святой Татьяны является праздником Московского университета, однако за рубежом этот день всегда отмечают все русские студенты и профессура как русский академический праздник. В этом году академическая группа решила объединиться с  Обществом русских  инженеров для совместного празднования. Н.С. Арсеньев, будучи выпускником Московского университета, его приват-доцентом, поделился своими воспоминаниями на тему «Образы старой Москвы </w:t>
      </w:r>
      <w:r>
        <w:rPr>
          <w:szCs w:val="24"/>
        </w:rPr>
        <w:lastRenderedPageBreak/>
        <w:t>конца 19-начала 20 века». На встрече присутствовало около ста человек. Доклад Арсеньева, как всегда был очень содержательным. После доклада состоялась дружеская встреча всех присутствующих за прекрасно сервированным столом, что должно было напомнить старую добрую московскую традицию. Правление группы выражает глубокую благодарность всем дамам-устроительницам за прекрасную организацию Татьяниного дня и за их гостеприимство».</w:t>
      </w:r>
    </w:p>
    <w:p w:rsidR="00B02FE2" w:rsidRDefault="00B02FE2" w:rsidP="00B02FE2">
      <w:pPr>
        <w:pStyle w:val="Normal"/>
        <w:ind w:left="720" w:firstLine="540"/>
        <w:jc w:val="both"/>
        <w:rPr>
          <w:szCs w:val="24"/>
        </w:rPr>
      </w:pPr>
      <w:r>
        <w:rPr>
          <w:szCs w:val="24"/>
        </w:rPr>
        <w:t>О  высоком авторитете Арсеньева в РАГ писал К.Г. Белоусов: «Исключительное знание литературы, философии, богословских наук отразились в богатом разнообразии трудов Арсеньева. При всем этом все работы Николая Сергеевича объединены его собственной философской мыслью: Божественного признания Высшего начала, отблески которого живут в совести человека и в исканиях им Правды и Добра. Это настойчивое искание всегда было свойственно русским, и это то, что создало высокую своеобразную культуру 19 и 20 веков».</w:t>
      </w:r>
      <w:r>
        <w:rPr>
          <w:rStyle w:val="aa"/>
          <w:szCs w:val="24"/>
        </w:rPr>
        <w:footnoteReference w:id="200"/>
      </w:r>
    </w:p>
    <w:p w:rsidR="00B02FE2" w:rsidRPr="00206FC2" w:rsidRDefault="00B02FE2" w:rsidP="00B02FE2">
      <w:pPr>
        <w:pStyle w:val="Normal"/>
        <w:ind w:left="720" w:firstLine="540"/>
        <w:jc w:val="both"/>
        <w:rPr>
          <w:szCs w:val="24"/>
        </w:rPr>
      </w:pPr>
    </w:p>
    <w:p w:rsidR="00B02FE2" w:rsidRPr="00206FC2" w:rsidRDefault="00B02FE2" w:rsidP="00B02FE2">
      <w:pPr>
        <w:pStyle w:val="Normal"/>
        <w:ind w:left="720"/>
        <w:rPr>
          <w:szCs w:val="24"/>
        </w:rPr>
      </w:pPr>
    </w:p>
    <w:p w:rsidR="00B02FE2" w:rsidRPr="00206FC2" w:rsidRDefault="00B02FE2" w:rsidP="00B02FE2">
      <w:pPr>
        <w:pStyle w:val="Normal"/>
        <w:ind w:left="720"/>
        <w:rPr>
          <w:b/>
          <w:bCs/>
          <w:szCs w:val="24"/>
        </w:rPr>
      </w:pPr>
    </w:p>
    <w:p w:rsidR="00B02FE2" w:rsidRPr="00206FC2" w:rsidRDefault="00B02FE2" w:rsidP="00B02FE2">
      <w:pPr>
        <w:pStyle w:val="Normal"/>
        <w:ind w:left="720"/>
        <w:jc w:val="center"/>
        <w:rPr>
          <w:b/>
          <w:bCs/>
          <w:szCs w:val="24"/>
        </w:rPr>
      </w:pPr>
      <w:r>
        <w:rPr>
          <w:b/>
          <w:bCs/>
          <w:szCs w:val="24"/>
        </w:rPr>
        <w:t xml:space="preserve">Творческая </w:t>
      </w:r>
      <w:r w:rsidRPr="00206FC2">
        <w:rPr>
          <w:b/>
          <w:bCs/>
          <w:szCs w:val="24"/>
        </w:rPr>
        <w:t>деятельность</w:t>
      </w:r>
    </w:p>
    <w:p w:rsidR="00B02FE2" w:rsidRPr="00206FC2" w:rsidRDefault="00B02FE2" w:rsidP="00B02FE2">
      <w:pPr>
        <w:ind w:left="720" w:firstLine="851"/>
        <w:rPr>
          <w:bCs/>
          <w:sz w:val="24"/>
          <w:szCs w:val="24"/>
          <w:lang w:val="ru-RU"/>
        </w:rPr>
      </w:pPr>
      <w:r w:rsidRPr="00206FC2">
        <w:rPr>
          <w:bCs/>
          <w:sz w:val="24"/>
          <w:szCs w:val="24"/>
          <w:lang w:val="ru-RU"/>
        </w:rPr>
        <w:t>«Постройка будущей России» - так можно сформулировать основное направление работ Арсеньева в его последний период жизни.</w:t>
      </w:r>
    </w:p>
    <w:p w:rsidR="00B02FE2" w:rsidRPr="00206FC2" w:rsidRDefault="00B02FE2" w:rsidP="00B02FE2">
      <w:pPr>
        <w:ind w:left="720" w:firstLine="851"/>
        <w:jc w:val="center"/>
        <w:rPr>
          <w:b/>
          <w:sz w:val="24"/>
          <w:szCs w:val="24"/>
          <w:lang w:val="ru-RU"/>
        </w:rPr>
      </w:pPr>
    </w:p>
    <w:p w:rsidR="00B02FE2" w:rsidRDefault="00B02FE2" w:rsidP="00B02FE2">
      <w:pPr>
        <w:ind w:left="720" w:firstLine="540"/>
        <w:jc w:val="both"/>
        <w:rPr>
          <w:rFonts w:ascii="Times New Roman CYR" w:hAnsi="Times New Roman CYR"/>
          <w:sz w:val="24"/>
          <w:szCs w:val="24"/>
          <w:lang w:val="ru-RU"/>
        </w:rPr>
      </w:pPr>
      <w:r w:rsidRPr="00206FC2">
        <w:rPr>
          <w:sz w:val="24"/>
          <w:szCs w:val="24"/>
          <w:lang w:val="ru-RU"/>
        </w:rPr>
        <w:t xml:space="preserve">Размышляя о судьбе России и мира, он пишет «разрывах» в истории культуры». В 1953 году в журнале «Грани» была опубликована работа Арсеньева </w:t>
      </w:r>
      <w:r w:rsidRPr="00206FC2">
        <w:rPr>
          <w:b/>
          <w:sz w:val="24"/>
          <w:szCs w:val="24"/>
          <w:lang w:val="ru-RU"/>
        </w:rPr>
        <w:t xml:space="preserve">«О духовной традиции и «разрывах» в истории культуры». </w:t>
      </w:r>
      <w:r w:rsidRPr="00206FC2">
        <w:rPr>
          <w:sz w:val="24"/>
          <w:szCs w:val="24"/>
          <w:lang w:val="ru-RU"/>
        </w:rPr>
        <w:t xml:space="preserve">Под болезненными «разрывами» в истории культуры он понимает войны и революции, которые называет «всегда бесплодными и убогими, ибо они рождаются из ненависти». Продолжая эту тему, он издает книгу </w:t>
      </w:r>
      <w:r w:rsidRPr="00206FC2">
        <w:rPr>
          <w:rFonts w:ascii="Times New Roman CYR" w:hAnsi="Times New Roman CYR"/>
          <w:b/>
          <w:sz w:val="24"/>
          <w:szCs w:val="24"/>
          <w:lang w:val="ru-RU"/>
        </w:rPr>
        <w:t xml:space="preserve">«Из русской культурной и творческой традиции». </w:t>
      </w:r>
      <w:r w:rsidRPr="00206FC2">
        <w:rPr>
          <w:rFonts w:ascii="Times New Roman CYR" w:hAnsi="Times New Roman CYR"/>
          <w:sz w:val="24"/>
          <w:szCs w:val="24"/>
          <w:lang w:val="ru-RU"/>
        </w:rPr>
        <w:t>Его волнует будущее России и роль в этом будущем духовной культуры: “Немо ли для нас и для будущей свободной России русское прошлое или есть живая связь, живая преемственность духовной жизни и духовного творчества? Вот вопрос решающего значения. Решающего оттого, что не может поток течь вперед, если он отрезан от своих истоков, и не может расти ввысь дерево, лишенное корней. Без живой связи с прошлым прекращается творчески-поступательная жизнь народа. Ибо жизнь есть одно органическое нераздельное целое: нельзя его разрезать на куски и удовольствоваться отрезком настоящего, ибо получится кусок трупа. Можно ли отказаться от всего своего прошлого, от того, что его вдохновляло к жизни и творчеству, не отказавшись от собственного «я»?</w:t>
      </w:r>
      <w:r w:rsidRPr="00206FC2">
        <w:rPr>
          <w:rStyle w:val="aa"/>
          <w:rFonts w:ascii="Times New Roman CYR" w:hAnsi="Times New Roman CYR"/>
          <w:sz w:val="24"/>
          <w:szCs w:val="24"/>
          <w:lang w:val="ru-RU"/>
        </w:rPr>
        <w:footnoteReference w:id="201"/>
      </w:r>
      <w:r w:rsidRPr="00206FC2">
        <w:rPr>
          <w:rFonts w:ascii="Times New Roman CYR" w:hAnsi="Times New Roman CYR"/>
          <w:sz w:val="24"/>
          <w:szCs w:val="24"/>
          <w:lang w:val="ru-RU"/>
        </w:rPr>
        <w:t xml:space="preserve"> Арсеньев понимает жизнь народа как постоянно меняющийся и обогащающийся поток творческих устремлений и воплощений. Творчество не может быть вне традиций: «Народ живет из корней духовных и физических, как и дерево растет из корней, то есть из жизни традиции. Без традиции нет истории, нет жизни народа, но традиция эта динамична, она устремлена вперед и уходит вглубь. Есть единая духовная органическая жизнь народа, полная борьбы, взлетов и падений, достижений и неудач, тяжких грехов и подвигов праведности, но в своем лучшем питавшаяся из ценностей духовных, которые выше народа»</w:t>
      </w:r>
      <w:r w:rsidRPr="00206FC2">
        <w:rPr>
          <w:rStyle w:val="aa"/>
          <w:rFonts w:ascii="Times New Roman CYR" w:hAnsi="Times New Roman CYR"/>
          <w:sz w:val="24"/>
          <w:szCs w:val="24"/>
          <w:lang w:val="ru-RU"/>
        </w:rPr>
        <w:footnoteReference w:id="202"/>
      </w:r>
      <w:r w:rsidRPr="00206FC2">
        <w:rPr>
          <w:rFonts w:ascii="Times New Roman CYR" w:hAnsi="Times New Roman CYR"/>
          <w:sz w:val="24"/>
          <w:szCs w:val="24"/>
          <w:lang w:val="ru-RU"/>
        </w:rPr>
        <w:t xml:space="preserve">. Арсеньев подчеркивает смысл культуры в ее динамическом росте. Он вводит понятие «живая ткань культуры», понимая под ней «историческую преемственность и личное усилие, подвиг, как отдельного лица, так и целого народа». Культурный синтез – </w:t>
      </w:r>
      <w:r w:rsidRPr="00206FC2">
        <w:rPr>
          <w:rFonts w:ascii="Times New Roman CYR" w:hAnsi="Times New Roman CYR"/>
          <w:sz w:val="24"/>
          <w:szCs w:val="24"/>
          <w:lang w:val="ru-RU"/>
        </w:rPr>
        <w:lastRenderedPageBreak/>
        <w:t>одна из ведущих идей в его философии культуры. Он отмечает в творчестве ведущих русских поэтов А.Пушкина, Тютчева. А.К. Толстого взаимопроникновение культур Запада и Востока на основе глубокого православия. Особого вида синтез - всечеловеческое, вселенское мировоззрение Толстого и Достоевского.</w:t>
      </w:r>
    </w:p>
    <w:p w:rsidR="00B02FE2" w:rsidRPr="00206FC2" w:rsidRDefault="00B02FE2" w:rsidP="00B02FE2">
      <w:pPr>
        <w:ind w:left="720" w:firstLine="540"/>
        <w:jc w:val="both"/>
        <w:rPr>
          <w:rFonts w:ascii="Times New Roman CYR" w:hAnsi="Times New Roman CYR"/>
          <w:sz w:val="24"/>
          <w:szCs w:val="24"/>
          <w:lang w:val="ru-RU"/>
        </w:rPr>
      </w:pPr>
      <w:r>
        <w:rPr>
          <w:rFonts w:ascii="Times New Roman CYR" w:hAnsi="Times New Roman CYR"/>
          <w:sz w:val="24"/>
          <w:szCs w:val="24"/>
          <w:lang w:val="ru-RU"/>
        </w:rPr>
        <w:t>«Отрадное» ощущение после прочтения книги звучит в отзыве Е. Ясногородской: «Впечатляет фундаментальный размах духовного видения Арсеньева. Он убежден, что духовные силы народной русской души помогут ей, в конечном итоге, освободиться от бесовского соблазна и объединиться под «знаменем воскресения». Трудно сказать, справедливы ли предсказания Арсеньева о духовном воскресении русского народа. Но, так или иначе, события последних лет русской истории показывают, что его идеи не были абслютно утопичные»</w:t>
      </w:r>
      <w:r>
        <w:rPr>
          <w:rStyle w:val="aa"/>
          <w:rFonts w:ascii="Times New Roman CYR" w:hAnsi="Times New Roman CYR"/>
          <w:sz w:val="24"/>
          <w:szCs w:val="24"/>
          <w:lang w:val="ru-RU"/>
        </w:rPr>
        <w:footnoteReference w:id="203"/>
      </w:r>
    </w:p>
    <w:p w:rsidR="00B02FE2" w:rsidRPr="00206FC2" w:rsidRDefault="00B02FE2" w:rsidP="00B02FE2">
      <w:pPr>
        <w:ind w:left="720" w:firstLine="567"/>
        <w:jc w:val="both"/>
        <w:rPr>
          <w:sz w:val="24"/>
          <w:szCs w:val="24"/>
          <w:lang w:val="ru-RU"/>
        </w:rPr>
      </w:pPr>
      <w:r w:rsidRPr="00206FC2">
        <w:rPr>
          <w:sz w:val="24"/>
          <w:szCs w:val="24"/>
          <w:lang w:val="ru-RU"/>
        </w:rPr>
        <w:t xml:space="preserve">«Русскую душу и ум трогает по особому книга Н.С. </w:t>
      </w:r>
      <w:r w:rsidRPr="00206FC2">
        <w:rPr>
          <w:b/>
          <w:sz w:val="24"/>
          <w:szCs w:val="24"/>
          <w:lang w:val="ru-RU"/>
        </w:rPr>
        <w:t xml:space="preserve">«Из русской культурной и творческой традиции», - </w:t>
      </w:r>
      <w:r w:rsidRPr="00206FC2">
        <w:rPr>
          <w:sz w:val="24"/>
          <w:szCs w:val="24"/>
          <w:lang w:val="ru-RU"/>
        </w:rPr>
        <w:t>заметил Р. Плетнев. - В ней разобран вопрос о русском духовном достоянии для постройки на нем будущего России из источников Высшей Жизни. Корни жизни народа связаны с традицией, и цель жизни, говорит Н.С., «способствовать сохранению и восстановлению свободного потока творческой традиции»; «только то, что укоренено в почве, истинно динамично и жизненно».</w:t>
      </w:r>
      <w:r w:rsidRPr="00206FC2">
        <w:rPr>
          <w:rStyle w:val="aa"/>
          <w:sz w:val="24"/>
          <w:szCs w:val="24"/>
          <w:lang w:val="ru-RU"/>
        </w:rPr>
        <w:footnoteReference w:id="204"/>
      </w:r>
    </w:p>
    <w:p w:rsidR="00B02FE2" w:rsidRPr="00206FC2" w:rsidRDefault="00B02FE2" w:rsidP="00B02FE2">
      <w:pPr>
        <w:ind w:left="720" w:firstLine="567"/>
        <w:jc w:val="both"/>
        <w:rPr>
          <w:sz w:val="24"/>
          <w:szCs w:val="24"/>
          <w:lang w:val="ru-RU"/>
        </w:rPr>
      </w:pPr>
      <w:r w:rsidRPr="00206FC2">
        <w:rPr>
          <w:sz w:val="24"/>
          <w:szCs w:val="24"/>
          <w:lang w:val="ru-RU"/>
        </w:rPr>
        <w:t xml:space="preserve"> Арсеньев придает особое значение крепкой религиозной семье и роли в ней чуткой матери, приводя в пример А.П. Елагину (1789-1877), М.Н. Гагарину (1878-1924), Т.А. Ергольскую. Эти женщины-матери были подлинными воспитательницами, так как являлись высокообразованными, тонкими ценителями литературы, русской и западной культуры.  В таких семьях радостно воспринимался мир Божий, а быт освящался религиозно-православной традицией.</w:t>
      </w:r>
    </w:p>
    <w:p w:rsidR="00B02FE2" w:rsidRPr="00206FC2" w:rsidRDefault="00B02FE2" w:rsidP="00B02FE2">
      <w:pPr>
        <w:ind w:left="720" w:firstLine="567"/>
        <w:jc w:val="both"/>
        <w:rPr>
          <w:sz w:val="24"/>
          <w:szCs w:val="24"/>
          <w:lang w:val="ru-RU"/>
        </w:rPr>
      </w:pPr>
      <w:r w:rsidRPr="00206FC2">
        <w:rPr>
          <w:sz w:val="24"/>
          <w:szCs w:val="24"/>
          <w:lang w:val="ru-RU"/>
        </w:rPr>
        <w:t xml:space="preserve">Во второй главе книги Арсеньев исследует элементы дружной соборности в культурной жизни общества, центром которого были Д. Веневитинов, Н. Станкевич, А. Хомяков, кн. В. Одоевский. Духовное начало в душах молодежи будят труды проф. Н. Грот, кн. С. Трубецкого, С. Булгакова  и особенно В. Кожевникова и других ученых начала </w:t>
      </w:r>
      <w:r w:rsidRPr="00206FC2">
        <w:rPr>
          <w:sz w:val="24"/>
          <w:szCs w:val="24"/>
        </w:rPr>
        <w:t>XX</w:t>
      </w:r>
      <w:r w:rsidRPr="00206FC2">
        <w:rPr>
          <w:sz w:val="24"/>
          <w:szCs w:val="24"/>
          <w:lang w:val="ru-RU"/>
        </w:rPr>
        <w:t xml:space="preserve"> века. В книге предстают картины жизни Московского университета, где он сам учился и учил.</w:t>
      </w:r>
    </w:p>
    <w:p w:rsidR="00B02FE2" w:rsidRPr="00206FC2" w:rsidRDefault="00B02FE2" w:rsidP="00B02FE2">
      <w:pPr>
        <w:ind w:left="720" w:firstLine="567"/>
        <w:jc w:val="both"/>
        <w:rPr>
          <w:sz w:val="24"/>
          <w:szCs w:val="24"/>
          <w:lang w:val="ru-RU"/>
        </w:rPr>
      </w:pPr>
      <w:r w:rsidRPr="00206FC2">
        <w:rPr>
          <w:sz w:val="24"/>
          <w:szCs w:val="24"/>
          <w:lang w:val="ru-RU"/>
        </w:rPr>
        <w:t>Большую роль</w:t>
      </w:r>
      <w:r>
        <w:rPr>
          <w:sz w:val="24"/>
          <w:szCs w:val="24"/>
          <w:lang w:val="ru-RU"/>
        </w:rPr>
        <w:t>,</w:t>
      </w:r>
      <w:r w:rsidRPr="00206FC2">
        <w:rPr>
          <w:sz w:val="24"/>
          <w:szCs w:val="24"/>
          <w:lang w:val="ru-RU"/>
        </w:rPr>
        <w:t xml:space="preserve"> по мнению Арсеньева</w:t>
      </w:r>
      <w:r>
        <w:rPr>
          <w:sz w:val="24"/>
          <w:szCs w:val="24"/>
          <w:lang w:val="ru-RU"/>
        </w:rPr>
        <w:t>,</w:t>
      </w:r>
      <w:r w:rsidRPr="00206FC2">
        <w:rPr>
          <w:sz w:val="24"/>
          <w:szCs w:val="24"/>
          <w:lang w:val="ru-RU"/>
        </w:rPr>
        <w:t xml:space="preserve"> играет простота и радушие русской деревенской жизни с ее тишиной и просторами в творческом вдохновении поэтов, мыслителей и композиторов, влияние на них русской народной песни. </w:t>
      </w:r>
    </w:p>
    <w:p w:rsidR="00B02FE2" w:rsidRPr="00206FC2" w:rsidRDefault="00B02FE2" w:rsidP="00B02FE2">
      <w:pPr>
        <w:ind w:left="720" w:firstLine="567"/>
        <w:jc w:val="both"/>
        <w:rPr>
          <w:sz w:val="24"/>
          <w:szCs w:val="24"/>
          <w:lang w:val="ru-RU"/>
        </w:rPr>
      </w:pPr>
      <w:r w:rsidRPr="00206FC2">
        <w:rPr>
          <w:sz w:val="24"/>
          <w:szCs w:val="24"/>
          <w:lang w:val="ru-RU"/>
        </w:rPr>
        <w:t xml:space="preserve">Глава «Встреча Востока и Запада в русской культуре </w:t>
      </w:r>
      <w:r w:rsidRPr="00206FC2">
        <w:rPr>
          <w:sz w:val="24"/>
          <w:szCs w:val="24"/>
        </w:rPr>
        <w:t>XX</w:t>
      </w:r>
      <w:r w:rsidRPr="00206FC2">
        <w:rPr>
          <w:sz w:val="24"/>
          <w:szCs w:val="24"/>
          <w:lang w:val="ru-RU"/>
        </w:rPr>
        <w:t xml:space="preserve"> </w:t>
      </w:r>
      <w:r>
        <w:rPr>
          <w:sz w:val="24"/>
          <w:szCs w:val="24"/>
          <w:lang w:val="ru-RU"/>
        </w:rPr>
        <w:t>века» богата мыслями и синтезом</w:t>
      </w:r>
      <w:r w:rsidRPr="00206FC2">
        <w:rPr>
          <w:sz w:val="24"/>
          <w:szCs w:val="24"/>
          <w:lang w:val="ru-RU"/>
        </w:rPr>
        <w:t>, - говорит Р.Плетнев. Начиная с 19 и продолжая в 20 веке, русская интеллигенция делилась на западников и славянофилов. Как точно заметил С.А. Зеньковский: «Для Николая Сергеевича такого разделения в его мышлении не было. Ему одинаково дороги были и русское прошлое, русское и православное наследие нашей родины, и культурные ценности Запада. Он был и славянофилом, по своей приверженности к русской традиции и русской церкви, и западником, зная, понимая и ценя лучшее, что было создано в романо-германской Европе. Николаю Сергеевичу удалось так прекрасно воссоздать то русское прошлое, которое безвозвратно ушло и которое составляло одну из главных ценностей старой России»</w:t>
      </w:r>
      <w:r w:rsidRPr="00206FC2">
        <w:rPr>
          <w:rStyle w:val="aa"/>
          <w:sz w:val="24"/>
          <w:szCs w:val="24"/>
          <w:lang w:val="ru-RU"/>
        </w:rPr>
        <w:footnoteReference w:id="205"/>
      </w:r>
      <w:r w:rsidRPr="00206FC2">
        <w:rPr>
          <w:sz w:val="24"/>
          <w:szCs w:val="24"/>
          <w:lang w:val="ru-RU"/>
        </w:rPr>
        <w:t>.</w:t>
      </w:r>
    </w:p>
    <w:p w:rsidR="00B02FE2" w:rsidRPr="00206FC2" w:rsidRDefault="00B02FE2" w:rsidP="00B02FE2">
      <w:pPr>
        <w:ind w:left="720" w:firstLine="567"/>
        <w:jc w:val="both"/>
        <w:rPr>
          <w:sz w:val="24"/>
          <w:szCs w:val="24"/>
          <w:lang w:val="ru-RU"/>
        </w:rPr>
      </w:pPr>
      <w:r w:rsidRPr="00206FC2">
        <w:rPr>
          <w:sz w:val="24"/>
          <w:szCs w:val="24"/>
          <w:lang w:val="ru-RU"/>
        </w:rPr>
        <w:lastRenderedPageBreak/>
        <w:t xml:space="preserve">В книге </w:t>
      </w:r>
      <w:r w:rsidRPr="00206FC2">
        <w:rPr>
          <w:bCs/>
          <w:sz w:val="24"/>
          <w:szCs w:val="24"/>
          <w:lang w:val="ru-RU"/>
        </w:rPr>
        <w:t>«Из русской культурной и творческой традиции» в</w:t>
      </w:r>
      <w:r w:rsidRPr="00206FC2">
        <w:rPr>
          <w:sz w:val="24"/>
          <w:szCs w:val="24"/>
          <w:lang w:val="ru-RU"/>
        </w:rPr>
        <w:t xml:space="preserve"> главе «Русские просторы и народная душа» анализируются географические и психологические факторы народной жизни. Арсеньев опирается на былины, песни и сказки, где выражается томление духа по сказочному краю, любовь к странствиям и искание новых земель и краев. Арсеньев обращается к особенностям русского характера, рисуя образ князя Г. Потемкина-Таврического, как яркий пример «представителя русских народных противоречий» и талантов. </w:t>
      </w:r>
    </w:p>
    <w:p w:rsidR="00B02FE2" w:rsidRPr="00206FC2" w:rsidRDefault="00B02FE2" w:rsidP="00B02FE2">
      <w:pPr>
        <w:ind w:left="720" w:firstLine="540"/>
        <w:jc w:val="both"/>
        <w:rPr>
          <w:sz w:val="24"/>
          <w:szCs w:val="24"/>
          <w:lang w:val="ru-RU"/>
        </w:rPr>
      </w:pPr>
      <w:r w:rsidRPr="00206FC2">
        <w:rPr>
          <w:sz w:val="24"/>
          <w:szCs w:val="24"/>
          <w:lang w:val="ru-RU"/>
        </w:rPr>
        <w:t>Сущность и основу культуры по Арсеньеву составляет «ткань творческой преемственной жизни». Это не только трансляция знаний, но, прежде всего, передача норм ценностей человеческого сознания и культуры. Это общение, взаимоотношения, живое повседневное мироощущение человека, формирование которого происходит в повседневной жизни в системе традиций, обычаев, обрядово-ритуальных действий, связанных с православными праздниками, освящающими повседневность. Повседневные формы жизни  характеризуют «архетипы», включающие способы познания, нравы, привычки, оценки поведения. На уровне первичной информации формируется здравый смысл и формы рассудочной деятельности в прочных системах предпочтений, устремлений и побуждений, корректирующих весь дальнейший процесс формирования личности. Арсеньев называет это «потоком жизни духа». По мнению мыслителя, насыщение творческими воздействиями «ткани жизни» приводит не только к созданию великих памятников культуры, религиозным устремлениям - «метафизической тоске», но приводит к творческим связям человека с находящимся рядом, близким. «Поток жизни духа» воплощается «в самом святом и центральном достоянии человека – семье и доме», где складывается духовная, культурная традиция, переходящая из поколения в поколение. Семья – это «духовная колыбель, в которой родилось и выросло все, чем каждый из нас живет и дышит»</w:t>
      </w:r>
      <w:r w:rsidRPr="00206FC2">
        <w:rPr>
          <w:rStyle w:val="aa"/>
          <w:sz w:val="24"/>
          <w:szCs w:val="24"/>
          <w:lang w:val="ru-RU"/>
        </w:rPr>
        <w:footnoteReference w:id="206"/>
      </w:r>
      <w:r w:rsidRPr="00206FC2">
        <w:rPr>
          <w:sz w:val="24"/>
          <w:szCs w:val="24"/>
          <w:lang w:val="ru-RU"/>
        </w:rPr>
        <w:t>, а носительницей и передатчицей жизни духа является, прежде всего, мать – «духовное средоточие семьи», центр излучения «огромной культуры ума и сердца». Это сияние, это «излучение» ведет к бытовому благочестию. В семье православный обряд освящает и всеохватывающе  пронизывает и прием пищи, и работу на земле, и крестины, свадьбы – все этапы жизни от рождения до смерти. В этом бытовом благочестии снимается противостояние неба и земли, оно придает жизни красоту и значительность.</w:t>
      </w:r>
    </w:p>
    <w:p w:rsidR="00B02FE2" w:rsidRPr="00206FC2" w:rsidRDefault="00B02FE2" w:rsidP="00B02FE2">
      <w:pPr>
        <w:pStyle w:val="a6"/>
        <w:ind w:left="720" w:firstLine="540"/>
      </w:pPr>
      <w:r w:rsidRPr="00206FC2">
        <w:t>В творческой и динамически развивающейся традиции идет обогащение и преображение</w:t>
      </w:r>
      <w:r>
        <w:t xml:space="preserve"> </w:t>
      </w:r>
      <w:r w:rsidRPr="00206FC2">
        <w:t>уже имеющегося, присутствующего в живой «ткани» жизни. Творчество – это осмысление, достраивание и упрочивание прошлого опыта. Это «динамически наступательный, творческий процесс», связанный с основами духовной жизни как одного человека, так и народа, и человечества. И определяющий смысл культурного творчества, по Арсеньеву, в любви.</w:t>
      </w:r>
    </w:p>
    <w:p w:rsidR="00B02FE2" w:rsidRPr="00206FC2" w:rsidRDefault="00B02FE2" w:rsidP="00B02FE2">
      <w:pPr>
        <w:pStyle w:val="a6"/>
        <w:ind w:left="720" w:firstLine="540"/>
      </w:pPr>
      <w:r w:rsidRPr="00206FC2">
        <w:t xml:space="preserve"> Книгу «Из русской культурной и творческой традиции» высоко оценил Ф. Степун: "Из всех написанных  им книг о России рецензируемая книга как-то особенно хороша: в ней автор так до конца сливается со своим предметом, с Россией, что на протяжении многих страниц читателю кажется, что не Арсеньев говорит о России, а она сама повествует ему о себе. Это впечатление прежде всего достигается тем, что Арсеньев является одним из последних русских людей, своими бытовыми корнями, как и всем своим духовным бытием, глубоко уходящими в тот изумительный русский 19 век, который Paul Valery считал одним из самых замечательных периодов европейской культуры. </w:t>
      </w:r>
    </w:p>
    <w:p w:rsidR="00B02FE2" w:rsidRDefault="00B02FE2" w:rsidP="00B02FE2">
      <w:pPr>
        <w:pStyle w:val="a6"/>
        <w:ind w:left="720" w:firstLine="540"/>
      </w:pPr>
      <w:r w:rsidRPr="00206FC2">
        <w:lastRenderedPageBreak/>
        <w:t>Читая "Из русской традиции…" всякий, ближе знакомый с 30-ми и 40-ми годами русской жизни и русского творчества 19 века, совершенно непосредственно ощущает Арсеньева как бы запоздавшим родиться членом славянофильской семьи, собеседником Хомякова, Одоевского, и братьев Киреевских».</w:t>
      </w:r>
      <w:r w:rsidRPr="00206FC2">
        <w:rPr>
          <w:rStyle w:val="aa"/>
        </w:rPr>
        <w:footnoteReference w:id="207"/>
      </w:r>
      <w:r w:rsidRPr="00206FC2">
        <w:t xml:space="preserve">     </w:t>
      </w:r>
    </w:p>
    <w:p w:rsidR="00B02FE2" w:rsidRPr="00206FC2" w:rsidRDefault="00B02FE2" w:rsidP="00B02FE2">
      <w:pPr>
        <w:pStyle w:val="Normal"/>
        <w:ind w:left="720"/>
        <w:jc w:val="center"/>
        <w:rPr>
          <w:szCs w:val="24"/>
        </w:rPr>
      </w:pPr>
    </w:p>
    <w:p w:rsidR="00B02FE2" w:rsidRPr="00206FC2" w:rsidRDefault="00B02FE2" w:rsidP="00B02FE2">
      <w:pPr>
        <w:pStyle w:val="Normal"/>
        <w:ind w:left="720"/>
        <w:rPr>
          <w:szCs w:val="24"/>
        </w:rPr>
      </w:pPr>
    </w:p>
    <w:p w:rsidR="00B02FE2" w:rsidRPr="00206FC2" w:rsidRDefault="00B02FE2" w:rsidP="00B02FE2">
      <w:pPr>
        <w:pStyle w:val="Normal"/>
        <w:ind w:left="720"/>
        <w:jc w:val="center"/>
        <w:rPr>
          <w:b/>
          <w:bCs/>
          <w:szCs w:val="24"/>
        </w:rPr>
      </w:pPr>
      <w:r w:rsidRPr="00206FC2">
        <w:rPr>
          <w:b/>
          <w:bCs/>
          <w:szCs w:val="24"/>
        </w:rPr>
        <w:t>Преображение мира и жизни</w:t>
      </w:r>
    </w:p>
    <w:p w:rsidR="00B02FE2" w:rsidRPr="00206FC2" w:rsidRDefault="00B02FE2" w:rsidP="00B02FE2">
      <w:pPr>
        <w:pStyle w:val="Normal"/>
        <w:ind w:left="720"/>
        <w:jc w:val="center"/>
        <w:rPr>
          <w:b/>
          <w:bCs/>
          <w:szCs w:val="24"/>
        </w:rPr>
      </w:pPr>
    </w:p>
    <w:p w:rsidR="00B02FE2" w:rsidRPr="00206FC2" w:rsidRDefault="00B02FE2" w:rsidP="00B02FE2">
      <w:pPr>
        <w:ind w:left="720" w:firstLine="567"/>
        <w:jc w:val="both"/>
        <w:rPr>
          <w:sz w:val="24"/>
          <w:szCs w:val="24"/>
          <w:lang w:val="ru-RU"/>
        </w:rPr>
      </w:pPr>
      <w:r w:rsidRPr="00206FC2">
        <w:rPr>
          <w:sz w:val="24"/>
          <w:szCs w:val="24"/>
          <w:lang w:val="ru-RU"/>
        </w:rPr>
        <w:t xml:space="preserve">В 1959 году в Нью-Йорке выходит его книга </w:t>
      </w:r>
      <w:r w:rsidRPr="00206FC2">
        <w:rPr>
          <w:b/>
          <w:sz w:val="24"/>
          <w:szCs w:val="24"/>
          <w:lang w:val="ru-RU"/>
        </w:rPr>
        <w:t>«Преображение мира и жизни»</w:t>
      </w:r>
      <w:r w:rsidRPr="00206FC2">
        <w:rPr>
          <w:sz w:val="24"/>
          <w:szCs w:val="24"/>
          <w:lang w:val="ru-RU"/>
        </w:rPr>
        <w:t>. Как писал Р. Плетнев, «Николай Сергеевич не столько формальный философ, сколько мыслитель</w:t>
      </w:r>
      <w:r>
        <w:rPr>
          <w:sz w:val="24"/>
          <w:szCs w:val="24"/>
          <w:lang w:val="ru-RU"/>
        </w:rPr>
        <w:t>…</w:t>
      </w:r>
      <w:r w:rsidRPr="00206FC2">
        <w:rPr>
          <w:sz w:val="24"/>
          <w:szCs w:val="24"/>
          <w:lang w:val="ru-RU"/>
        </w:rPr>
        <w:t xml:space="preserve"> Зло, дурное самовольство мира людей и части животного мира, эгоистическая самость, мало исследуется нашим мыслителем. Да, как бы говорит он, «мир во зле лежит», прав апостол Павел, но следует «горняя искати, горняя мудрствовати, их же жительство на Небесех есть». Подлинная жизнь не есть только бытие, прилепившееся к земной персти, но напряжённое Богоискание, обретение Света Христова. Но и «Путь красоты не яркая звезда, как путь войны, он труден и не мирен…».</w:t>
      </w:r>
      <w:r w:rsidRPr="00206FC2">
        <w:rPr>
          <w:rStyle w:val="aa"/>
          <w:sz w:val="24"/>
          <w:szCs w:val="24"/>
          <w:lang w:val="ru-RU"/>
        </w:rPr>
        <w:footnoteReference w:id="208"/>
      </w:r>
      <w:r w:rsidRPr="00206FC2">
        <w:rPr>
          <w:sz w:val="24"/>
          <w:szCs w:val="24"/>
          <w:lang w:val="ru-RU"/>
        </w:rPr>
        <w:t xml:space="preserve"> </w:t>
      </w:r>
    </w:p>
    <w:p w:rsidR="00B02FE2" w:rsidRPr="00206FC2" w:rsidRDefault="00B02FE2" w:rsidP="00B02FE2">
      <w:pPr>
        <w:ind w:left="720" w:firstLine="567"/>
        <w:jc w:val="both"/>
        <w:rPr>
          <w:sz w:val="24"/>
          <w:szCs w:val="24"/>
          <w:lang w:val="ru-RU"/>
        </w:rPr>
      </w:pPr>
      <w:r w:rsidRPr="00206FC2">
        <w:rPr>
          <w:sz w:val="24"/>
          <w:szCs w:val="24"/>
          <w:lang w:val="ru-RU"/>
        </w:rPr>
        <w:t>Книга</w:t>
      </w:r>
      <w:r w:rsidRPr="00206FC2">
        <w:rPr>
          <w:b/>
          <w:sz w:val="24"/>
          <w:szCs w:val="24"/>
          <w:lang w:val="ru-RU"/>
        </w:rPr>
        <w:t xml:space="preserve"> «Преображение мира и жизни» </w:t>
      </w:r>
      <w:r w:rsidRPr="00206FC2">
        <w:rPr>
          <w:sz w:val="24"/>
          <w:szCs w:val="24"/>
          <w:lang w:val="ru-RU"/>
        </w:rPr>
        <w:t>пронизана сердечным теплом. Жизнь человека и вселенной, по Арсеньеву, - это возможность преображения субъективно-объективного в бытии субстанций, личностей и явлений, через преображающую Любовь. Как заметил Р.Плетнев: «В древней России эта уверенность создала набожную и прекрасную легенду о Граде Китеже. (См. о древней Кидекше-Китеже работу В.Л. Комаровича «Китежская легенда», Ленинград-Москва. 1936). И вот, постигая особый трагизм нашей эпохи, Н.С. пишет, что это время есть «момент истории человечества, который стоит под знаком термоядерных бомб..., когда силы зла вносятся добровольно и дерзновенно в самую ткань мировой жизни и человек стал на путь конечного самоуничтожения, а, может быть, и уничтожения всего окружения своего - в этот момент вопрос о преображении мира и жизни особенно кажется анахронизмом и вместе с тем он, может быть, особенно уместен и важен»</w:t>
      </w:r>
      <w:r w:rsidRPr="00206FC2">
        <w:rPr>
          <w:rStyle w:val="aa"/>
          <w:sz w:val="24"/>
          <w:szCs w:val="24"/>
          <w:lang w:val="ru-RU"/>
        </w:rPr>
        <w:footnoteReference w:id="209"/>
      </w:r>
    </w:p>
    <w:p w:rsidR="00B02FE2" w:rsidRPr="00206FC2" w:rsidRDefault="00B02FE2" w:rsidP="00B02FE2">
      <w:pPr>
        <w:ind w:left="720" w:firstLine="567"/>
        <w:jc w:val="both"/>
        <w:rPr>
          <w:sz w:val="24"/>
          <w:szCs w:val="24"/>
          <w:lang w:val="ru-RU"/>
        </w:rPr>
      </w:pPr>
      <w:r w:rsidRPr="00206FC2">
        <w:rPr>
          <w:sz w:val="24"/>
          <w:szCs w:val="24"/>
          <w:lang w:val="ru-RU"/>
        </w:rPr>
        <w:t xml:space="preserve">Арсеньев подчеркивает особую роль духовных сил в жизни русского народа. Как отдельный человек, так и каждый народ должен иметь источник вдохновения в лице духовных сил, которые творчески расширяют жизненные горизонты, поднимают высшую плоскость сравнительно с природными данными людей. Духовные начала - это самое ценное достояние в жизни народа, именно они обеспечивают народу возможность духовного дыхания. Для русского народа основным источником духовной жизни было христианское благовестие, принесенное ему Православной Восточной Церковью. </w:t>
      </w:r>
    </w:p>
    <w:p w:rsidR="00B02FE2" w:rsidRPr="00206FC2" w:rsidRDefault="00B02FE2" w:rsidP="00B02FE2">
      <w:pPr>
        <w:ind w:left="720" w:firstLine="567"/>
        <w:jc w:val="both"/>
        <w:rPr>
          <w:sz w:val="24"/>
          <w:szCs w:val="24"/>
          <w:lang w:val="ru-RU"/>
        </w:rPr>
      </w:pPr>
      <w:r w:rsidRPr="00206FC2">
        <w:rPr>
          <w:sz w:val="24"/>
          <w:szCs w:val="24"/>
          <w:lang w:val="ru-RU"/>
        </w:rPr>
        <w:t xml:space="preserve">«В книге Арсеньев указывает на необходимость устремления и усилия, - писал А. Мень, -  приблизиться духовно к Логосу мира, к Богу, а тогда и Господь нисходит в души и сердца, рвущиеся к нему ввысь. Н.С. приводит примеры из жизни и трудов мистиков и духовно одаренных людей Востока и Запада. Для русских же особенно дороги примеры истории нашей церкви - Св. Павел Обнорский, Св. Кирилл Белозерский, Св. Сергий Радонежский, Св. Юлиания Лазаревская, Св. Серафим Саровский и др. Своими мыслями и поступками мы можем преуготовить грядущее Преображение, «высветляя тварный мир» и себя как </w:t>
      </w:r>
      <w:r w:rsidRPr="00206FC2">
        <w:rPr>
          <w:sz w:val="24"/>
          <w:szCs w:val="24"/>
          <w:lang w:val="ru-RU"/>
        </w:rPr>
        <w:lastRenderedPageBreak/>
        <w:t>его часть. Эта «замечательная установка» А. - одна из глубочайших сторон наследия мыслителя»</w:t>
      </w:r>
      <w:r w:rsidRPr="00206FC2">
        <w:rPr>
          <w:rStyle w:val="aa"/>
          <w:sz w:val="24"/>
          <w:szCs w:val="24"/>
          <w:lang w:val="ru-RU"/>
        </w:rPr>
        <w:footnoteReference w:id="210"/>
      </w:r>
      <w:r w:rsidRPr="00206FC2">
        <w:rPr>
          <w:sz w:val="24"/>
          <w:szCs w:val="24"/>
          <w:lang w:val="ru-RU"/>
        </w:rPr>
        <w:t>.</w:t>
      </w:r>
    </w:p>
    <w:p w:rsidR="00B02FE2" w:rsidRPr="00206FC2" w:rsidRDefault="00B02FE2" w:rsidP="00B02FE2">
      <w:pPr>
        <w:pStyle w:val="Normal"/>
        <w:ind w:left="720" w:firstLine="540"/>
        <w:rPr>
          <w:szCs w:val="24"/>
        </w:rPr>
      </w:pPr>
      <w:r w:rsidRPr="00206FC2">
        <w:rPr>
          <w:szCs w:val="24"/>
        </w:rPr>
        <w:t xml:space="preserve">Православная Церковь, по мнению Арсеньева, - воспитательница народной души, она будила в русском человеке дух трезвенности, внутренней меры, смирения, мужественности и духовного подвига. Центром духовности в семье выступала мать-христианка. Родительское благословение было стержнем благочестия. Русская дедовская икона, передававшаяся из поколения в поколение, являлась носительницей, особо чтимым символом благословенного духовного наследия предков. Эта икона олицетворяла невидимое Божие присутствие в семье, ее нерушимую связь с предками. </w:t>
      </w:r>
    </w:p>
    <w:p w:rsidR="00B02FE2" w:rsidRDefault="00B02FE2" w:rsidP="00B02FE2">
      <w:pPr>
        <w:pStyle w:val="Normal"/>
        <w:ind w:left="720" w:firstLine="540"/>
        <w:rPr>
          <w:szCs w:val="24"/>
        </w:rPr>
      </w:pPr>
      <w:r w:rsidRPr="00206FC2">
        <w:rPr>
          <w:szCs w:val="24"/>
        </w:rPr>
        <w:t>В центре русской религиозности, считает Арсеньев, стоит радость о Воскресении Христовом, радость о победе Сына Божия над силами ада, тьмы и смерти. Вера в победу Божию - тот духовный стержень, который поможет русскому народу в его борьбе против темных сил зла и лжи.</w:t>
      </w:r>
    </w:p>
    <w:p w:rsidR="00B02FE2" w:rsidRPr="00206FC2" w:rsidRDefault="00B02FE2" w:rsidP="00B02FE2">
      <w:pPr>
        <w:pStyle w:val="Normal"/>
        <w:ind w:left="720" w:firstLine="540"/>
        <w:rPr>
          <w:szCs w:val="24"/>
        </w:rPr>
      </w:pPr>
      <w:r>
        <w:rPr>
          <w:szCs w:val="24"/>
        </w:rPr>
        <w:t>« Тема о Преображении, - писал И. Мейендорф, - есть тема вечная, тема мистическая, богословская, литургическая. Книга написана с тем всеоблемлющим искусством пользоваться главными достижениями мировой литературы, которое есть одна из отличительных черт русской религиозной мысли. Это искусство выражает здесь основную интуицию автора о том, что православный путь святости есть ответ на загадку человеческой жизни».</w:t>
      </w:r>
      <w:r>
        <w:rPr>
          <w:rStyle w:val="aa"/>
          <w:szCs w:val="24"/>
        </w:rPr>
        <w:footnoteReference w:id="211"/>
      </w:r>
    </w:p>
    <w:p w:rsidR="00B02FE2" w:rsidRPr="00206FC2" w:rsidRDefault="00B02FE2" w:rsidP="00B02FE2">
      <w:pPr>
        <w:pStyle w:val="21"/>
        <w:ind w:left="720"/>
        <w:rPr>
          <w:sz w:val="24"/>
          <w:szCs w:val="24"/>
          <w:lang w:val="ru-RU"/>
        </w:rPr>
      </w:pPr>
      <w:r w:rsidRPr="00206FC2">
        <w:rPr>
          <w:rFonts w:ascii="Times New Roman CYR" w:hAnsi="Times New Roman CYR"/>
          <w:sz w:val="24"/>
          <w:szCs w:val="24"/>
          <w:lang w:val="ru-RU"/>
        </w:rPr>
        <w:t>«Преображение жизни и мира», «Жажда подлинного бытия», «О жизни Преизбыточествующей», «Из русской культурной и творческой традиции», «Русская литература нового времени и современности», «Святая Москва», «Дары и встречи жизненного пути» - эти главные книги Арсеньева издавались на различных языках мира</w:t>
      </w:r>
      <w:r w:rsidRPr="00206FC2">
        <w:rPr>
          <w:sz w:val="24"/>
          <w:szCs w:val="24"/>
          <w:lang w:val="ru-RU"/>
        </w:rPr>
        <w:t xml:space="preserve">. Их духовная ценность в  православной основе, которая, по мнению автора, «единственно способна к Преображению мира и жизни». </w:t>
      </w:r>
    </w:p>
    <w:p w:rsidR="00B02FE2" w:rsidRPr="00206FC2" w:rsidRDefault="00B02FE2" w:rsidP="00B02FE2">
      <w:pPr>
        <w:pStyle w:val="Normal"/>
        <w:ind w:left="720"/>
        <w:rPr>
          <w:rFonts w:ascii="Times New Roman CYR" w:hAnsi="Times New Roman CYR"/>
          <w:szCs w:val="24"/>
        </w:rPr>
      </w:pPr>
    </w:p>
    <w:p w:rsidR="00B02FE2" w:rsidRPr="00206FC2" w:rsidRDefault="00B02FE2" w:rsidP="00B02FE2">
      <w:pPr>
        <w:spacing w:line="360" w:lineRule="auto"/>
        <w:ind w:left="720" w:firstLine="709"/>
        <w:jc w:val="center"/>
        <w:rPr>
          <w:b/>
          <w:bCs/>
          <w:sz w:val="24"/>
          <w:szCs w:val="24"/>
          <w:lang w:val="ru-RU"/>
        </w:rPr>
      </w:pPr>
      <w:r w:rsidRPr="00206FC2">
        <w:rPr>
          <w:b/>
          <w:bCs/>
          <w:sz w:val="24"/>
          <w:szCs w:val="24"/>
          <w:lang w:val="ru-RU"/>
        </w:rPr>
        <w:t>Поездки в Европу</w:t>
      </w:r>
    </w:p>
    <w:p w:rsidR="00B02FE2" w:rsidRPr="00206FC2" w:rsidRDefault="00B02FE2" w:rsidP="00B02FE2">
      <w:pPr>
        <w:ind w:left="720" w:firstLine="567"/>
        <w:jc w:val="both"/>
        <w:rPr>
          <w:sz w:val="24"/>
          <w:szCs w:val="24"/>
          <w:lang w:val="ru-RU"/>
        </w:rPr>
      </w:pPr>
      <w:r w:rsidRPr="00206FC2">
        <w:rPr>
          <w:sz w:val="24"/>
          <w:szCs w:val="24"/>
          <w:lang w:val="ru-RU"/>
        </w:rPr>
        <w:t xml:space="preserve">В 1960-1961 гг. преподавал в Вене, в </w:t>
      </w:r>
      <w:smartTag w:uri="urn:schemas-microsoft-com:office:smarttags" w:element="metricconverter">
        <w:smartTagPr>
          <w:attr w:name="ProductID" w:val="1963 г"/>
        </w:smartTagPr>
        <w:r w:rsidRPr="00206FC2">
          <w:rPr>
            <w:sz w:val="24"/>
            <w:szCs w:val="24"/>
            <w:lang w:val="ru-RU"/>
          </w:rPr>
          <w:t>1963 г</w:t>
        </w:r>
      </w:smartTag>
      <w:r w:rsidRPr="00206FC2">
        <w:rPr>
          <w:sz w:val="24"/>
          <w:szCs w:val="24"/>
          <w:lang w:val="ru-RU"/>
        </w:rPr>
        <w:t xml:space="preserve">. - в Граце, в </w:t>
      </w:r>
      <w:smartTag w:uri="urn:schemas-microsoft-com:office:smarttags" w:element="metricconverter">
        <w:smartTagPr>
          <w:attr w:name="ProductID" w:val="1965 г"/>
        </w:smartTagPr>
        <w:r w:rsidRPr="00206FC2">
          <w:rPr>
            <w:sz w:val="24"/>
            <w:szCs w:val="24"/>
            <w:lang w:val="ru-RU"/>
          </w:rPr>
          <w:t>1965 г</w:t>
        </w:r>
      </w:smartTag>
      <w:r w:rsidRPr="00206FC2">
        <w:rPr>
          <w:sz w:val="24"/>
          <w:szCs w:val="24"/>
          <w:lang w:val="ru-RU"/>
        </w:rPr>
        <w:t xml:space="preserve">. - в Мюнхене. Весной </w:t>
      </w:r>
      <w:smartTag w:uri="urn:schemas-microsoft-com:office:smarttags" w:element="metricconverter">
        <w:smartTagPr>
          <w:attr w:name="ProductID" w:val="1960 г"/>
        </w:smartTagPr>
        <w:r w:rsidRPr="00206FC2">
          <w:rPr>
            <w:sz w:val="24"/>
            <w:szCs w:val="24"/>
            <w:lang w:val="ru-RU"/>
          </w:rPr>
          <w:t>1960 г</w:t>
        </w:r>
      </w:smartTag>
      <w:r w:rsidRPr="00206FC2">
        <w:rPr>
          <w:sz w:val="24"/>
          <w:szCs w:val="24"/>
          <w:lang w:val="ru-RU"/>
        </w:rPr>
        <w:t>. Парижский Богословский институт присудил ему звание доктора богословия. В Нью-Йоркский период Арсеньев в летний период выезжает в Европу с чтением лекций по русской культуре и истории русской церкви</w:t>
      </w:r>
      <w:r>
        <w:rPr>
          <w:sz w:val="24"/>
          <w:szCs w:val="24"/>
          <w:lang w:val="ru-RU"/>
        </w:rPr>
        <w:t xml:space="preserve">. </w:t>
      </w:r>
      <w:r w:rsidRPr="00206FC2">
        <w:rPr>
          <w:sz w:val="24"/>
          <w:szCs w:val="24"/>
          <w:lang w:val="ru-RU"/>
        </w:rPr>
        <w:t xml:space="preserve">В 1963 году Арсеньев во Франции издает книгу </w:t>
      </w:r>
      <w:r w:rsidRPr="00206FC2">
        <w:rPr>
          <w:b/>
          <w:sz w:val="24"/>
          <w:szCs w:val="24"/>
          <w:lang w:val="ru-RU"/>
        </w:rPr>
        <w:t xml:space="preserve">«Русская набожность» </w:t>
      </w:r>
      <w:r w:rsidRPr="00206FC2">
        <w:rPr>
          <w:sz w:val="24"/>
          <w:szCs w:val="24"/>
          <w:lang w:val="ru-RU"/>
        </w:rPr>
        <w:t>(«</w:t>
      </w:r>
      <w:r w:rsidRPr="00206FC2">
        <w:rPr>
          <w:sz w:val="24"/>
          <w:szCs w:val="24"/>
        </w:rPr>
        <w:t>La</w:t>
      </w:r>
      <w:r w:rsidRPr="00206FC2">
        <w:rPr>
          <w:sz w:val="24"/>
          <w:szCs w:val="24"/>
          <w:lang w:val="ru-RU"/>
        </w:rPr>
        <w:t xml:space="preserve"> </w:t>
      </w:r>
      <w:r w:rsidRPr="00206FC2">
        <w:rPr>
          <w:sz w:val="24"/>
          <w:szCs w:val="24"/>
        </w:rPr>
        <w:t>piete</w:t>
      </w:r>
      <w:r w:rsidRPr="00206FC2">
        <w:rPr>
          <w:sz w:val="24"/>
          <w:szCs w:val="24"/>
          <w:lang w:val="ru-RU"/>
        </w:rPr>
        <w:t xml:space="preserve"> </w:t>
      </w:r>
      <w:r w:rsidRPr="00206FC2">
        <w:rPr>
          <w:sz w:val="24"/>
          <w:szCs w:val="24"/>
        </w:rPr>
        <w:t>russe</w:t>
      </w:r>
      <w:r w:rsidRPr="00206FC2">
        <w:rPr>
          <w:sz w:val="24"/>
          <w:szCs w:val="24"/>
          <w:lang w:val="ru-RU"/>
        </w:rPr>
        <w:t xml:space="preserve">», </w:t>
      </w:r>
      <w:r w:rsidRPr="00206FC2">
        <w:rPr>
          <w:sz w:val="24"/>
          <w:szCs w:val="24"/>
        </w:rPr>
        <w:t>Neuchatel</w:t>
      </w:r>
      <w:r w:rsidRPr="00206FC2">
        <w:rPr>
          <w:sz w:val="24"/>
          <w:szCs w:val="24"/>
          <w:lang w:val="ru-RU"/>
        </w:rPr>
        <w:t xml:space="preserve">). Он выделяет такую особенность России как  устремление к мессианизму. Мыслитель раскрывает духовную сторону жизни православного человека и Церкви в горении духа. Он обращается к проблеме форм веры, покаяния, значения литургии, к идее </w:t>
      </w:r>
      <w:r w:rsidRPr="00206FC2">
        <w:rPr>
          <w:iCs/>
          <w:sz w:val="24"/>
          <w:szCs w:val="24"/>
          <w:lang w:val="ru-RU"/>
        </w:rPr>
        <w:t>воскресения</w:t>
      </w:r>
      <w:r w:rsidRPr="00206FC2">
        <w:rPr>
          <w:i/>
          <w:sz w:val="24"/>
          <w:szCs w:val="24"/>
          <w:lang w:val="ru-RU"/>
        </w:rPr>
        <w:t>.</w:t>
      </w:r>
      <w:r w:rsidRPr="00206FC2">
        <w:rPr>
          <w:sz w:val="24"/>
          <w:szCs w:val="24"/>
          <w:lang w:val="ru-RU"/>
        </w:rPr>
        <w:t xml:space="preserve"> Как и в других трудах, в этой книге Арсеньев вновь обращается к образам праведников и праведниц Руси. Он открывает внутренний мир русских святых и Старцев (Оптина пустынь),  их просветляющее влияние на философов и писателей. «Религиозный  опыт, пишет Плетнев, - исключительно индивидуален. Многие отрекаются от него, от исканий по лености ума, теплохладности, и не спрашивают честно и строго самих себя: </w:t>
      </w:r>
      <w:r w:rsidRPr="00206FC2">
        <w:rPr>
          <w:i/>
          <w:sz w:val="24"/>
          <w:szCs w:val="24"/>
          <w:lang w:val="ru-RU"/>
        </w:rPr>
        <w:t>во что я</w:t>
      </w:r>
      <w:r w:rsidRPr="00206FC2">
        <w:rPr>
          <w:sz w:val="24"/>
          <w:szCs w:val="24"/>
          <w:lang w:val="ru-RU"/>
        </w:rPr>
        <w:t xml:space="preserve"> верю и </w:t>
      </w:r>
      <w:r w:rsidRPr="00206FC2">
        <w:rPr>
          <w:i/>
          <w:sz w:val="24"/>
          <w:szCs w:val="24"/>
          <w:lang w:val="ru-RU"/>
        </w:rPr>
        <w:t>почему я</w:t>
      </w:r>
      <w:r w:rsidRPr="00206FC2">
        <w:rPr>
          <w:sz w:val="24"/>
          <w:szCs w:val="24"/>
          <w:lang w:val="ru-RU"/>
        </w:rPr>
        <w:t xml:space="preserve"> верю. Н.С. не только верит, но и учит верить»</w:t>
      </w:r>
      <w:r w:rsidRPr="00206FC2">
        <w:rPr>
          <w:rStyle w:val="aa"/>
          <w:sz w:val="24"/>
          <w:szCs w:val="24"/>
          <w:lang w:val="ru-RU"/>
        </w:rPr>
        <w:footnoteReference w:id="212"/>
      </w:r>
      <w:r w:rsidRPr="00206FC2">
        <w:rPr>
          <w:sz w:val="24"/>
          <w:szCs w:val="24"/>
          <w:lang w:val="ru-RU"/>
        </w:rPr>
        <w:t xml:space="preserve">. </w:t>
      </w:r>
    </w:p>
    <w:p w:rsidR="00B02FE2" w:rsidRDefault="00B02FE2" w:rsidP="00B02FE2">
      <w:pPr>
        <w:ind w:left="720" w:firstLine="567"/>
        <w:jc w:val="both"/>
        <w:rPr>
          <w:sz w:val="24"/>
          <w:szCs w:val="24"/>
          <w:lang w:val="ru-RU"/>
        </w:rPr>
      </w:pPr>
      <w:r w:rsidRPr="00206FC2">
        <w:rPr>
          <w:sz w:val="24"/>
          <w:szCs w:val="24"/>
          <w:lang w:val="ru-RU"/>
        </w:rPr>
        <w:lastRenderedPageBreak/>
        <w:t xml:space="preserve">В 1966 году в Германии вышла книга Арсеньева на немецком языке  </w:t>
      </w:r>
      <w:r w:rsidRPr="00206FC2">
        <w:rPr>
          <w:b/>
          <w:sz w:val="24"/>
          <w:szCs w:val="24"/>
          <w:lang w:val="ru-RU"/>
        </w:rPr>
        <w:t>«Духовные судьбы русского народа»</w:t>
      </w:r>
      <w:r w:rsidRPr="00206FC2">
        <w:rPr>
          <w:sz w:val="24"/>
          <w:szCs w:val="24"/>
          <w:lang w:val="ru-RU"/>
        </w:rPr>
        <w:t xml:space="preserve"> </w:t>
      </w:r>
      <w:r w:rsidRPr="00206FC2">
        <w:rPr>
          <w:b/>
          <w:sz w:val="24"/>
          <w:szCs w:val="24"/>
          <w:lang w:val="ru-RU"/>
        </w:rPr>
        <w:t>(«</w:t>
      </w:r>
      <w:r w:rsidRPr="00206FC2">
        <w:rPr>
          <w:b/>
          <w:sz w:val="24"/>
          <w:szCs w:val="24"/>
        </w:rPr>
        <w:t>Die</w:t>
      </w:r>
      <w:r w:rsidRPr="00206FC2">
        <w:rPr>
          <w:b/>
          <w:sz w:val="24"/>
          <w:szCs w:val="24"/>
          <w:lang w:val="ru-RU"/>
        </w:rPr>
        <w:t xml:space="preserve"> </w:t>
      </w:r>
      <w:r w:rsidRPr="00206FC2">
        <w:rPr>
          <w:b/>
          <w:sz w:val="24"/>
          <w:szCs w:val="24"/>
        </w:rPr>
        <w:t>geistigen</w:t>
      </w:r>
      <w:r w:rsidRPr="00206FC2">
        <w:rPr>
          <w:b/>
          <w:sz w:val="24"/>
          <w:szCs w:val="24"/>
          <w:lang w:val="ru-RU"/>
        </w:rPr>
        <w:t xml:space="preserve"> </w:t>
      </w:r>
      <w:r w:rsidRPr="00206FC2">
        <w:rPr>
          <w:b/>
          <w:sz w:val="24"/>
          <w:szCs w:val="24"/>
        </w:rPr>
        <w:t>Schiksale</w:t>
      </w:r>
      <w:r w:rsidRPr="00206FC2">
        <w:rPr>
          <w:b/>
          <w:sz w:val="24"/>
          <w:szCs w:val="24"/>
          <w:lang w:val="ru-RU"/>
        </w:rPr>
        <w:t xml:space="preserve"> </w:t>
      </w:r>
      <w:r w:rsidRPr="00206FC2">
        <w:rPr>
          <w:b/>
          <w:sz w:val="24"/>
          <w:szCs w:val="24"/>
        </w:rPr>
        <w:t>des</w:t>
      </w:r>
      <w:r w:rsidRPr="00206FC2">
        <w:rPr>
          <w:b/>
          <w:sz w:val="24"/>
          <w:szCs w:val="24"/>
          <w:lang w:val="ru-RU"/>
        </w:rPr>
        <w:t xml:space="preserve"> </w:t>
      </w:r>
      <w:r w:rsidRPr="00206FC2">
        <w:rPr>
          <w:b/>
          <w:sz w:val="24"/>
          <w:szCs w:val="24"/>
        </w:rPr>
        <w:t>Russischen</w:t>
      </w:r>
      <w:r w:rsidRPr="00206FC2">
        <w:rPr>
          <w:b/>
          <w:sz w:val="24"/>
          <w:szCs w:val="24"/>
          <w:lang w:val="ru-RU"/>
        </w:rPr>
        <w:t xml:space="preserve"> </w:t>
      </w:r>
      <w:r w:rsidRPr="00206FC2">
        <w:rPr>
          <w:b/>
          <w:sz w:val="24"/>
          <w:szCs w:val="24"/>
        </w:rPr>
        <w:t>Volkes</w:t>
      </w:r>
      <w:r w:rsidRPr="00206FC2">
        <w:rPr>
          <w:b/>
          <w:sz w:val="24"/>
          <w:szCs w:val="24"/>
          <w:lang w:val="ru-RU"/>
        </w:rPr>
        <w:t>»,</w:t>
      </w:r>
      <w:r w:rsidRPr="00206FC2">
        <w:rPr>
          <w:sz w:val="24"/>
          <w:szCs w:val="24"/>
          <w:lang w:val="ru-RU"/>
        </w:rPr>
        <w:t xml:space="preserve"> </w:t>
      </w:r>
      <w:r w:rsidRPr="00206FC2">
        <w:rPr>
          <w:sz w:val="24"/>
          <w:szCs w:val="24"/>
        </w:rPr>
        <w:t>Styria</w:t>
      </w:r>
      <w:r w:rsidRPr="00206FC2">
        <w:rPr>
          <w:sz w:val="24"/>
          <w:szCs w:val="24"/>
          <w:lang w:val="ru-RU"/>
        </w:rPr>
        <w:t xml:space="preserve"> </w:t>
      </w:r>
      <w:r w:rsidRPr="00206FC2">
        <w:rPr>
          <w:sz w:val="24"/>
          <w:szCs w:val="24"/>
        </w:rPr>
        <w:t>Verlag</w:t>
      </w:r>
      <w:r w:rsidRPr="00206FC2">
        <w:rPr>
          <w:sz w:val="24"/>
          <w:szCs w:val="24"/>
          <w:lang w:val="ru-RU"/>
        </w:rPr>
        <w:t xml:space="preserve">). </w:t>
      </w:r>
    </w:p>
    <w:p w:rsidR="00B02FE2" w:rsidRDefault="00B02FE2" w:rsidP="00B02FE2">
      <w:pPr>
        <w:ind w:left="720" w:firstLine="567"/>
        <w:jc w:val="both"/>
        <w:rPr>
          <w:sz w:val="24"/>
          <w:szCs w:val="24"/>
          <w:lang w:val="ru-RU"/>
        </w:rPr>
      </w:pPr>
      <w:r>
        <w:rPr>
          <w:sz w:val="24"/>
          <w:szCs w:val="24"/>
          <w:lang w:val="ru-RU"/>
        </w:rPr>
        <w:t>«При обозрении поля вышедших в эмиграции монографических трудов по истории русской церкви, - писал С. Пушкарев, - мое внимание останавливается на пяти авторах: Н,С. Арсеньев, С.Н. Булгаков, Н. М. Зернов, Г.П. Федотов, Г.Ф. Флоровский. Я не знаю, в каком научно-иерархическом порядке надлежало бы расположить этих авторов, поэтом у располагаю их в алфавитном порядке.  Начиная с вышедшей в Берлине в 1926 году книги «Восточная церковь» (нем.),  Арсеньев подготовил и издал ряд ценных монографий по истории русской духовной культуры. По его убеждению, Православная церковь в ходе русской истории была главной движущей силой культурного развития русского народа. От нее он получил свой «позвоночник», духовное содержание и  смысл своей жизни. Высшее достижение русской культуры и духовной жизни, и русского художественного творчества связаны с этой духовной основой « О духовной судьбе русского народа (немец.) В этой книге он приводит примеры благочестия и самопожертвования. Автор – большой знаток и ценитель русской литературы, особенно поэзии»</w:t>
      </w:r>
      <w:r>
        <w:rPr>
          <w:rStyle w:val="aa"/>
          <w:sz w:val="24"/>
          <w:szCs w:val="24"/>
          <w:lang w:val="ru-RU"/>
        </w:rPr>
        <w:footnoteReference w:id="213"/>
      </w:r>
      <w:r>
        <w:rPr>
          <w:sz w:val="24"/>
          <w:szCs w:val="24"/>
          <w:lang w:val="ru-RU"/>
        </w:rPr>
        <w:t>.</w:t>
      </w:r>
    </w:p>
    <w:p w:rsidR="00B02FE2" w:rsidRPr="00206FC2" w:rsidRDefault="00B02FE2" w:rsidP="00B02FE2">
      <w:pPr>
        <w:ind w:left="720" w:firstLine="567"/>
        <w:jc w:val="both"/>
        <w:rPr>
          <w:sz w:val="24"/>
          <w:szCs w:val="24"/>
          <w:lang w:val="ru-RU"/>
        </w:rPr>
      </w:pPr>
      <w:r w:rsidRPr="00206FC2">
        <w:rPr>
          <w:sz w:val="24"/>
          <w:szCs w:val="24"/>
          <w:lang w:val="ru-RU"/>
        </w:rPr>
        <w:t>Арсеньев обращается ко времени после русско-японской воины, периоду Возрождения  экономики, культуры, искусства, философии в России, справедливо замечая, что судьба нации решается на духовной почве» («</w:t>
      </w:r>
      <w:r w:rsidRPr="00206FC2">
        <w:rPr>
          <w:sz w:val="24"/>
          <w:szCs w:val="24"/>
        </w:rPr>
        <w:t>Auf</w:t>
      </w:r>
      <w:r w:rsidRPr="00206FC2">
        <w:rPr>
          <w:sz w:val="24"/>
          <w:szCs w:val="24"/>
          <w:lang w:val="ru-RU"/>
        </w:rPr>
        <w:t xml:space="preserve"> </w:t>
      </w:r>
      <w:r w:rsidRPr="00206FC2">
        <w:rPr>
          <w:sz w:val="24"/>
          <w:szCs w:val="24"/>
        </w:rPr>
        <w:t>geistiger</w:t>
      </w:r>
      <w:r w:rsidRPr="00206FC2">
        <w:rPr>
          <w:sz w:val="24"/>
          <w:szCs w:val="24"/>
          <w:lang w:val="ru-RU"/>
        </w:rPr>
        <w:t xml:space="preserve"> </w:t>
      </w:r>
      <w:r w:rsidRPr="00206FC2">
        <w:rPr>
          <w:sz w:val="24"/>
          <w:szCs w:val="24"/>
        </w:rPr>
        <w:t>Ebene</w:t>
      </w:r>
      <w:r w:rsidRPr="00206FC2">
        <w:rPr>
          <w:sz w:val="24"/>
          <w:szCs w:val="24"/>
          <w:lang w:val="ru-RU"/>
        </w:rPr>
        <w:t>»). Для полета нации в истории есть два крыла: истинный патриотизм и Вера.</w:t>
      </w:r>
    </w:p>
    <w:p w:rsidR="00B02FE2" w:rsidRPr="00206FC2" w:rsidRDefault="00B02FE2" w:rsidP="00B02FE2">
      <w:pPr>
        <w:ind w:left="720" w:firstLine="567"/>
        <w:jc w:val="both"/>
        <w:rPr>
          <w:sz w:val="24"/>
          <w:szCs w:val="24"/>
          <w:lang w:val="ru-RU"/>
        </w:rPr>
      </w:pPr>
      <w:r w:rsidRPr="00206FC2">
        <w:rPr>
          <w:sz w:val="24"/>
          <w:szCs w:val="24"/>
          <w:lang w:val="ru-RU"/>
        </w:rPr>
        <w:t>Р. Плетнев отмечает актуальность мыслей Арсеньева для современной России, где стремление веровать заменяется партийностью. Но Традиция, Вера, Культура внутренне неразделимы, и «если насилие и злоба разрушили это внутреннее соединение,  общество звереет»</w:t>
      </w:r>
      <w:r w:rsidRPr="00206FC2">
        <w:rPr>
          <w:rStyle w:val="aa"/>
          <w:sz w:val="24"/>
          <w:szCs w:val="24"/>
          <w:lang w:val="ru-RU"/>
        </w:rPr>
        <w:footnoteReference w:id="214"/>
      </w:r>
      <w:r w:rsidRPr="00206FC2">
        <w:rPr>
          <w:sz w:val="24"/>
          <w:szCs w:val="24"/>
          <w:lang w:val="ru-RU"/>
        </w:rPr>
        <w:t>.</w:t>
      </w:r>
    </w:p>
    <w:p w:rsidR="00B02FE2" w:rsidRPr="00206FC2" w:rsidRDefault="00B02FE2" w:rsidP="00B02FE2">
      <w:pPr>
        <w:ind w:left="720" w:firstLine="567"/>
        <w:jc w:val="both"/>
        <w:rPr>
          <w:sz w:val="24"/>
          <w:szCs w:val="24"/>
          <w:lang w:val="ru-RU"/>
        </w:rPr>
      </w:pPr>
    </w:p>
    <w:p w:rsidR="00B02FE2" w:rsidRPr="00206FC2" w:rsidRDefault="00B02FE2" w:rsidP="00B02FE2">
      <w:pPr>
        <w:ind w:left="720" w:firstLine="567"/>
        <w:jc w:val="both"/>
        <w:rPr>
          <w:sz w:val="24"/>
          <w:szCs w:val="24"/>
          <w:lang w:val="ru-RU"/>
        </w:rPr>
      </w:pPr>
      <w:r w:rsidRPr="00206FC2">
        <w:rPr>
          <w:sz w:val="24"/>
          <w:szCs w:val="24"/>
          <w:lang w:val="ru-RU"/>
        </w:rPr>
        <w:t>В 1</w:t>
      </w:r>
      <w:r>
        <w:rPr>
          <w:sz w:val="24"/>
          <w:szCs w:val="24"/>
          <w:lang w:val="ru-RU"/>
        </w:rPr>
        <w:t>966 году в Брю</w:t>
      </w:r>
      <w:r w:rsidRPr="00206FC2">
        <w:rPr>
          <w:sz w:val="24"/>
          <w:szCs w:val="24"/>
          <w:lang w:val="ru-RU"/>
        </w:rPr>
        <w:t>сселе выходит в печать книга</w:t>
      </w:r>
      <w:r w:rsidRPr="00206FC2">
        <w:rPr>
          <w:b/>
          <w:sz w:val="24"/>
          <w:szCs w:val="24"/>
          <w:lang w:val="ru-RU"/>
        </w:rPr>
        <w:t xml:space="preserve"> «О жизни Преизбыточествующей»</w:t>
      </w:r>
      <w:r w:rsidRPr="00206FC2">
        <w:rPr>
          <w:sz w:val="24"/>
          <w:szCs w:val="24"/>
          <w:lang w:val="ru-RU"/>
        </w:rPr>
        <w:t>, где Арсеньев определяет смысл жизни, цель жизни, духовную «соль» как веру: «Человек прикасается внутри своего «я» к источнику, который отнюдь не тождествен с его существом, а вытекает из иных – дивных, неисследованных глубин по ту сторону нашего «я» и всего нашего существования… От внутреннего «питания» души зависит и вся ее судьба».</w:t>
      </w:r>
      <w:r w:rsidRPr="00206FC2">
        <w:rPr>
          <w:rStyle w:val="aa"/>
          <w:sz w:val="24"/>
          <w:szCs w:val="24"/>
          <w:lang w:val="ru-RU"/>
        </w:rPr>
        <w:footnoteReference w:id="215"/>
      </w:r>
      <w:r w:rsidRPr="00206FC2">
        <w:rPr>
          <w:sz w:val="24"/>
          <w:szCs w:val="24"/>
          <w:lang w:val="ru-RU"/>
        </w:rPr>
        <w:t xml:space="preserve"> Высочайшей ценностью человеческого бытия Арсеньев считает причастность личности к окружающей жизни, бытовому укладу и культурной традиции народа, то есть к онтологическим основам мира. Он связывает всечеловеческое в системе ценностей мировой культуры с конкретно-индивидуальным. Глубоко национальное и является всечеловеческим: «Ценности культуры - конкретны. То, что является наиболее общечеловеческим из ценностей культуры, вместе с тем теснейшим образом связано с данной конкретной обстановкой, с данным народом,  с яркими чертами его окружения, психологии, быта. В величайших ценностях культуры великого народа общечеловеческое и конкретно-индивидуальное, характерное именно для этого народа, связаны неразрывно»</w:t>
      </w:r>
      <w:r w:rsidRPr="00206FC2">
        <w:rPr>
          <w:rStyle w:val="aa"/>
          <w:sz w:val="24"/>
          <w:szCs w:val="24"/>
          <w:lang w:val="ru-RU"/>
        </w:rPr>
        <w:footnoteReference w:id="216"/>
      </w:r>
      <w:r w:rsidRPr="00206FC2">
        <w:rPr>
          <w:sz w:val="24"/>
          <w:szCs w:val="24"/>
          <w:lang w:val="ru-RU"/>
        </w:rPr>
        <w:t xml:space="preserve">. </w:t>
      </w:r>
    </w:p>
    <w:p w:rsidR="00B02FE2" w:rsidRDefault="00B02FE2" w:rsidP="00B02FE2">
      <w:pPr>
        <w:ind w:left="720" w:firstLine="567"/>
        <w:jc w:val="both"/>
        <w:rPr>
          <w:sz w:val="24"/>
          <w:szCs w:val="24"/>
          <w:lang w:val="ru-RU"/>
        </w:rPr>
      </w:pPr>
      <w:r w:rsidRPr="00206FC2">
        <w:rPr>
          <w:sz w:val="24"/>
          <w:szCs w:val="24"/>
          <w:lang w:val="ru-RU"/>
        </w:rPr>
        <w:t xml:space="preserve">Творчество, по Арсеньеву, - важнейшее начало человеческого бытия. Творческая деятельность – это обогащение и преображение уже наличествующего. При этом понимание культуры, духовных ценностей – это уже «есть участие, хотя бы и самое скромное в живом потоке культурного творчества… Поэтому </w:t>
      </w:r>
      <w:r w:rsidRPr="00206FC2">
        <w:rPr>
          <w:sz w:val="24"/>
          <w:szCs w:val="24"/>
          <w:lang w:val="ru-RU"/>
        </w:rPr>
        <w:lastRenderedPageBreak/>
        <w:t>подлинная культурная традиция была всегда школой подвига, школой мужественного усилия»</w:t>
      </w:r>
      <w:r w:rsidRPr="00206FC2">
        <w:rPr>
          <w:rStyle w:val="aa"/>
          <w:sz w:val="24"/>
          <w:szCs w:val="24"/>
          <w:lang w:val="ru-RU"/>
        </w:rPr>
        <w:footnoteReference w:id="217"/>
      </w:r>
      <w:r w:rsidRPr="00206FC2">
        <w:rPr>
          <w:sz w:val="24"/>
          <w:szCs w:val="24"/>
          <w:lang w:val="ru-RU"/>
        </w:rPr>
        <w:t xml:space="preserve"> И мистик, и реалист, Арсеньев пишет: «Есть глубины, которых издалека изредка касается человек. Они запрятаны, или, вернее, они близко, но человек от них прячется и ищет, намеренно или бессознательно, всяких преград и средостения между собой и ими. Они его влекут вместе с тем, он знает, он чувствует, что есть какая-то основа, какой-то «задний фон», - более того, что-то подлинно существующее, что не проходит. Он не «знанием» знает, что это есть, но потому, что вся его жизнь опирается на это, поддерживается этим, пронизана бесчисленными встречами с этим… Смысл жизни дается этими встречами. Ими определяется ценность жизни»</w:t>
      </w:r>
      <w:r w:rsidRPr="00206FC2">
        <w:rPr>
          <w:rStyle w:val="aa"/>
          <w:sz w:val="24"/>
          <w:szCs w:val="24"/>
          <w:lang w:val="ru-RU"/>
        </w:rPr>
        <w:footnoteReference w:id="218"/>
      </w:r>
      <w:r w:rsidRPr="00206FC2">
        <w:rPr>
          <w:sz w:val="24"/>
          <w:szCs w:val="24"/>
          <w:lang w:val="ru-RU"/>
        </w:rPr>
        <w:t>. И сама личность человека обогащается такими встречами, от этого «внутреннего питания души» зависит судьба человека.</w:t>
      </w:r>
    </w:p>
    <w:p w:rsidR="00B02FE2" w:rsidRPr="00206FC2" w:rsidRDefault="00B02FE2" w:rsidP="00B02FE2">
      <w:pPr>
        <w:ind w:left="720" w:firstLine="567"/>
        <w:jc w:val="both"/>
        <w:rPr>
          <w:sz w:val="24"/>
          <w:szCs w:val="24"/>
          <w:lang w:val="ru-RU"/>
        </w:rPr>
      </w:pPr>
      <w:r>
        <w:rPr>
          <w:sz w:val="24"/>
          <w:szCs w:val="24"/>
          <w:lang w:val="ru-RU"/>
        </w:rPr>
        <w:t>«Эта книга, - писал Биншток, - о духовных исканиях человечества, о сиротстве и усыновлении. Арсеньев видит историю человечества как путь непрерывного духовного томления о непреходящем. Единственный возможный выход из этого Арсеньев видит в духовном дерзновении. Как это созвучно духовному настроению современной России, ибо страшны не выкрики шумных  агитаторов, а именно недосягаемость, отдаленность Бога. В осмыслении страдания, объединяющего нас  с Богом, видит Арсеньев смысл жизни во Христе. Книги Арсеньев анужны читателю – они свидетельствуют о пути, которым просвещенный человек идет к Евангелию».</w:t>
      </w:r>
      <w:r>
        <w:rPr>
          <w:rStyle w:val="aa"/>
          <w:sz w:val="24"/>
          <w:szCs w:val="24"/>
          <w:lang w:val="ru-RU"/>
        </w:rPr>
        <w:footnoteReference w:id="219"/>
      </w:r>
    </w:p>
    <w:p w:rsidR="00B02FE2" w:rsidRPr="00206FC2" w:rsidRDefault="00B02FE2" w:rsidP="00B02FE2">
      <w:pPr>
        <w:ind w:left="720" w:firstLine="567"/>
        <w:jc w:val="both"/>
        <w:rPr>
          <w:sz w:val="24"/>
          <w:szCs w:val="24"/>
          <w:lang w:val="ru-RU"/>
        </w:rPr>
      </w:pPr>
      <w:r w:rsidRPr="00206FC2">
        <w:rPr>
          <w:sz w:val="24"/>
          <w:szCs w:val="24"/>
          <w:lang w:val="ru-RU"/>
        </w:rPr>
        <w:t xml:space="preserve">В 1974 году в Мадриде вышла небольшая, но поражающая своей философской глубиной книга Арсеньева  </w:t>
      </w:r>
      <w:r w:rsidRPr="00206FC2">
        <w:rPr>
          <w:b/>
          <w:sz w:val="24"/>
          <w:szCs w:val="24"/>
          <w:lang w:val="ru-RU"/>
        </w:rPr>
        <w:t>«О красоте в мире»</w:t>
      </w:r>
      <w:r w:rsidRPr="00206FC2">
        <w:rPr>
          <w:sz w:val="24"/>
          <w:szCs w:val="24"/>
          <w:lang w:val="ru-RU"/>
        </w:rPr>
        <w:t>. Связующим звеном, по Арсеньеву, между земным и небесным является Красота в ее «духоносных и светлых проявлениях». «Духовная красота мира и надмирного», «прсветление тварного, земного… лучами свыше – одна из центральных проблем человечества». Значение красоты, по Арсеньеву, не только утешительное, но прежде всего «будящее».</w:t>
      </w:r>
    </w:p>
    <w:p w:rsidR="00B02FE2" w:rsidRPr="00206FC2" w:rsidRDefault="00B02FE2" w:rsidP="00B02FE2">
      <w:pPr>
        <w:ind w:left="720" w:firstLine="567"/>
        <w:jc w:val="both"/>
        <w:rPr>
          <w:sz w:val="24"/>
          <w:szCs w:val="24"/>
          <w:lang w:val="ru-RU"/>
        </w:rPr>
      </w:pPr>
      <w:r w:rsidRPr="00206FC2">
        <w:rPr>
          <w:sz w:val="24"/>
          <w:szCs w:val="24"/>
          <w:lang w:val="ru-RU"/>
        </w:rPr>
        <w:t xml:space="preserve">Также в 1974 году вышла книга Арсеньева </w:t>
      </w:r>
      <w:r w:rsidRPr="00206FC2">
        <w:rPr>
          <w:b/>
          <w:sz w:val="24"/>
          <w:szCs w:val="24"/>
          <w:lang w:val="ru-RU"/>
        </w:rPr>
        <w:t>«Дары и встречи жизненного пути»,</w:t>
      </w:r>
      <w:r w:rsidRPr="00206FC2">
        <w:rPr>
          <w:sz w:val="24"/>
          <w:szCs w:val="24"/>
          <w:lang w:val="ru-RU"/>
        </w:rPr>
        <w:t xml:space="preserve"> изданная во Франкфурте-на-Майне, - книга воспоминаний и попытка объяснить свою позицию в жизни, свои взгляды на нее. «Еще несколько слов о моих философских исканиях и борениях, о философской «самозащите», связанной как раз с моей любовью к живой конкретной действительности и красоте мира и жизни и с моим нарастающим интересом к проблеме преображения мира и твари, с моей верой в возможность этого преображения. Это выразилось, между прочим, в моем внутреннем отпоре против Канта и моем неприятии кантовской философии и особенно кантовской теории познания. Отказаться от некоторой внутренней связи между миром «вещей в себе» и теми ощущениями и восприятиями, которые возникают в нашей душе при нашем столкновении, нашем общении с окружающим миром, казалось мне невозможным, даже чудовищным. Отказ от всей красоты мира, от всей яркости мироздания, как от абслютно необоснованной в истинной реальности вещей, как от плода всечеловеческой неизбежной коллективной самоиллюзии, не имеющей никакого – повторяю – никакого корня, никакой основы в истинном бытии, которое абсолютно чуждо всем нашим восприятиям и впечатлениям, не могущим дать даже малейшего намека на то, что истинно существует, - эта теория казалась мне абсолютно неприемлемой, противожизненной и не имеющей разумного основания. Пусть наша картина мира искажена, неточна, слаба, неясна, деффективна, пусть мы стоим перед великой, превозмогающей Тайной вещей, Тайной Истинного Бытия, но что-то от этого </w:t>
      </w:r>
      <w:r w:rsidRPr="00206FC2">
        <w:rPr>
          <w:sz w:val="24"/>
          <w:szCs w:val="24"/>
          <w:lang w:val="ru-RU"/>
        </w:rPr>
        <w:lastRenderedPageBreak/>
        <w:t xml:space="preserve">Исконного Бытия должно ведь просачиваться в мир – хотя бы намеком, хотя бы отражением дальним, несовершенным, искаженным и искажающим, но все же дающим какое-то смутное, зачаточное представление о том, что – по ту сторону, что есть Живой Источник всякой жизни. Вот для этого Живого Источника жизни, как-то отражающегося в творениях, или, по крайней мере, в жажде Творения по Нему, не было собственно места в концепции Канта. Его гносиология и теоретическая философия была как бы убийством красоты мира, отказом от луча света, теплящегося в творении. Поэтому я энергично боролся с кантовской философией. </w:t>
      </w:r>
    </w:p>
    <w:p w:rsidR="00B02FE2" w:rsidRPr="00206FC2" w:rsidRDefault="00B02FE2" w:rsidP="00B02FE2">
      <w:pPr>
        <w:ind w:left="720" w:firstLine="567"/>
        <w:jc w:val="both"/>
        <w:rPr>
          <w:sz w:val="24"/>
          <w:szCs w:val="24"/>
          <w:lang w:val="ru-RU"/>
        </w:rPr>
      </w:pPr>
      <w:r w:rsidRPr="00206FC2">
        <w:rPr>
          <w:sz w:val="24"/>
          <w:szCs w:val="24"/>
          <w:lang w:val="ru-RU"/>
        </w:rPr>
        <w:t xml:space="preserve">… Я понимал, читая историю философской мысли в Германии, какое давящее, безотрадное, всеразрушающее впечатление могла произвести эта философия на молодые умы. Она сыграла роль в решении знаменитого драматурга фон Клейста покончить жизнь самоубийством (что нам может представляться даже странным). Недаром Канта называли тогда </w:t>
      </w:r>
      <w:r w:rsidRPr="00206FC2">
        <w:rPr>
          <w:sz w:val="24"/>
          <w:szCs w:val="24"/>
          <w:lang w:val="de-DE"/>
        </w:rPr>
        <w:t>„Der alles zermalmende Kant“</w:t>
      </w:r>
      <w:r w:rsidRPr="00206FC2">
        <w:rPr>
          <w:sz w:val="24"/>
          <w:szCs w:val="24"/>
          <w:lang w:val="ru-RU"/>
        </w:rPr>
        <w:t>. Внутрення</w:t>
      </w:r>
      <w:r>
        <w:rPr>
          <w:sz w:val="24"/>
          <w:szCs w:val="24"/>
          <w:lang w:val="ru-RU"/>
        </w:rPr>
        <w:t>я</w:t>
      </w:r>
      <w:r w:rsidRPr="00206FC2">
        <w:rPr>
          <w:sz w:val="24"/>
          <w:szCs w:val="24"/>
          <w:lang w:val="ru-RU"/>
        </w:rPr>
        <w:t xml:space="preserve"> полемика моя с Кантом совпадала у меня с восприятием огромной духовной ценности истинной, незапятнанной Красоты. И эта Красота имеется в мире, пусть несовершенная, в зачаточном виде. Но она указывает путь дальше – к Глубинам Жизни»</w:t>
      </w:r>
      <w:r w:rsidRPr="00206FC2">
        <w:rPr>
          <w:rStyle w:val="aa"/>
          <w:sz w:val="24"/>
          <w:szCs w:val="24"/>
          <w:lang w:val="ru-RU"/>
        </w:rPr>
        <w:footnoteReference w:id="220"/>
      </w:r>
      <w:r w:rsidRPr="00206FC2">
        <w:rPr>
          <w:sz w:val="24"/>
          <w:szCs w:val="24"/>
          <w:lang w:val="ru-RU"/>
        </w:rPr>
        <w:t>.</w:t>
      </w:r>
      <w:r>
        <w:rPr>
          <w:sz w:val="24"/>
          <w:szCs w:val="24"/>
          <w:lang w:val="ru-RU"/>
        </w:rPr>
        <w:t xml:space="preserve"> 13 очерков этой книг – своеобразная духовная и душевная автобиография Арсеньева. Здесь он дал свою оценку роли и духовному служению русской эмиграции, трудов А.Хомякова, В Кожевникова, князя С. Трубецкого, С. Франка. « В книге влечет читателя, - писал Р. Плетнев, - чистота светлой печали, истинно благодарное Богу сердце, некая примиряющая нас со всем грустно-тревожным в жизни благостность. Он умеет быть благодарным и окружающей природе, и добрым людям нашего лихолетья, и мудрецам русским, и иноземным. Боже, говоришь себе, какой же я неблагодарный! И мне светил новый Завет и отцы церкви, И Н. Лосский, и А. Хомяков, и С. Франк, и В. Шпенглер, И Достоевский, И Пушкин. Кажется восторгался, кое-что постиг, а благодарности, умиления-то почти и не было. Ему учит Арсеньев. Вот и спасибо! Смысл бытия в служении тому, что не проходит, а вечно пребывает в виде духовной и духоносной традиции. Ей и посвящена жизнь Арсеньева, его книги, его речи, его поэзия. Это свидетельство жизнью, словом, и делом о Непреходящем, Вечном в истории и душе человека».</w:t>
      </w:r>
      <w:r>
        <w:rPr>
          <w:rStyle w:val="aa"/>
          <w:sz w:val="24"/>
          <w:szCs w:val="24"/>
          <w:lang w:val="ru-RU"/>
        </w:rPr>
        <w:footnoteReference w:id="221"/>
      </w:r>
    </w:p>
    <w:p w:rsidR="00B02FE2" w:rsidRPr="00206FC2" w:rsidRDefault="00B02FE2" w:rsidP="00B02FE2">
      <w:pPr>
        <w:ind w:left="540" w:firstLine="567"/>
        <w:jc w:val="both"/>
        <w:rPr>
          <w:sz w:val="24"/>
          <w:szCs w:val="24"/>
          <w:lang w:val="ru-RU"/>
        </w:rPr>
      </w:pPr>
    </w:p>
    <w:p w:rsidR="00B02FE2" w:rsidRPr="00206FC2" w:rsidRDefault="00B02FE2" w:rsidP="00B02FE2">
      <w:pPr>
        <w:ind w:left="540"/>
        <w:jc w:val="center"/>
        <w:rPr>
          <w:b/>
          <w:bCs/>
          <w:sz w:val="24"/>
          <w:szCs w:val="24"/>
          <w:lang w:val="ru-RU"/>
        </w:rPr>
      </w:pPr>
      <w:r w:rsidRPr="00206FC2">
        <w:rPr>
          <w:b/>
          <w:bCs/>
          <w:sz w:val="24"/>
          <w:szCs w:val="24"/>
          <w:lang w:val="ru-RU"/>
        </w:rPr>
        <w:t>Поэтическое творчество</w:t>
      </w:r>
    </w:p>
    <w:p w:rsidR="00B02FE2" w:rsidRPr="00206FC2" w:rsidRDefault="00B02FE2" w:rsidP="00B02FE2">
      <w:pPr>
        <w:ind w:left="540"/>
        <w:jc w:val="center"/>
        <w:rPr>
          <w:b/>
          <w:bCs/>
          <w:sz w:val="24"/>
          <w:szCs w:val="24"/>
          <w:lang w:val="ru-RU"/>
        </w:rPr>
      </w:pPr>
    </w:p>
    <w:p w:rsidR="00B02FE2" w:rsidRPr="00206FC2" w:rsidRDefault="00B02FE2" w:rsidP="00B02FE2">
      <w:pPr>
        <w:ind w:left="720" w:firstLine="720"/>
        <w:rPr>
          <w:lang w:val="ru-RU"/>
        </w:rPr>
      </w:pPr>
      <w:r w:rsidRPr="00206FC2">
        <w:rPr>
          <w:lang w:val="ru-RU"/>
        </w:rPr>
        <w:t xml:space="preserve"> </w:t>
      </w:r>
    </w:p>
    <w:p w:rsidR="00B02FE2" w:rsidRPr="00206FC2" w:rsidRDefault="00B02FE2" w:rsidP="00B02FE2">
      <w:pPr>
        <w:pStyle w:val="Normal"/>
        <w:ind w:left="720" w:firstLine="900"/>
        <w:rPr>
          <w:bCs/>
          <w:szCs w:val="24"/>
        </w:rPr>
      </w:pPr>
      <w:r w:rsidRPr="00206FC2">
        <w:rPr>
          <w:szCs w:val="24"/>
        </w:rPr>
        <w:t>Н.С. Арсеньев – своеобразный, оригинальный поэт-мистик. Перу его принадлежат пять небольших сборников стихотворений. Книга «</w:t>
      </w:r>
      <w:r w:rsidRPr="00206FC2">
        <w:rPr>
          <w:b/>
          <w:szCs w:val="24"/>
        </w:rPr>
        <w:t>Безбрежное сияние</w:t>
      </w:r>
      <w:r w:rsidRPr="00206FC2">
        <w:rPr>
          <w:szCs w:val="24"/>
        </w:rPr>
        <w:t xml:space="preserve"> (Мюнхен, 1955; 2-е изд. – Мюнхен, 1965, 3-е изд. – Нью-Йорк, 1972),</w:t>
      </w:r>
      <w:r w:rsidRPr="00206FC2">
        <w:rPr>
          <w:b/>
          <w:szCs w:val="24"/>
        </w:rPr>
        <w:t xml:space="preserve"> </w:t>
      </w:r>
      <w:r w:rsidRPr="00206FC2">
        <w:rPr>
          <w:bCs/>
          <w:szCs w:val="24"/>
        </w:rPr>
        <w:t xml:space="preserve">как видим, трижды переиздавалась. </w:t>
      </w:r>
    </w:p>
    <w:p w:rsidR="00B02FE2" w:rsidRPr="00B91ADD" w:rsidRDefault="00B02FE2" w:rsidP="00B02FE2">
      <w:pPr>
        <w:ind w:left="720" w:firstLine="720"/>
        <w:rPr>
          <w:sz w:val="24"/>
          <w:szCs w:val="24"/>
          <w:lang w:val="ru-RU"/>
        </w:rPr>
      </w:pPr>
      <w:r w:rsidRPr="00B02FE2">
        <w:rPr>
          <w:bCs/>
          <w:sz w:val="24"/>
          <w:szCs w:val="24"/>
          <w:lang w:val="ru-RU"/>
        </w:rPr>
        <w:t>«</w:t>
      </w:r>
      <w:r w:rsidRPr="00B02FE2">
        <w:rPr>
          <w:b/>
          <w:sz w:val="24"/>
          <w:szCs w:val="24"/>
          <w:lang w:val="ru-RU"/>
        </w:rPr>
        <w:t xml:space="preserve">Девять стихотворений» </w:t>
      </w:r>
      <w:r w:rsidRPr="00B02FE2">
        <w:rPr>
          <w:sz w:val="24"/>
          <w:szCs w:val="24"/>
          <w:lang w:val="ru-RU"/>
        </w:rPr>
        <w:t>(Нью-Йорк, 1974), «</w:t>
      </w:r>
      <w:r w:rsidRPr="00B02FE2">
        <w:rPr>
          <w:b/>
          <w:sz w:val="24"/>
          <w:szCs w:val="24"/>
          <w:lang w:val="ru-RU"/>
        </w:rPr>
        <w:t>Отблески»</w:t>
      </w:r>
      <w:r w:rsidRPr="00B02FE2">
        <w:rPr>
          <w:sz w:val="24"/>
          <w:szCs w:val="24"/>
          <w:lang w:val="ru-RU"/>
        </w:rPr>
        <w:t xml:space="preserve"> (Франкфурт-на-Майне, 1976),</w:t>
      </w:r>
      <w:r w:rsidRPr="00B02FE2">
        <w:rPr>
          <w:b/>
          <w:sz w:val="24"/>
          <w:szCs w:val="24"/>
          <w:lang w:val="ru-RU"/>
        </w:rPr>
        <w:t xml:space="preserve"> «Близкая даль» </w:t>
      </w:r>
      <w:r w:rsidRPr="00B02FE2">
        <w:rPr>
          <w:sz w:val="24"/>
          <w:szCs w:val="24"/>
          <w:lang w:val="ru-RU"/>
        </w:rPr>
        <w:t xml:space="preserve">(Франкфурт-на-Майне, 1977), </w:t>
      </w:r>
      <w:r w:rsidRPr="00B02FE2">
        <w:rPr>
          <w:b/>
          <w:bCs/>
          <w:sz w:val="24"/>
          <w:szCs w:val="24"/>
          <w:lang w:val="ru-RU"/>
        </w:rPr>
        <w:t>«Прорывы» (</w:t>
      </w:r>
      <w:r w:rsidRPr="00B02FE2">
        <w:rPr>
          <w:sz w:val="24"/>
          <w:szCs w:val="24"/>
          <w:lang w:val="ru-RU"/>
        </w:rPr>
        <w:t xml:space="preserve">Франкфурт-на-Майне, 1977) – изданы в последние три года жизни Николая Сергеевича. </w:t>
      </w:r>
      <w:r w:rsidRPr="00B91ADD">
        <w:rPr>
          <w:sz w:val="24"/>
          <w:szCs w:val="24"/>
          <w:lang w:val="ru-RU"/>
        </w:rPr>
        <w:t>Самое раннее стихотворение в этих сборниках датировано 1904-м годом, самое позднее – 1974-м. «Писать об Арсеньеве и легко, и очень трудно, - вспоминал Р. Плетнев. - Легко потому, что он написал много и даже о своём духовном росте, о своей духовной эстетике, а трудно - по обилию мыслей учёного, по глубоко-разносторонней эрудиции и по многогранности его, он же тонкий поэт»</w:t>
      </w:r>
      <w:r w:rsidRPr="00B91ADD">
        <w:rPr>
          <w:rStyle w:val="aa"/>
          <w:sz w:val="24"/>
          <w:szCs w:val="24"/>
          <w:lang w:val="ru-RU"/>
        </w:rPr>
        <w:footnoteReference w:id="222"/>
      </w:r>
      <w:r w:rsidRPr="00B91ADD">
        <w:rPr>
          <w:sz w:val="24"/>
          <w:szCs w:val="24"/>
          <w:lang w:val="ru-RU"/>
        </w:rPr>
        <w:t>.</w:t>
      </w:r>
    </w:p>
    <w:p w:rsidR="00B02FE2" w:rsidRPr="00B91ADD" w:rsidRDefault="00B02FE2" w:rsidP="00B02FE2">
      <w:pPr>
        <w:ind w:left="720" w:firstLine="720"/>
        <w:rPr>
          <w:sz w:val="24"/>
          <w:szCs w:val="24"/>
          <w:lang w:val="ru-RU"/>
        </w:rPr>
      </w:pPr>
      <w:r w:rsidRPr="00B91ADD">
        <w:rPr>
          <w:sz w:val="24"/>
          <w:szCs w:val="24"/>
          <w:lang w:val="ru-RU"/>
        </w:rPr>
        <w:lastRenderedPageBreak/>
        <w:t xml:space="preserve">Несколько лет ушло у автора этой книги на поиски стихов Николая Сергеевича. </w:t>
      </w:r>
      <w:r w:rsidRPr="00F4480C">
        <w:rPr>
          <w:sz w:val="24"/>
          <w:szCs w:val="24"/>
          <w:lang w:val="ru-RU"/>
        </w:rPr>
        <w:t>И вот перва</w:t>
      </w:r>
      <w:r>
        <w:rPr>
          <w:sz w:val="24"/>
          <w:szCs w:val="24"/>
          <w:lang w:val="ru-RU"/>
        </w:rPr>
        <w:t>я встреча с поэзией Арсеньева. В</w:t>
      </w:r>
      <w:r w:rsidRPr="00F4480C">
        <w:rPr>
          <w:sz w:val="24"/>
          <w:szCs w:val="24"/>
          <w:lang w:val="ru-RU"/>
        </w:rPr>
        <w:t xml:space="preserve"> архиве русского зарубежья Дома М.Цветаевой в Москве я нахожу первую книгу. На сборнике «Безбрежное сияние», изданном в Нью-Йорке, на титульном листе </w:t>
      </w:r>
      <w:r>
        <w:rPr>
          <w:sz w:val="24"/>
          <w:szCs w:val="24"/>
          <w:lang w:val="ru-RU"/>
        </w:rPr>
        <w:t xml:space="preserve">- </w:t>
      </w:r>
      <w:r w:rsidRPr="00F4480C">
        <w:rPr>
          <w:sz w:val="24"/>
          <w:szCs w:val="24"/>
          <w:lang w:val="ru-RU"/>
        </w:rPr>
        <w:t>дарственная надпись Арсеньева: «Милому Вадиму Яворскому и Наталии Юлиановне Яворской с искренней преданностью от автора».</w:t>
      </w:r>
      <w:r>
        <w:rPr>
          <w:rStyle w:val="aa"/>
          <w:sz w:val="24"/>
          <w:szCs w:val="24"/>
        </w:rPr>
        <w:footnoteReference w:id="223"/>
      </w:r>
    </w:p>
    <w:p w:rsidR="00B02FE2" w:rsidRPr="00206FC2" w:rsidRDefault="00B02FE2" w:rsidP="00B02FE2">
      <w:pPr>
        <w:pStyle w:val="Normal"/>
        <w:ind w:left="720" w:firstLine="360"/>
        <w:rPr>
          <w:szCs w:val="24"/>
        </w:rPr>
      </w:pPr>
      <w:r w:rsidRPr="00206FC2">
        <w:rPr>
          <w:szCs w:val="24"/>
        </w:rPr>
        <w:t>О чем хотел сказать поэт Арсеньев?</w:t>
      </w:r>
      <w:r>
        <w:rPr>
          <w:szCs w:val="24"/>
        </w:rPr>
        <w:t xml:space="preserve"> О жажде Бога, Правды Божией, и служении ей. Истину, которую он искал и жаждал, пытался выразить в поэтических строчках, потому что считал, что только в стихах ее можно выразить наиболее совершенным способом, дать своему читателю «чувство смысла».</w:t>
      </w:r>
    </w:p>
    <w:p w:rsidR="00B02FE2" w:rsidRPr="00206FC2" w:rsidRDefault="00B02FE2" w:rsidP="00B02FE2">
      <w:pPr>
        <w:ind w:left="540" w:firstLine="540"/>
        <w:jc w:val="both"/>
        <w:rPr>
          <w:sz w:val="24"/>
          <w:szCs w:val="24"/>
          <w:lang w:val="ru-RU"/>
        </w:rPr>
      </w:pPr>
      <w:r w:rsidRPr="00206FC2">
        <w:rPr>
          <w:sz w:val="24"/>
          <w:szCs w:val="24"/>
          <w:lang w:val="ru-RU"/>
        </w:rPr>
        <w:t xml:space="preserve">Плетнев писал: «В стихах Н.С. возлюбленная Тишина». Будучи религиозно одаренным человеком, он знал о Молчании как возможности просветления разума и сердца: </w:t>
      </w:r>
    </w:p>
    <w:p w:rsidR="00B02FE2" w:rsidRPr="00206FC2" w:rsidRDefault="00B02FE2" w:rsidP="00B02FE2">
      <w:pPr>
        <w:ind w:left="540" w:firstLine="540"/>
        <w:jc w:val="both"/>
        <w:rPr>
          <w:sz w:val="24"/>
          <w:szCs w:val="24"/>
          <w:lang w:val="ru-RU"/>
        </w:rPr>
      </w:pPr>
      <w:r w:rsidRPr="00206FC2">
        <w:rPr>
          <w:sz w:val="24"/>
          <w:szCs w:val="24"/>
          <w:lang w:val="ru-RU"/>
        </w:rPr>
        <w:t xml:space="preserve">Ты знаешь ли, когда поток молчанья </w:t>
      </w:r>
    </w:p>
    <w:p w:rsidR="00B02FE2" w:rsidRPr="00206FC2" w:rsidRDefault="00B02FE2" w:rsidP="00B02FE2">
      <w:pPr>
        <w:ind w:left="540" w:firstLine="540"/>
        <w:jc w:val="both"/>
        <w:rPr>
          <w:sz w:val="24"/>
          <w:szCs w:val="24"/>
          <w:lang w:val="ru-RU"/>
        </w:rPr>
      </w:pPr>
      <w:r w:rsidRPr="00206FC2">
        <w:rPr>
          <w:sz w:val="24"/>
          <w:szCs w:val="24"/>
          <w:lang w:val="ru-RU"/>
        </w:rPr>
        <w:t xml:space="preserve">Вдруг выйдет из сокрытой глубины - </w:t>
      </w:r>
    </w:p>
    <w:p w:rsidR="00B02FE2" w:rsidRPr="00206FC2" w:rsidRDefault="00B02FE2" w:rsidP="00B02FE2">
      <w:pPr>
        <w:ind w:left="540" w:firstLine="540"/>
        <w:jc w:val="both"/>
        <w:rPr>
          <w:sz w:val="24"/>
          <w:szCs w:val="24"/>
          <w:lang w:val="ru-RU"/>
        </w:rPr>
      </w:pPr>
      <w:r w:rsidRPr="00206FC2">
        <w:rPr>
          <w:sz w:val="24"/>
          <w:szCs w:val="24"/>
          <w:lang w:val="ru-RU"/>
        </w:rPr>
        <w:t xml:space="preserve">Он затопляет все - и щебетанья, </w:t>
      </w:r>
    </w:p>
    <w:p w:rsidR="00B02FE2" w:rsidRPr="00206FC2" w:rsidRDefault="00B02FE2" w:rsidP="00B02FE2">
      <w:pPr>
        <w:ind w:left="540" w:firstLine="540"/>
        <w:jc w:val="both"/>
        <w:rPr>
          <w:sz w:val="24"/>
          <w:szCs w:val="24"/>
          <w:lang w:val="ru-RU"/>
        </w:rPr>
      </w:pPr>
      <w:r w:rsidRPr="00206FC2">
        <w:rPr>
          <w:sz w:val="24"/>
          <w:szCs w:val="24"/>
          <w:lang w:val="ru-RU"/>
        </w:rPr>
        <w:t>И говоры, и шелесты, и сны...</w:t>
      </w:r>
    </w:p>
    <w:p w:rsidR="00B02FE2" w:rsidRPr="00206FC2" w:rsidRDefault="00B02FE2" w:rsidP="00B02FE2">
      <w:pPr>
        <w:ind w:left="540" w:firstLine="567"/>
        <w:jc w:val="both"/>
        <w:rPr>
          <w:sz w:val="24"/>
          <w:szCs w:val="24"/>
          <w:lang w:val="ru-RU"/>
        </w:rPr>
      </w:pPr>
    </w:p>
    <w:p w:rsidR="00B02FE2" w:rsidRPr="00206FC2" w:rsidRDefault="00B02FE2" w:rsidP="00B02FE2">
      <w:pPr>
        <w:ind w:left="540" w:firstLine="567"/>
        <w:jc w:val="both"/>
        <w:rPr>
          <w:sz w:val="24"/>
          <w:szCs w:val="24"/>
          <w:lang w:val="ru-RU"/>
        </w:rPr>
      </w:pPr>
      <w:r w:rsidRPr="00206FC2">
        <w:rPr>
          <w:sz w:val="24"/>
          <w:szCs w:val="24"/>
          <w:lang w:val="ru-RU"/>
        </w:rPr>
        <w:t xml:space="preserve">«Я полагаю, - продолжал Р.Плетнев, - что религиозными некоторые люди рождаются, верующими становятся, конфессии обучаются. Дар, великий дар есть Вера, </w:t>
      </w:r>
      <w:r w:rsidRPr="00206FC2">
        <w:rPr>
          <w:i/>
          <w:sz w:val="24"/>
          <w:szCs w:val="24"/>
          <w:lang w:val="ru-RU"/>
        </w:rPr>
        <w:t>«орган Веры»</w:t>
      </w:r>
      <w:r w:rsidRPr="00206FC2">
        <w:rPr>
          <w:sz w:val="24"/>
          <w:szCs w:val="24"/>
          <w:lang w:val="ru-RU"/>
        </w:rPr>
        <w:t xml:space="preserve"> в душе, в сердце, об отмирании его у многих так скорбел теолог Светлов. В звучных линиях стиха, как в напряженных струнах музыкального инструмента, кроме смысла, образов, сравнений, символов, есть музыка, и ее значение угадывается чаще всего со-настроенностью сердца человека:</w:t>
      </w:r>
    </w:p>
    <w:p w:rsidR="00B02FE2" w:rsidRPr="00206FC2" w:rsidRDefault="00B02FE2" w:rsidP="00B02FE2">
      <w:pPr>
        <w:ind w:left="540" w:firstLine="567"/>
        <w:jc w:val="both"/>
        <w:rPr>
          <w:sz w:val="24"/>
          <w:szCs w:val="24"/>
          <w:lang w:val="ru-RU"/>
        </w:rPr>
      </w:pPr>
      <w:r w:rsidRPr="00206FC2">
        <w:rPr>
          <w:sz w:val="24"/>
          <w:szCs w:val="24"/>
          <w:lang w:val="ru-RU"/>
        </w:rPr>
        <w:t xml:space="preserve">И откроется нам созерцание Красы с порога Великой Духовной Тишины: </w:t>
      </w:r>
    </w:p>
    <w:p w:rsidR="00B02FE2" w:rsidRPr="00206FC2" w:rsidRDefault="00B02FE2" w:rsidP="00B02FE2">
      <w:pPr>
        <w:ind w:left="540" w:firstLine="567"/>
        <w:jc w:val="both"/>
        <w:rPr>
          <w:sz w:val="24"/>
          <w:szCs w:val="24"/>
          <w:lang w:val="ru-RU"/>
        </w:rPr>
      </w:pPr>
      <w:r w:rsidRPr="00206FC2">
        <w:rPr>
          <w:sz w:val="24"/>
          <w:szCs w:val="24"/>
          <w:lang w:val="ru-RU"/>
        </w:rPr>
        <w:t xml:space="preserve"> О, звонкий час полуденного зноя!</w:t>
      </w:r>
    </w:p>
    <w:p w:rsidR="00B02FE2" w:rsidRPr="00206FC2" w:rsidRDefault="00B02FE2" w:rsidP="00B02FE2">
      <w:pPr>
        <w:ind w:left="540" w:firstLine="567"/>
        <w:jc w:val="both"/>
        <w:rPr>
          <w:sz w:val="24"/>
          <w:szCs w:val="24"/>
          <w:lang w:val="ru-RU"/>
        </w:rPr>
      </w:pPr>
      <w:r w:rsidRPr="00206FC2">
        <w:rPr>
          <w:sz w:val="24"/>
          <w:szCs w:val="24"/>
          <w:lang w:val="ru-RU"/>
        </w:rPr>
        <w:t xml:space="preserve"> Звенят, звенят напевы тишины. </w:t>
      </w:r>
    </w:p>
    <w:p w:rsidR="00B02FE2" w:rsidRPr="00206FC2" w:rsidRDefault="00B02FE2" w:rsidP="00B02FE2">
      <w:pPr>
        <w:ind w:left="540" w:firstLine="567"/>
        <w:jc w:val="both"/>
        <w:rPr>
          <w:sz w:val="24"/>
          <w:szCs w:val="24"/>
          <w:lang w:val="ru-RU"/>
        </w:rPr>
      </w:pPr>
      <w:r w:rsidRPr="00206FC2">
        <w:rPr>
          <w:sz w:val="24"/>
          <w:szCs w:val="24"/>
          <w:lang w:val="ru-RU"/>
        </w:rPr>
        <w:t xml:space="preserve">И тишина, и звучное молчанье. </w:t>
      </w:r>
    </w:p>
    <w:p w:rsidR="00B02FE2" w:rsidRPr="00206FC2" w:rsidRDefault="00B02FE2" w:rsidP="00B02FE2">
      <w:pPr>
        <w:ind w:left="540" w:firstLine="567"/>
        <w:jc w:val="both"/>
        <w:rPr>
          <w:sz w:val="24"/>
          <w:szCs w:val="24"/>
          <w:lang w:val="ru-RU"/>
        </w:rPr>
      </w:pPr>
      <w:r w:rsidRPr="00206FC2">
        <w:rPr>
          <w:sz w:val="24"/>
          <w:szCs w:val="24"/>
          <w:lang w:val="ru-RU"/>
        </w:rPr>
        <w:t>Раскрылась дверь нежданно в мир иной –</w:t>
      </w:r>
    </w:p>
    <w:p w:rsidR="00B02FE2" w:rsidRPr="00206FC2" w:rsidRDefault="00B02FE2" w:rsidP="00B02FE2">
      <w:pPr>
        <w:ind w:left="540" w:firstLine="567"/>
        <w:jc w:val="both"/>
        <w:rPr>
          <w:sz w:val="24"/>
          <w:szCs w:val="24"/>
          <w:lang w:val="ru-RU"/>
        </w:rPr>
      </w:pPr>
      <w:r w:rsidRPr="00206FC2">
        <w:rPr>
          <w:sz w:val="24"/>
          <w:szCs w:val="24"/>
          <w:lang w:val="ru-RU"/>
        </w:rPr>
        <w:t xml:space="preserve"> в безмерное, безмолвное Сиянье. </w:t>
      </w:r>
    </w:p>
    <w:p w:rsidR="00B02FE2" w:rsidRPr="00206FC2" w:rsidRDefault="00B02FE2" w:rsidP="00B02FE2">
      <w:pPr>
        <w:ind w:left="540"/>
        <w:jc w:val="both"/>
        <w:rPr>
          <w:i/>
          <w:sz w:val="24"/>
          <w:szCs w:val="24"/>
          <w:lang w:val="ru-RU"/>
        </w:rPr>
      </w:pPr>
      <w:r w:rsidRPr="00206FC2">
        <w:rPr>
          <w:sz w:val="24"/>
          <w:szCs w:val="24"/>
          <w:lang w:val="ru-RU"/>
        </w:rPr>
        <w:t xml:space="preserve">Глубины лесного молчанья. Знойная тишь, прерываемая лишь тихим звоном полуденных цикад, знойное прозрачное молчанье. И тишина лугов безбрежная охватывала душу. И вдруг - прорыв тишины. Раскрытие внутренне-молчаливой жизни лесного ущелья. Язык смолкает перед Ним, мысль (как говорят мистики, напр. Платон) подводит только к порогу и замирает. </w:t>
      </w:r>
      <w:r w:rsidRPr="00206FC2">
        <w:rPr>
          <w:i/>
          <w:sz w:val="24"/>
          <w:szCs w:val="24"/>
          <w:lang w:val="ru-RU"/>
        </w:rPr>
        <w:t>Он</w:t>
      </w:r>
      <w:r w:rsidRPr="00206FC2">
        <w:rPr>
          <w:sz w:val="24"/>
          <w:szCs w:val="24"/>
          <w:lang w:val="ru-RU"/>
        </w:rPr>
        <w:t xml:space="preserve"> должен говорить, а мы - молчать перед </w:t>
      </w:r>
      <w:r w:rsidRPr="00206FC2">
        <w:rPr>
          <w:i/>
          <w:sz w:val="24"/>
          <w:szCs w:val="24"/>
          <w:lang w:val="ru-RU"/>
        </w:rPr>
        <w:t>Ним.»</w:t>
      </w:r>
      <w:r w:rsidRPr="00206FC2">
        <w:rPr>
          <w:rStyle w:val="aa"/>
          <w:i/>
          <w:sz w:val="24"/>
          <w:szCs w:val="24"/>
          <w:lang w:val="ru-RU"/>
        </w:rPr>
        <w:footnoteReference w:id="224"/>
      </w:r>
    </w:p>
    <w:p w:rsidR="00B02FE2" w:rsidRPr="00206FC2" w:rsidRDefault="00B02FE2" w:rsidP="00B02FE2">
      <w:pPr>
        <w:ind w:left="540" w:firstLine="720"/>
        <w:jc w:val="both"/>
        <w:rPr>
          <w:sz w:val="24"/>
          <w:szCs w:val="24"/>
          <w:lang w:val="ru-RU"/>
        </w:rPr>
      </w:pPr>
      <w:r w:rsidRPr="00206FC2">
        <w:rPr>
          <w:sz w:val="24"/>
          <w:szCs w:val="24"/>
          <w:lang w:val="ru-RU"/>
        </w:rPr>
        <w:t>Основа поэтического творчества Арсеньева - «за сердце хватающее до слез, мирное и умиротворяющее молчание». Я.Н. Горбов о сборнике «Безбрежное сияние» писал:</w:t>
      </w:r>
    </w:p>
    <w:p w:rsidR="00B02FE2" w:rsidRPr="00206FC2" w:rsidRDefault="00B02FE2" w:rsidP="00B02FE2">
      <w:pPr>
        <w:ind w:left="540" w:firstLine="720"/>
        <w:jc w:val="both"/>
        <w:rPr>
          <w:sz w:val="24"/>
          <w:szCs w:val="24"/>
          <w:lang w:val="ru-RU"/>
        </w:rPr>
      </w:pPr>
      <w:r w:rsidRPr="00206FC2">
        <w:rPr>
          <w:sz w:val="24"/>
          <w:szCs w:val="24"/>
          <w:lang w:val="ru-RU"/>
        </w:rPr>
        <w:t xml:space="preserve"> «В небольшой книжке профессора Арсеньева собрано несколько десятков стихотворений, которые он расположил не в порядке хронологии, но под каждым поставил дату и разделил их на три части. В них отразились не периоды его жизни, а что-то непостижимое и неизменное, что было тем же, в России, в 1904 году, что осталось в изгнании, в 1955 году. Конечно, между отдельными главами есть различия, и тематика не везде одна и та же. Однако так очевидно преобладающее над всем стремление прислушаться к неслышным звукам, ощутить в себе поток мироздания, что автор словно не замечает сна. Он одинаково близок и к природе, и к </w:t>
      </w:r>
      <w:r w:rsidRPr="00206FC2">
        <w:rPr>
          <w:sz w:val="24"/>
          <w:szCs w:val="24"/>
          <w:lang w:val="ru-RU"/>
        </w:rPr>
        <w:lastRenderedPageBreak/>
        <w:t xml:space="preserve">тому, что с ней связано прямыми узами, как в детстве, в жизни и в воспоминаниях. Он одинаково близок и к природе, и к тому, что с ней связано прямыми узами, как в действительной жизни, так и воспоминаниях своих. В 1945 году, возвращаясь мысленно к скрывшимся за горизонтам образам русской усадебной жизни, он зарисовывает такие, например, подробности: </w:t>
      </w:r>
    </w:p>
    <w:p w:rsidR="00B02FE2" w:rsidRPr="00206FC2" w:rsidRDefault="00B02FE2" w:rsidP="00B02FE2">
      <w:pPr>
        <w:ind w:left="540" w:firstLine="720"/>
        <w:jc w:val="both"/>
        <w:rPr>
          <w:sz w:val="24"/>
          <w:szCs w:val="24"/>
          <w:lang w:val="ru-RU"/>
        </w:rPr>
      </w:pPr>
      <w:r w:rsidRPr="00206FC2">
        <w:rPr>
          <w:sz w:val="24"/>
          <w:szCs w:val="24"/>
          <w:lang w:val="ru-RU"/>
        </w:rPr>
        <w:t>Меж лопухов, обрызганных росою.</w:t>
      </w:r>
    </w:p>
    <w:p w:rsidR="00B02FE2" w:rsidRPr="00206FC2" w:rsidRDefault="00B02FE2" w:rsidP="00B02FE2">
      <w:pPr>
        <w:ind w:left="540" w:firstLine="720"/>
        <w:jc w:val="both"/>
        <w:rPr>
          <w:sz w:val="24"/>
          <w:szCs w:val="24"/>
          <w:lang w:val="ru-RU"/>
        </w:rPr>
      </w:pPr>
      <w:r w:rsidRPr="00206FC2">
        <w:rPr>
          <w:sz w:val="24"/>
          <w:szCs w:val="24"/>
          <w:lang w:val="ru-RU"/>
        </w:rPr>
        <w:t>Иду к конюшне в мокрых сапогах.</w:t>
      </w:r>
    </w:p>
    <w:p w:rsidR="00B02FE2" w:rsidRPr="00206FC2" w:rsidRDefault="00B02FE2" w:rsidP="00B02FE2">
      <w:pPr>
        <w:ind w:left="540" w:firstLine="720"/>
        <w:jc w:val="both"/>
        <w:rPr>
          <w:sz w:val="24"/>
          <w:szCs w:val="24"/>
          <w:lang w:val="ru-RU"/>
        </w:rPr>
      </w:pPr>
      <w:r w:rsidRPr="00206FC2">
        <w:rPr>
          <w:sz w:val="24"/>
          <w:szCs w:val="24"/>
          <w:lang w:val="ru-RU"/>
        </w:rPr>
        <w:t xml:space="preserve">Все тот же гул, призывной мощи полный, </w:t>
      </w:r>
    </w:p>
    <w:p w:rsidR="00B02FE2" w:rsidRPr="00206FC2" w:rsidRDefault="00B02FE2" w:rsidP="00B02FE2">
      <w:pPr>
        <w:ind w:left="540" w:firstLine="720"/>
        <w:jc w:val="both"/>
        <w:rPr>
          <w:sz w:val="24"/>
          <w:szCs w:val="24"/>
          <w:lang w:val="ru-RU"/>
        </w:rPr>
      </w:pPr>
      <w:r w:rsidRPr="00206FC2">
        <w:rPr>
          <w:sz w:val="24"/>
          <w:szCs w:val="24"/>
          <w:lang w:val="ru-RU"/>
        </w:rPr>
        <w:t>все тот же ритм, широкий вздох и всплеск.</w:t>
      </w:r>
    </w:p>
    <w:p w:rsidR="00B02FE2" w:rsidRPr="00206FC2" w:rsidRDefault="00B02FE2" w:rsidP="00B02FE2">
      <w:pPr>
        <w:ind w:left="540" w:firstLine="720"/>
        <w:jc w:val="both"/>
        <w:rPr>
          <w:sz w:val="24"/>
          <w:szCs w:val="24"/>
          <w:lang w:val="ru-RU"/>
        </w:rPr>
      </w:pPr>
    </w:p>
    <w:p w:rsidR="00B02FE2" w:rsidRPr="00206FC2" w:rsidRDefault="00B02FE2" w:rsidP="00B02FE2">
      <w:pPr>
        <w:ind w:left="540" w:firstLine="720"/>
        <w:jc w:val="both"/>
        <w:rPr>
          <w:sz w:val="24"/>
          <w:szCs w:val="24"/>
          <w:lang w:val="ru-RU"/>
        </w:rPr>
      </w:pPr>
      <w:r w:rsidRPr="00206FC2">
        <w:rPr>
          <w:sz w:val="24"/>
          <w:szCs w:val="24"/>
          <w:lang w:val="ru-RU"/>
        </w:rPr>
        <w:t>В последних трех стихотворениях, несколько как объяснение, или как естественно вытекающее дополнение, слова о любви кажутся преобладающими. При этом относятся эти стихотворения к трем разным датам - словно лишний раз подчеркивая неизменно открытое всему потустороннему состояние души автора..."</w:t>
      </w:r>
      <w:r w:rsidRPr="00206FC2">
        <w:rPr>
          <w:rStyle w:val="aa"/>
          <w:sz w:val="24"/>
          <w:szCs w:val="24"/>
          <w:lang w:val="ru-RU"/>
        </w:rPr>
        <w:footnoteReference w:id="225"/>
      </w:r>
    </w:p>
    <w:p w:rsidR="00B02FE2" w:rsidRPr="00206FC2" w:rsidRDefault="00B02FE2" w:rsidP="00B02FE2">
      <w:pPr>
        <w:ind w:left="540" w:firstLine="567"/>
        <w:jc w:val="both"/>
        <w:rPr>
          <w:sz w:val="24"/>
          <w:szCs w:val="24"/>
          <w:lang w:val="ru-RU"/>
        </w:rPr>
      </w:pPr>
      <w:r w:rsidRPr="00206FC2">
        <w:rPr>
          <w:sz w:val="24"/>
          <w:szCs w:val="24"/>
          <w:lang w:val="ru-RU"/>
        </w:rPr>
        <w:t>Любовь к миру у поэта рождается из-за переживания им прекрасного, которое будит душу самой реальностью: «Глазам любви открывается духовная сущность людей и явлений», как писал Арсеньев. Его стихи говорят об авторе, как о человеке, многое пережившем и осмыслившем, состоявшемся, и в конце своей жизни оставившем свое поэтическое завещание: «Смысл истории в свете истинном, вечном, и смысл жизни в любви к этому свету».</w:t>
      </w:r>
    </w:p>
    <w:p w:rsidR="00B02FE2" w:rsidRPr="00206FC2" w:rsidRDefault="00B02FE2" w:rsidP="00B02FE2">
      <w:pPr>
        <w:ind w:left="540" w:firstLine="567"/>
        <w:jc w:val="both"/>
        <w:rPr>
          <w:sz w:val="24"/>
          <w:szCs w:val="24"/>
          <w:lang w:val="ru-RU"/>
        </w:rPr>
      </w:pPr>
      <w:r w:rsidRPr="00206FC2">
        <w:rPr>
          <w:sz w:val="24"/>
          <w:szCs w:val="24"/>
          <w:lang w:val="ru-RU"/>
        </w:rPr>
        <w:t>Еще оставалось два года жизни, но уже сказаны «Последние слова»:</w:t>
      </w:r>
    </w:p>
    <w:p w:rsidR="00B02FE2" w:rsidRPr="00206FC2" w:rsidRDefault="00B02FE2" w:rsidP="00B02FE2">
      <w:pPr>
        <w:ind w:left="540" w:firstLine="567"/>
        <w:jc w:val="both"/>
        <w:rPr>
          <w:sz w:val="24"/>
          <w:szCs w:val="24"/>
          <w:lang w:val="ru-RU"/>
        </w:rPr>
      </w:pPr>
      <w:r w:rsidRPr="00206FC2">
        <w:rPr>
          <w:sz w:val="24"/>
          <w:szCs w:val="24"/>
          <w:lang w:val="ru-RU"/>
        </w:rPr>
        <w:t>Мы говорим о стихах,</w:t>
      </w:r>
    </w:p>
    <w:p w:rsidR="00B02FE2" w:rsidRPr="00206FC2" w:rsidRDefault="00B02FE2" w:rsidP="00B02FE2">
      <w:pPr>
        <w:ind w:left="540" w:firstLine="567"/>
        <w:jc w:val="both"/>
        <w:rPr>
          <w:sz w:val="24"/>
          <w:szCs w:val="24"/>
          <w:lang w:val="ru-RU"/>
        </w:rPr>
      </w:pPr>
      <w:r w:rsidRPr="00206FC2">
        <w:rPr>
          <w:sz w:val="24"/>
          <w:szCs w:val="24"/>
          <w:lang w:val="ru-RU"/>
        </w:rPr>
        <w:t>Но ведь важнее – прозренье,</w:t>
      </w:r>
    </w:p>
    <w:p w:rsidR="00B02FE2" w:rsidRPr="00206FC2" w:rsidRDefault="00B02FE2" w:rsidP="00B02FE2">
      <w:pPr>
        <w:ind w:left="540" w:firstLine="567"/>
        <w:jc w:val="both"/>
        <w:rPr>
          <w:sz w:val="24"/>
          <w:szCs w:val="24"/>
          <w:lang w:val="ru-RU"/>
        </w:rPr>
      </w:pPr>
      <w:r w:rsidRPr="00206FC2">
        <w:rPr>
          <w:sz w:val="24"/>
          <w:szCs w:val="24"/>
          <w:lang w:val="ru-RU"/>
        </w:rPr>
        <w:t>Мы говорим о грехах,</w:t>
      </w:r>
    </w:p>
    <w:p w:rsidR="00B02FE2" w:rsidRPr="00206FC2" w:rsidRDefault="00B02FE2" w:rsidP="00B02FE2">
      <w:pPr>
        <w:ind w:left="540" w:firstLine="567"/>
        <w:jc w:val="both"/>
        <w:rPr>
          <w:sz w:val="24"/>
          <w:szCs w:val="24"/>
          <w:lang w:val="ru-RU"/>
        </w:rPr>
      </w:pPr>
      <w:r w:rsidRPr="00206FC2">
        <w:rPr>
          <w:sz w:val="24"/>
          <w:szCs w:val="24"/>
          <w:lang w:val="ru-RU"/>
        </w:rPr>
        <w:t>Но ведь важнее - Прощенье.</w:t>
      </w:r>
    </w:p>
    <w:p w:rsidR="00B02FE2" w:rsidRPr="00206FC2" w:rsidRDefault="00B02FE2" w:rsidP="00B02FE2">
      <w:pPr>
        <w:ind w:left="540" w:firstLine="567"/>
        <w:jc w:val="both"/>
        <w:rPr>
          <w:sz w:val="24"/>
          <w:szCs w:val="24"/>
          <w:lang w:val="ru-RU"/>
        </w:rPr>
      </w:pPr>
      <w:r w:rsidRPr="00206FC2">
        <w:rPr>
          <w:sz w:val="24"/>
          <w:szCs w:val="24"/>
          <w:lang w:val="ru-RU"/>
        </w:rPr>
        <w:t>Трепетно я предстаю</w:t>
      </w:r>
    </w:p>
    <w:p w:rsidR="00B02FE2" w:rsidRPr="00206FC2" w:rsidRDefault="00B02FE2" w:rsidP="00B02FE2">
      <w:pPr>
        <w:ind w:left="540" w:firstLine="567"/>
        <w:jc w:val="both"/>
        <w:rPr>
          <w:sz w:val="24"/>
          <w:szCs w:val="24"/>
          <w:lang w:val="ru-RU"/>
        </w:rPr>
      </w:pPr>
      <w:r w:rsidRPr="00206FC2">
        <w:rPr>
          <w:sz w:val="24"/>
          <w:szCs w:val="24"/>
          <w:lang w:val="ru-RU"/>
        </w:rPr>
        <w:t>Жалкий, но рядом – Сиянье,</w:t>
      </w:r>
    </w:p>
    <w:p w:rsidR="00B02FE2" w:rsidRPr="00206FC2" w:rsidRDefault="00B02FE2" w:rsidP="00B02FE2">
      <w:pPr>
        <w:ind w:left="540" w:firstLine="567"/>
        <w:jc w:val="both"/>
        <w:rPr>
          <w:sz w:val="24"/>
          <w:szCs w:val="24"/>
          <w:lang w:val="ru-RU"/>
        </w:rPr>
      </w:pPr>
      <w:r w:rsidRPr="00206FC2">
        <w:rPr>
          <w:sz w:val="24"/>
          <w:szCs w:val="24"/>
          <w:lang w:val="ru-RU"/>
        </w:rPr>
        <w:t>Бренную смертность мою</w:t>
      </w:r>
    </w:p>
    <w:p w:rsidR="00B02FE2" w:rsidRPr="00206FC2" w:rsidRDefault="00B02FE2" w:rsidP="00B02FE2">
      <w:pPr>
        <w:ind w:left="540" w:firstLine="567"/>
        <w:jc w:val="both"/>
        <w:rPr>
          <w:sz w:val="24"/>
          <w:szCs w:val="24"/>
          <w:lang w:val="ru-RU"/>
        </w:rPr>
      </w:pPr>
      <w:r w:rsidRPr="00206FC2">
        <w:rPr>
          <w:sz w:val="24"/>
          <w:szCs w:val="24"/>
          <w:lang w:val="ru-RU"/>
        </w:rPr>
        <w:t>Уж озаряет Молчанье.</w:t>
      </w:r>
    </w:p>
    <w:p w:rsidR="00B02FE2" w:rsidRPr="00206FC2" w:rsidRDefault="00B02FE2" w:rsidP="00B02FE2">
      <w:pPr>
        <w:ind w:left="540" w:firstLine="567"/>
        <w:jc w:val="both"/>
        <w:rPr>
          <w:sz w:val="24"/>
          <w:szCs w:val="24"/>
          <w:lang w:val="ru-RU"/>
        </w:rPr>
      </w:pPr>
      <w:r w:rsidRPr="00206FC2">
        <w:rPr>
          <w:sz w:val="24"/>
          <w:szCs w:val="24"/>
          <w:lang w:val="ru-RU"/>
        </w:rPr>
        <w:t>Некуда больше идти,</w:t>
      </w:r>
    </w:p>
    <w:p w:rsidR="00B02FE2" w:rsidRPr="00206FC2" w:rsidRDefault="00B02FE2" w:rsidP="00B02FE2">
      <w:pPr>
        <w:ind w:left="540" w:firstLine="567"/>
        <w:jc w:val="both"/>
        <w:rPr>
          <w:i/>
          <w:iCs/>
          <w:sz w:val="24"/>
          <w:szCs w:val="24"/>
          <w:lang w:val="ru-RU"/>
        </w:rPr>
      </w:pPr>
      <w:r w:rsidRPr="00206FC2">
        <w:rPr>
          <w:sz w:val="24"/>
          <w:szCs w:val="24"/>
          <w:lang w:val="ru-RU"/>
        </w:rPr>
        <w:t xml:space="preserve">Близко - Единое </w:t>
      </w:r>
      <w:r w:rsidRPr="00206FC2">
        <w:rPr>
          <w:i/>
          <w:iCs/>
          <w:sz w:val="24"/>
          <w:szCs w:val="24"/>
          <w:lang w:val="ru-RU"/>
        </w:rPr>
        <w:t>ныне.</w:t>
      </w:r>
    </w:p>
    <w:p w:rsidR="00B02FE2" w:rsidRPr="00206FC2" w:rsidRDefault="00B02FE2" w:rsidP="00B02FE2">
      <w:pPr>
        <w:ind w:left="540" w:firstLine="567"/>
        <w:jc w:val="both"/>
        <w:rPr>
          <w:sz w:val="24"/>
          <w:szCs w:val="24"/>
          <w:lang w:val="ru-RU"/>
        </w:rPr>
      </w:pPr>
      <w:r w:rsidRPr="00206FC2">
        <w:rPr>
          <w:sz w:val="24"/>
          <w:szCs w:val="24"/>
          <w:lang w:val="ru-RU"/>
        </w:rPr>
        <w:t>О просвети, освети,</w:t>
      </w:r>
    </w:p>
    <w:p w:rsidR="00B02FE2" w:rsidRPr="00206FC2" w:rsidRDefault="00B02FE2" w:rsidP="00B02FE2">
      <w:pPr>
        <w:ind w:left="540" w:firstLine="567"/>
        <w:jc w:val="both"/>
        <w:rPr>
          <w:sz w:val="24"/>
          <w:szCs w:val="24"/>
          <w:lang w:val="ru-RU"/>
        </w:rPr>
      </w:pPr>
      <w:r w:rsidRPr="00206FC2">
        <w:rPr>
          <w:sz w:val="24"/>
          <w:szCs w:val="24"/>
          <w:lang w:val="ru-RU"/>
        </w:rPr>
        <w:t>Чтобы припасть мне к Святыне!</w:t>
      </w:r>
    </w:p>
    <w:p w:rsidR="00B02FE2" w:rsidRPr="00206FC2" w:rsidRDefault="00B02FE2" w:rsidP="00B02FE2">
      <w:pPr>
        <w:ind w:left="540" w:firstLine="567"/>
        <w:jc w:val="both"/>
        <w:rPr>
          <w:sz w:val="24"/>
          <w:szCs w:val="24"/>
          <w:lang w:val="ru-RU"/>
        </w:rPr>
      </w:pPr>
    </w:p>
    <w:p w:rsidR="00B02FE2" w:rsidRPr="00206FC2" w:rsidRDefault="00B02FE2" w:rsidP="00B02FE2">
      <w:pPr>
        <w:ind w:left="540" w:firstLine="567"/>
        <w:jc w:val="both"/>
        <w:rPr>
          <w:sz w:val="24"/>
          <w:szCs w:val="24"/>
          <w:lang w:val="ru-RU"/>
        </w:rPr>
      </w:pPr>
      <w:r w:rsidRPr="00206FC2">
        <w:rPr>
          <w:sz w:val="24"/>
          <w:szCs w:val="24"/>
          <w:lang w:val="ru-RU"/>
        </w:rPr>
        <w:t xml:space="preserve">В сборнике «Отблески» поэт отмечает «прорывы» его сознания: Бог есть Любовь, Любви Твоей сознанье посетило…, … О тихий свет Любви! О благостная Сила! Уж раскрывается душе прощенье Всеозаряющей Любви… </w:t>
      </w:r>
    </w:p>
    <w:p w:rsidR="00B02FE2" w:rsidRPr="00206FC2" w:rsidRDefault="00B02FE2" w:rsidP="00B02FE2">
      <w:pPr>
        <w:ind w:left="540" w:firstLine="567"/>
        <w:jc w:val="both"/>
        <w:rPr>
          <w:sz w:val="24"/>
          <w:szCs w:val="24"/>
          <w:lang w:val="ru-RU"/>
        </w:rPr>
      </w:pPr>
      <w:r w:rsidRPr="00206FC2">
        <w:rPr>
          <w:sz w:val="24"/>
          <w:szCs w:val="24"/>
          <w:lang w:val="ru-RU"/>
        </w:rPr>
        <w:t xml:space="preserve">И если И.А. Ильин говорил: «Без любви русский человек – неудавшееся существо», то у поэта Арсеньева нет национальных ограничений. Его стихи написаны в разных уголках земли, в  воронежской степи или у «клумбы поределой» в Си-Клиффе, в общении с людьми разных стран, и названия стихов об этом говорят: «Над Флоренцией», «Полдень в Бургундии», «Утро в горах», «На хребте Пентеликона», и везде он видит страдания человека: «В глубинах мы, в скорбях, в юдоли тесной», «Люди живут своей тоской о чуде», но поэтическое чутье автора подсказывает: </w:t>
      </w:r>
    </w:p>
    <w:p w:rsidR="00B02FE2" w:rsidRPr="00206FC2" w:rsidRDefault="00B02FE2" w:rsidP="00B02FE2">
      <w:pPr>
        <w:ind w:left="540" w:firstLine="567"/>
        <w:jc w:val="both"/>
        <w:rPr>
          <w:sz w:val="24"/>
          <w:szCs w:val="24"/>
          <w:lang w:val="ru-RU"/>
        </w:rPr>
      </w:pPr>
      <w:r w:rsidRPr="00206FC2">
        <w:rPr>
          <w:sz w:val="24"/>
          <w:szCs w:val="24"/>
          <w:lang w:val="ru-RU"/>
        </w:rPr>
        <w:t>Господь и Бог мой! Высота в смиреньи!</w:t>
      </w:r>
    </w:p>
    <w:p w:rsidR="00B02FE2" w:rsidRPr="00206FC2" w:rsidRDefault="00B02FE2" w:rsidP="00B02FE2">
      <w:pPr>
        <w:ind w:left="540" w:firstLine="567"/>
        <w:jc w:val="both"/>
        <w:rPr>
          <w:sz w:val="24"/>
          <w:szCs w:val="24"/>
          <w:lang w:val="ru-RU"/>
        </w:rPr>
      </w:pPr>
      <w:r w:rsidRPr="00206FC2">
        <w:rPr>
          <w:sz w:val="24"/>
          <w:szCs w:val="24"/>
          <w:lang w:val="ru-RU"/>
        </w:rPr>
        <w:t>Мир, ты спасен; мир, где враги твои?</w:t>
      </w:r>
    </w:p>
    <w:p w:rsidR="00B02FE2" w:rsidRPr="00206FC2" w:rsidRDefault="00B02FE2" w:rsidP="00B02FE2">
      <w:pPr>
        <w:ind w:left="540" w:firstLine="567"/>
        <w:jc w:val="both"/>
        <w:rPr>
          <w:sz w:val="24"/>
          <w:szCs w:val="24"/>
          <w:lang w:val="ru-RU"/>
        </w:rPr>
      </w:pPr>
      <w:r w:rsidRPr="00206FC2">
        <w:rPr>
          <w:sz w:val="24"/>
          <w:szCs w:val="24"/>
          <w:lang w:val="ru-RU"/>
        </w:rPr>
        <w:t>И мир склонится, плача в умиленьи,</w:t>
      </w:r>
    </w:p>
    <w:p w:rsidR="00B02FE2" w:rsidRPr="00206FC2" w:rsidRDefault="00B02FE2" w:rsidP="00B02FE2">
      <w:pPr>
        <w:ind w:left="540" w:firstLine="567"/>
        <w:jc w:val="both"/>
        <w:rPr>
          <w:sz w:val="24"/>
          <w:szCs w:val="24"/>
          <w:lang w:val="ru-RU"/>
        </w:rPr>
      </w:pPr>
      <w:r w:rsidRPr="00206FC2">
        <w:rPr>
          <w:sz w:val="24"/>
          <w:szCs w:val="24"/>
          <w:lang w:val="ru-RU"/>
        </w:rPr>
        <w:lastRenderedPageBreak/>
        <w:t>Пред тем, чему нет грани, ни сравненья –</w:t>
      </w:r>
    </w:p>
    <w:p w:rsidR="00B02FE2" w:rsidRPr="00206FC2" w:rsidRDefault="00B02FE2" w:rsidP="00B02FE2">
      <w:pPr>
        <w:ind w:left="540" w:firstLine="567"/>
        <w:jc w:val="both"/>
        <w:rPr>
          <w:sz w:val="24"/>
          <w:szCs w:val="24"/>
          <w:lang w:val="ru-RU"/>
        </w:rPr>
      </w:pPr>
      <w:r w:rsidRPr="00206FC2">
        <w:rPr>
          <w:sz w:val="24"/>
          <w:szCs w:val="24"/>
          <w:lang w:val="ru-RU"/>
        </w:rPr>
        <w:t>Безмерностью излившейся любви.</w:t>
      </w:r>
    </w:p>
    <w:p w:rsidR="00B02FE2" w:rsidRPr="00206FC2" w:rsidRDefault="00B02FE2" w:rsidP="00B02FE2">
      <w:pPr>
        <w:ind w:left="540" w:firstLine="567"/>
        <w:jc w:val="both"/>
        <w:rPr>
          <w:sz w:val="24"/>
          <w:szCs w:val="24"/>
          <w:lang w:val="ru-RU"/>
        </w:rPr>
      </w:pPr>
    </w:p>
    <w:p w:rsidR="00B02FE2" w:rsidRPr="00206FC2" w:rsidRDefault="00B02FE2" w:rsidP="00B02FE2">
      <w:pPr>
        <w:ind w:left="540" w:firstLine="567"/>
        <w:jc w:val="both"/>
        <w:rPr>
          <w:sz w:val="24"/>
          <w:szCs w:val="24"/>
          <w:lang w:val="ru-RU"/>
        </w:rPr>
      </w:pPr>
      <w:r w:rsidRPr="00206FC2">
        <w:rPr>
          <w:sz w:val="24"/>
          <w:szCs w:val="24"/>
          <w:lang w:val="ru-RU"/>
        </w:rPr>
        <w:t>Свою жизнь поэт рассматривает как служение тому, «что не проходит» и служение России:</w:t>
      </w:r>
    </w:p>
    <w:p w:rsidR="00B02FE2" w:rsidRPr="00206FC2" w:rsidRDefault="00B02FE2" w:rsidP="00B02FE2">
      <w:pPr>
        <w:ind w:left="540" w:firstLine="567"/>
        <w:jc w:val="both"/>
        <w:rPr>
          <w:sz w:val="24"/>
          <w:szCs w:val="24"/>
          <w:lang w:val="ru-RU"/>
        </w:rPr>
      </w:pPr>
      <w:r w:rsidRPr="00206FC2">
        <w:rPr>
          <w:sz w:val="24"/>
          <w:szCs w:val="24"/>
          <w:lang w:val="ru-RU"/>
        </w:rPr>
        <w:t>Все, все пройдет? Не верь: все на счету –</w:t>
      </w:r>
    </w:p>
    <w:p w:rsidR="00B02FE2" w:rsidRPr="00206FC2" w:rsidRDefault="00B02FE2" w:rsidP="00B02FE2">
      <w:pPr>
        <w:ind w:left="540" w:firstLine="567"/>
        <w:jc w:val="both"/>
        <w:rPr>
          <w:sz w:val="24"/>
          <w:szCs w:val="24"/>
          <w:lang w:val="ru-RU"/>
        </w:rPr>
      </w:pPr>
      <w:r w:rsidRPr="00206FC2">
        <w:rPr>
          <w:sz w:val="24"/>
          <w:szCs w:val="24"/>
          <w:lang w:val="ru-RU"/>
        </w:rPr>
        <w:t>Люди, птенцы, любовь, трава, светила.</w:t>
      </w:r>
    </w:p>
    <w:p w:rsidR="00B02FE2" w:rsidRPr="00206FC2" w:rsidRDefault="00B02FE2" w:rsidP="00B02FE2">
      <w:pPr>
        <w:ind w:left="540" w:firstLine="567"/>
        <w:jc w:val="both"/>
        <w:rPr>
          <w:sz w:val="24"/>
          <w:szCs w:val="24"/>
          <w:lang w:val="ru-RU"/>
        </w:rPr>
      </w:pPr>
      <w:r w:rsidRPr="00206FC2">
        <w:rPr>
          <w:sz w:val="24"/>
          <w:szCs w:val="24"/>
          <w:lang w:val="ru-RU"/>
        </w:rPr>
        <w:t>Есть жизнь обычная, повседневная и есть жизнь божественная, обращенная к образу Спасителя, к его всепронизывающей любви, прикосновение к благодати:</w:t>
      </w:r>
    </w:p>
    <w:p w:rsidR="00B02FE2" w:rsidRPr="00206FC2" w:rsidRDefault="00B02FE2" w:rsidP="00B02FE2">
      <w:pPr>
        <w:ind w:left="540" w:firstLine="567"/>
        <w:jc w:val="both"/>
        <w:rPr>
          <w:sz w:val="24"/>
          <w:szCs w:val="24"/>
          <w:lang w:val="ru-RU"/>
        </w:rPr>
      </w:pPr>
      <w:r w:rsidRPr="00206FC2">
        <w:rPr>
          <w:sz w:val="24"/>
          <w:szCs w:val="24"/>
          <w:lang w:val="ru-RU"/>
        </w:rPr>
        <w:t>О берегись во дни тоски смуты</w:t>
      </w:r>
    </w:p>
    <w:p w:rsidR="00B02FE2" w:rsidRPr="00206FC2" w:rsidRDefault="00B02FE2" w:rsidP="00B02FE2">
      <w:pPr>
        <w:ind w:left="540" w:firstLine="567"/>
        <w:jc w:val="both"/>
        <w:rPr>
          <w:sz w:val="24"/>
          <w:szCs w:val="24"/>
          <w:lang w:val="ru-RU"/>
        </w:rPr>
      </w:pPr>
      <w:r w:rsidRPr="00206FC2">
        <w:rPr>
          <w:sz w:val="24"/>
          <w:szCs w:val="24"/>
          <w:lang w:val="ru-RU"/>
        </w:rPr>
        <w:t>Чужую боль невольно оскорбить!</w:t>
      </w:r>
    </w:p>
    <w:p w:rsidR="00B02FE2" w:rsidRPr="00206FC2" w:rsidRDefault="00B02FE2" w:rsidP="00B02FE2">
      <w:pPr>
        <w:ind w:left="540" w:firstLine="567"/>
        <w:jc w:val="both"/>
        <w:rPr>
          <w:sz w:val="24"/>
          <w:szCs w:val="24"/>
          <w:lang w:val="ru-RU"/>
        </w:rPr>
      </w:pPr>
      <w:r>
        <w:rPr>
          <w:sz w:val="24"/>
          <w:szCs w:val="24"/>
          <w:lang w:val="ru-RU"/>
        </w:rPr>
        <w:t xml:space="preserve">Идешь ты с палкой, хорошо </w:t>
      </w:r>
      <w:r w:rsidRPr="00206FC2">
        <w:rPr>
          <w:sz w:val="24"/>
          <w:szCs w:val="24"/>
          <w:lang w:val="ru-RU"/>
        </w:rPr>
        <w:t>обутый,</w:t>
      </w:r>
    </w:p>
    <w:p w:rsidR="00B02FE2" w:rsidRPr="00206FC2" w:rsidRDefault="00B02FE2" w:rsidP="00B02FE2">
      <w:pPr>
        <w:ind w:left="540" w:firstLine="567"/>
        <w:jc w:val="both"/>
        <w:rPr>
          <w:sz w:val="24"/>
          <w:szCs w:val="24"/>
          <w:lang w:val="ru-RU"/>
        </w:rPr>
      </w:pPr>
      <w:r w:rsidRPr="00206FC2">
        <w:rPr>
          <w:sz w:val="24"/>
          <w:szCs w:val="24"/>
          <w:lang w:val="ru-RU"/>
        </w:rPr>
        <w:t>А вот тростник, уж ветром перегнутый,</w:t>
      </w:r>
    </w:p>
    <w:p w:rsidR="00B02FE2" w:rsidRPr="00206FC2" w:rsidRDefault="00B02FE2" w:rsidP="00B02FE2">
      <w:pPr>
        <w:ind w:left="540" w:firstLine="567"/>
        <w:jc w:val="both"/>
        <w:rPr>
          <w:sz w:val="24"/>
          <w:szCs w:val="24"/>
          <w:lang w:val="ru-RU"/>
        </w:rPr>
      </w:pPr>
      <w:r w:rsidRPr="00206FC2">
        <w:rPr>
          <w:sz w:val="24"/>
          <w:szCs w:val="24"/>
          <w:lang w:val="ru-RU"/>
        </w:rPr>
        <w:t xml:space="preserve">Но ты … не </w:t>
      </w:r>
      <w:r w:rsidRPr="00206FC2">
        <w:rPr>
          <w:i/>
          <w:iCs/>
          <w:sz w:val="24"/>
          <w:szCs w:val="24"/>
          <w:lang w:val="ru-RU"/>
        </w:rPr>
        <w:t xml:space="preserve">смей </w:t>
      </w:r>
      <w:r w:rsidRPr="00206FC2">
        <w:rPr>
          <w:sz w:val="24"/>
          <w:szCs w:val="24"/>
          <w:lang w:val="ru-RU"/>
        </w:rPr>
        <w:t>его переломить!</w:t>
      </w:r>
    </w:p>
    <w:p w:rsidR="00B02FE2" w:rsidRPr="00206FC2" w:rsidRDefault="00B02FE2" w:rsidP="00B02FE2">
      <w:pPr>
        <w:ind w:left="540" w:firstLine="567"/>
        <w:jc w:val="both"/>
        <w:rPr>
          <w:sz w:val="24"/>
          <w:szCs w:val="24"/>
          <w:lang w:val="ru-RU"/>
        </w:rPr>
      </w:pPr>
    </w:p>
    <w:p w:rsidR="00B02FE2" w:rsidRPr="00206FC2" w:rsidRDefault="00B02FE2" w:rsidP="00B02FE2">
      <w:pPr>
        <w:ind w:left="540" w:firstLine="567"/>
        <w:jc w:val="both"/>
        <w:rPr>
          <w:sz w:val="24"/>
          <w:szCs w:val="24"/>
          <w:lang w:val="ru-RU"/>
        </w:rPr>
      </w:pPr>
      <w:r w:rsidRPr="00206FC2">
        <w:rPr>
          <w:sz w:val="24"/>
          <w:szCs w:val="24"/>
          <w:lang w:val="ru-RU"/>
        </w:rPr>
        <w:t>Едва трепещет искра среди пепла</w:t>
      </w:r>
    </w:p>
    <w:p w:rsidR="00B02FE2" w:rsidRPr="00206FC2" w:rsidRDefault="00B02FE2" w:rsidP="00B02FE2">
      <w:pPr>
        <w:ind w:left="540" w:firstLine="567"/>
        <w:jc w:val="both"/>
        <w:rPr>
          <w:sz w:val="24"/>
          <w:szCs w:val="24"/>
          <w:lang w:val="ru-RU"/>
        </w:rPr>
      </w:pPr>
      <w:r w:rsidRPr="00206FC2">
        <w:rPr>
          <w:sz w:val="24"/>
          <w:szCs w:val="24"/>
          <w:lang w:val="ru-RU"/>
        </w:rPr>
        <w:t>Там, на дороге, ночь кругом черна,</w:t>
      </w:r>
    </w:p>
    <w:p w:rsidR="00B02FE2" w:rsidRPr="00206FC2" w:rsidRDefault="00B02FE2" w:rsidP="00B02FE2">
      <w:pPr>
        <w:ind w:left="540" w:firstLine="567"/>
        <w:jc w:val="both"/>
        <w:rPr>
          <w:sz w:val="24"/>
          <w:szCs w:val="24"/>
          <w:lang w:val="ru-RU"/>
        </w:rPr>
      </w:pPr>
      <w:r w:rsidRPr="00206FC2">
        <w:rPr>
          <w:sz w:val="24"/>
          <w:szCs w:val="24"/>
          <w:lang w:val="ru-RU"/>
        </w:rPr>
        <w:t>Но не дави ногою искры этой,</w:t>
      </w:r>
    </w:p>
    <w:p w:rsidR="00B02FE2" w:rsidRPr="00206FC2" w:rsidRDefault="00B02FE2" w:rsidP="00B02FE2">
      <w:pPr>
        <w:ind w:left="540" w:firstLine="567"/>
        <w:jc w:val="both"/>
        <w:rPr>
          <w:i/>
          <w:iCs/>
          <w:sz w:val="24"/>
          <w:szCs w:val="24"/>
          <w:lang w:val="ru-RU"/>
        </w:rPr>
      </w:pPr>
      <w:r w:rsidRPr="00206FC2">
        <w:rPr>
          <w:sz w:val="24"/>
          <w:szCs w:val="24"/>
          <w:lang w:val="ru-RU"/>
        </w:rPr>
        <w:t xml:space="preserve">Веруй во всеет и знай, </w:t>
      </w:r>
      <w:r w:rsidRPr="00206FC2">
        <w:rPr>
          <w:i/>
          <w:iCs/>
          <w:sz w:val="24"/>
          <w:szCs w:val="24"/>
          <w:lang w:val="ru-RU"/>
        </w:rPr>
        <w:t>что силой Света</w:t>
      </w:r>
    </w:p>
    <w:p w:rsidR="00B02FE2" w:rsidRPr="00206FC2" w:rsidRDefault="00B02FE2" w:rsidP="00B02FE2">
      <w:pPr>
        <w:ind w:left="540" w:firstLine="567"/>
        <w:jc w:val="both"/>
        <w:rPr>
          <w:sz w:val="24"/>
          <w:szCs w:val="24"/>
          <w:lang w:val="ru-RU"/>
        </w:rPr>
      </w:pPr>
      <w:r w:rsidRPr="00206FC2">
        <w:rPr>
          <w:i/>
          <w:iCs/>
          <w:sz w:val="24"/>
          <w:szCs w:val="24"/>
          <w:lang w:val="ru-RU"/>
        </w:rPr>
        <w:t>Уже средь ночи – ночь побеждена.</w:t>
      </w:r>
    </w:p>
    <w:p w:rsidR="00B02FE2" w:rsidRPr="00206FC2" w:rsidRDefault="00B02FE2" w:rsidP="00B02FE2">
      <w:pPr>
        <w:ind w:left="540" w:firstLine="567"/>
        <w:jc w:val="both"/>
        <w:rPr>
          <w:sz w:val="24"/>
          <w:szCs w:val="24"/>
          <w:lang w:val="ru-RU"/>
        </w:rPr>
      </w:pPr>
      <w:r w:rsidRPr="00206FC2">
        <w:rPr>
          <w:sz w:val="24"/>
          <w:szCs w:val="24"/>
          <w:lang w:val="ru-RU"/>
        </w:rPr>
        <w:t>Арсеньев учит постигать истину не словами, а существенно:</w:t>
      </w:r>
    </w:p>
    <w:p w:rsidR="00B02FE2" w:rsidRPr="00206FC2" w:rsidRDefault="00B02FE2" w:rsidP="00B02FE2">
      <w:pPr>
        <w:ind w:left="540"/>
        <w:rPr>
          <w:sz w:val="24"/>
          <w:szCs w:val="24"/>
          <w:lang w:val="ru-RU"/>
        </w:rPr>
      </w:pPr>
      <w:r w:rsidRPr="00206FC2">
        <w:rPr>
          <w:sz w:val="24"/>
          <w:szCs w:val="24"/>
          <w:lang w:val="ru-RU"/>
        </w:rPr>
        <w:t>Но верь, не только в светлом умиленьи</w:t>
      </w:r>
    </w:p>
    <w:p w:rsidR="00B02FE2" w:rsidRPr="00206FC2" w:rsidRDefault="00B02FE2" w:rsidP="00B02FE2">
      <w:pPr>
        <w:ind w:left="540"/>
        <w:rPr>
          <w:sz w:val="24"/>
          <w:szCs w:val="24"/>
          <w:lang w:val="ru-RU"/>
        </w:rPr>
      </w:pPr>
      <w:r w:rsidRPr="00206FC2">
        <w:rPr>
          <w:sz w:val="24"/>
          <w:szCs w:val="24"/>
          <w:lang w:val="ru-RU"/>
        </w:rPr>
        <w:t>Вечерних дум: и в скорбях бытия,</w:t>
      </w:r>
    </w:p>
    <w:p w:rsidR="00B02FE2" w:rsidRPr="00206FC2" w:rsidRDefault="00B02FE2" w:rsidP="00B02FE2">
      <w:pPr>
        <w:ind w:left="540"/>
        <w:rPr>
          <w:sz w:val="24"/>
          <w:szCs w:val="24"/>
          <w:lang w:val="ru-RU"/>
        </w:rPr>
      </w:pPr>
      <w:r w:rsidRPr="00206FC2">
        <w:rPr>
          <w:sz w:val="24"/>
          <w:szCs w:val="24"/>
          <w:lang w:val="ru-RU"/>
        </w:rPr>
        <w:t xml:space="preserve">Он – близок, здесь, в толпе, в уединеньи, </w:t>
      </w:r>
    </w:p>
    <w:p w:rsidR="00B02FE2" w:rsidRDefault="00B02FE2" w:rsidP="00B02FE2">
      <w:pPr>
        <w:ind w:left="540"/>
        <w:rPr>
          <w:sz w:val="24"/>
          <w:szCs w:val="24"/>
          <w:lang w:val="ru-RU"/>
        </w:rPr>
      </w:pPr>
      <w:r w:rsidRPr="00206FC2">
        <w:rPr>
          <w:sz w:val="24"/>
          <w:szCs w:val="24"/>
          <w:lang w:val="ru-RU"/>
        </w:rPr>
        <w:t>Источник Жизни, и зовет тебя.</w:t>
      </w:r>
    </w:p>
    <w:p w:rsidR="00B02FE2" w:rsidRDefault="00B02FE2" w:rsidP="00B02FE2">
      <w:pPr>
        <w:ind w:left="540" w:firstLine="567"/>
        <w:rPr>
          <w:sz w:val="24"/>
          <w:szCs w:val="24"/>
          <w:lang w:val="ru-RU"/>
        </w:rPr>
      </w:pPr>
      <w:r>
        <w:rPr>
          <w:sz w:val="24"/>
          <w:szCs w:val="24"/>
          <w:lang w:val="ru-RU"/>
        </w:rPr>
        <w:t>Арсеньев был подлинным поэтом. Основным мотивом его поэзии было религиозное восприятие окружающего мира. «Вечная красота природы и бесконечная сила любви, - писал Оболенский, - составляют главное содержание его лирики. Поэтическое творчество Николая Сергеевича, - писал А. Оболенский, - наполнено отголосками и католического Запада – «страны святых чудес» (Хомякова). Помимо Пушкина, Тютчева, он высоко ценил произведения Данте, Хуана де ля Круза, Франциска Ассизского, в которых он чувствовал что-то родное.</w:t>
      </w:r>
      <w:r>
        <w:rPr>
          <w:rStyle w:val="aa"/>
          <w:sz w:val="24"/>
          <w:szCs w:val="24"/>
          <w:lang w:val="ru-RU"/>
        </w:rPr>
        <w:footnoteReference w:id="226"/>
      </w:r>
      <w:r>
        <w:rPr>
          <w:sz w:val="24"/>
          <w:szCs w:val="24"/>
          <w:lang w:val="ru-RU"/>
        </w:rPr>
        <w:t xml:space="preserve">  – По-видимому, он считал, что всякое приближение к подлинным истокам духовной жизни убеждает нас в том, что Запад и Восток живут одним источником благодати».</w:t>
      </w:r>
      <w:r>
        <w:rPr>
          <w:rStyle w:val="aa"/>
          <w:sz w:val="24"/>
          <w:szCs w:val="24"/>
          <w:lang w:val="ru-RU"/>
        </w:rPr>
        <w:footnoteReference w:id="227"/>
      </w:r>
      <w:r>
        <w:rPr>
          <w:sz w:val="24"/>
          <w:szCs w:val="24"/>
          <w:lang w:val="ru-RU"/>
        </w:rPr>
        <w:t xml:space="preserve"> Поэзия Арсеньева наполнена энергией объединяющей, истинной любви.</w:t>
      </w:r>
    </w:p>
    <w:p w:rsidR="00B02FE2" w:rsidRDefault="00B02FE2" w:rsidP="00B02FE2">
      <w:pPr>
        <w:ind w:left="540" w:firstLine="567"/>
        <w:rPr>
          <w:sz w:val="24"/>
          <w:szCs w:val="24"/>
          <w:lang w:val="ru-RU"/>
        </w:rPr>
      </w:pPr>
    </w:p>
    <w:p w:rsidR="00B02FE2" w:rsidRDefault="00B02FE2" w:rsidP="00B02FE2">
      <w:pPr>
        <w:ind w:left="540" w:firstLine="567"/>
        <w:jc w:val="center"/>
        <w:rPr>
          <w:b/>
          <w:bCs/>
          <w:sz w:val="24"/>
          <w:szCs w:val="24"/>
          <w:lang w:val="ru-RU"/>
        </w:rPr>
      </w:pPr>
      <w:r>
        <w:rPr>
          <w:b/>
          <w:bCs/>
          <w:sz w:val="24"/>
          <w:szCs w:val="24"/>
          <w:lang w:val="ru-RU"/>
        </w:rPr>
        <w:t>Любовь Христова объемлет нас</w:t>
      </w:r>
    </w:p>
    <w:p w:rsidR="00B02FE2" w:rsidRDefault="00B02FE2" w:rsidP="00B02FE2">
      <w:pPr>
        <w:ind w:left="540" w:firstLine="567"/>
        <w:jc w:val="center"/>
        <w:rPr>
          <w:b/>
          <w:bCs/>
          <w:sz w:val="24"/>
          <w:szCs w:val="24"/>
          <w:lang w:val="ru-RU"/>
        </w:rPr>
      </w:pPr>
    </w:p>
    <w:p w:rsidR="00B02FE2" w:rsidRDefault="00B02FE2" w:rsidP="00B02FE2">
      <w:pPr>
        <w:ind w:left="540" w:firstLine="567"/>
        <w:jc w:val="both"/>
        <w:rPr>
          <w:sz w:val="24"/>
          <w:szCs w:val="24"/>
          <w:lang w:val="ru-RU"/>
        </w:rPr>
      </w:pPr>
      <w:r w:rsidRPr="00206FC2">
        <w:rPr>
          <w:sz w:val="24"/>
          <w:szCs w:val="24"/>
          <w:lang w:val="ru-RU"/>
        </w:rPr>
        <w:t xml:space="preserve">Зеньковский вспоминал: «Когда возраст Н.С. начал приближаться к восьмидесяти пяти, в группе его друзей и почитателей, в которую входили П.Ковалевский, Г. Штаммлер, Н. Полторацкий, И. Балуев, автор этих строк и несколько других профессоров, возникла мысль отметить долгие и плодотворные годы жизни Н.С. сборником наших статей. К сожалению, нагрузка академической работы, необходимость закончить раньше начатые труды, а иногда и болезни и </w:t>
      </w:r>
      <w:r w:rsidRPr="00206FC2">
        <w:rPr>
          <w:sz w:val="24"/>
          <w:szCs w:val="24"/>
          <w:lang w:val="ru-RU"/>
        </w:rPr>
        <w:lastRenderedPageBreak/>
        <w:t>откладывание писания статьи «до завтра» очень задержали накопление материала для сборника. Да я и сам, которому была поручена редакционная работа, нередко был вынужден отложить мои напоминания коллегам, что время бежит, ввиду собственной академической нагрузки. Мы тогда решили издать сборник к 90-летию Н.С. и с помощью Академической Группы в США и при деятельной поддержке генерального секретаря Группы профессора К.Г. Белоусова, а после его кончины с помощью профессора князя А.П. Оболенского и профессора И.И. Балуева работа начала приближаться к осуществлению. К сожалению, кончина Н.С. не позволила окончить издание работ, посвященных ему, еще при его жизни». Журнал «Записки РАГ», посвященный Н.С., вышел в 1979 году, т.12.</w:t>
      </w:r>
    </w:p>
    <w:p w:rsidR="00B02FE2" w:rsidRDefault="00B02FE2" w:rsidP="00B02FE2">
      <w:pPr>
        <w:ind w:left="540" w:firstLine="567"/>
        <w:jc w:val="both"/>
        <w:rPr>
          <w:sz w:val="24"/>
          <w:szCs w:val="24"/>
          <w:lang w:val="ru-RU"/>
        </w:rPr>
      </w:pPr>
      <w:r>
        <w:rPr>
          <w:sz w:val="24"/>
          <w:szCs w:val="24"/>
          <w:lang w:val="ru-RU"/>
        </w:rPr>
        <w:t>До самой своей смерти Арсеньев был неутомимым лектором, писателем. Его предпоследняя статья для журнала «Записки русской академической группы в США» «Захваченность стихией жизни у Льва Толстого» носит посвящение «Русской молодежи». В номере, посвященном Арсеньеву, помещена его удивительная обширная статья о талантливом, но мало известном поэте Д.И.  Кленовском, жившем в Германии.</w:t>
      </w:r>
    </w:p>
    <w:p w:rsidR="00B02FE2" w:rsidRPr="00097C33" w:rsidRDefault="00B02FE2" w:rsidP="00B02FE2">
      <w:pPr>
        <w:ind w:left="540" w:firstLine="567"/>
        <w:jc w:val="both"/>
        <w:rPr>
          <w:bCs/>
          <w:sz w:val="24"/>
          <w:szCs w:val="24"/>
          <w:lang w:val="ru-RU"/>
        </w:rPr>
      </w:pPr>
      <w:r>
        <w:rPr>
          <w:sz w:val="24"/>
          <w:szCs w:val="24"/>
          <w:lang w:val="ru-RU"/>
        </w:rPr>
        <w:t xml:space="preserve">Умер Арсеньев внезапно, во сне в своем доме в Си Клиффе </w:t>
      </w:r>
      <w:r w:rsidRPr="00206FC2">
        <w:rPr>
          <w:sz w:val="24"/>
          <w:szCs w:val="24"/>
          <w:lang w:val="ru-RU"/>
        </w:rPr>
        <w:t>18 декабря 1977 года. Похоронен на кладбище Розлин</w:t>
      </w:r>
      <w:r>
        <w:rPr>
          <w:sz w:val="24"/>
          <w:szCs w:val="24"/>
          <w:lang w:val="ru-RU"/>
        </w:rPr>
        <w:t>г</w:t>
      </w:r>
      <w:r w:rsidRPr="00206FC2">
        <w:rPr>
          <w:sz w:val="24"/>
          <w:szCs w:val="24"/>
          <w:lang w:val="ru-RU"/>
        </w:rPr>
        <w:t xml:space="preserve"> (Лонг-Айленд)</w:t>
      </w:r>
      <w:r>
        <w:rPr>
          <w:sz w:val="24"/>
          <w:szCs w:val="24"/>
          <w:lang w:val="ru-RU"/>
        </w:rPr>
        <w:t>.</w:t>
      </w:r>
      <w:r w:rsidRPr="00206FC2">
        <w:rPr>
          <w:sz w:val="24"/>
          <w:szCs w:val="24"/>
          <w:lang w:val="ru-RU"/>
        </w:rPr>
        <w:t xml:space="preserve"> </w:t>
      </w:r>
      <w:r>
        <w:rPr>
          <w:sz w:val="24"/>
          <w:szCs w:val="24"/>
          <w:lang w:val="ru-RU"/>
        </w:rPr>
        <w:t xml:space="preserve">«Твой, спаси мя, яко оправданий твоих взысках» и </w:t>
      </w:r>
      <w:r w:rsidRPr="00206FC2">
        <w:rPr>
          <w:b/>
          <w:sz w:val="24"/>
          <w:szCs w:val="24"/>
          <w:lang w:val="ru-RU"/>
        </w:rPr>
        <w:t>«</w:t>
      </w:r>
      <w:r w:rsidRPr="00206FC2">
        <w:rPr>
          <w:bCs/>
          <w:sz w:val="24"/>
          <w:szCs w:val="24"/>
          <w:lang w:val="ru-RU"/>
        </w:rPr>
        <w:t xml:space="preserve">Любовь Христова объемлет нас», - </w:t>
      </w:r>
      <w:r w:rsidRPr="00206FC2">
        <w:rPr>
          <w:sz w:val="24"/>
          <w:szCs w:val="24"/>
          <w:lang w:val="ru-RU"/>
        </w:rPr>
        <w:t>эти слова Н.С. Арсеньев попросил написать на его могиле</w:t>
      </w:r>
      <w:r>
        <w:rPr>
          <w:sz w:val="24"/>
          <w:szCs w:val="24"/>
          <w:lang w:val="ru-RU"/>
        </w:rPr>
        <w:t>, это было его завещание</w:t>
      </w:r>
      <w:r w:rsidRPr="00206FC2">
        <w:rPr>
          <w:sz w:val="24"/>
          <w:szCs w:val="24"/>
          <w:lang w:val="ru-RU"/>
        </w:rPr>
        <w:t>.</w:t>
      </w:r>
      <w:r>
        <w:rPr>
          <w:sz w:val="24"/>
          <w:szCs w:val="24"/>
          <w:lang w:val="ru-RU"/>
        </w:rPr>
        <w:t xml:space="preserve"> </w:t>
      </w:r>
      <w:r w:rsidRPr="00206FC2">
        <w:rPr>
          <w:sz w:val="24"/>
          <w:szCs w:val="24"/>
          <w:lang w:val="ru-RU"/>
        </w:rPr>
        <w:t xml:space="preserve">В </w:t>
      </w:r>
      <w:smartTag w:uri="urn:schemas-microsoft-com:office:smarttags" w:element="metricconverter">
        <w:smartTagPr>
          <w:attr w:name="ProductID" w:val="1978 г"/>
        </w:smartTagPr>
        <w:r w:rsidRPr="00206FC2">
          <w:rPr>
            <w:sz w:val="24"/>
            <w:szCs w:val="24"/>
            <w:lang w:val="ru-RU"/>
          </w:rPr>
          <w:t>1978 г</w:t>
        </w:r>
      </w:smartTag>
      <w:r w:rsidRPr="00206FC2">
        <w:rPr>
          <w:sz w:val="24"/>
          <w:szCs w:val="24"/>
          <w:lang w:val="ru-RU"/>
        </w:rPr>
        <w:t>. был установлен крест и плита на могиле</w:t>
      </w:r>
      <w:r>
        <w:rPr>
          <w:sz w:val="24"/>
          <w:szCs w:val="24"/>
          <w:lang w:val="ru-RU"/>
        </w:rPr>
        <w:t xml:space="preserve"> троих Арсеньевых: Веры, Юрия и Николая Сергеевичей</w:t>
      </w:r>
      <w:r w:rsidRPr="00206FC2">
        <w:rPr>
          <w:sz w:val="24"/>
          <w:szCs w:val="24"/>
          <w:lang w:val="ru-RU"/>
        </w:rPr>
        <w:t>.</w:t>
      </w:r>
      <w:r w:rsidRPr="00206FC2">
        <w:rPr>
          <w:b/>
          <w:sz w:val="24"/>
          <w:szCs w:val="24"/>
          <w:lang w:val="ru-RU"/>
        </w:rPr>
        <w:t xml:space="preserve"> </w:t>
      </w:r>
      <w:r>
        <w:rPr>
          <w:bCs/>
          <w:sz w:val="24"/>
          <w:szCs w:val="24"/>
          <w:lang w:val="ru-RU"/>
        </w:rPr>
        <w:t>Согласно его желанию,</w:t>
      </w:r>
      <w:r w:rsidRPr="00097C33">
        <w:rPr>
          <w:bCs/>
          <w:sz w:val="24"/>
          <w:szCs w:val="24"/>
          <w:lang w:val="ru-RU"/>
        </w:rPr>
        <w:t xml:space="preserve"> его архив был передан в То</w:t>
      </w:r>
      <w:r>
        <w:rPr>
          <w:bCs/>
          <w:sz w:val="24"/>
          <w:szCs w:val="24"/>
          <w:lang w:val="ru-RU"/>
        </w:rPr>
        <w:t>л</w:t>
      </w:r>
      <w:r w:rsidRPr="00097C33">
        <w:rPr>
          <w:bCs/>
          <w:sz w:val="24"/>
          <w:szCs w:val="24"/>
          <w:lang w:val="ru-RU"/>
        </w:rPr>
        <w:t>стовский фонд</w:t>
      </w:r>
      <w:r>
        <w:rPr>
          <w:bCs/>
          <w:sz w:val="24"/>
          <w:szCs w:val="24"/>
          <w:lang w:val="ru-RU"/>
        </w:rPr>
        <w:t>.</w:t>
      </w:r>
    </w:p>
    <w:p w:rsidR="00B02FE2" w:rsidRPr="00E9699D" w:rsidRDefault="00B02FE2" w:rsidP="00B02FE2">
      <w:pPr>
        <w:ind w:left="540" w:right="-97" w:firstLine="426"/>
        <w:jc w:val="both"/>
        <w:rPr>
          <w:sz w:val="24"/>
          <w:szCs w:val="24"/>
          <w:lang w:val="ru-RU"/>
        </w:rPr>
      </w:pPr>
      <w:r w:rsidRPr="00E9699D">
        <w:rPr>
          <w:sz w:val="24"/>
          <w:szCs w:val="24"/>
          <w:lang w:val="ru-RU"/>
        </w:rPr>
        <w:t>Размышляя о смысле прожитой жизни, Арсеньев так сформулировал свое духовное завещание: «Смысл жизни в том, чтобы прикоснуться к любви и быть захваченным любовью и служить ей»</w:t>
      </w:r>
      <w:r w:rsidRPr="00E9699D">
        <w:rPr>
          <w:rStyle w:val="aa"/>
          <w:sz w:val="24"/>
          <w:szCs w:val="24"/>
          <w:lang w:val="ru-RU"/>
        </w:rPr>
        <w:footnoteReference w:id="228"/>
      </w:r>
      <w:r w:rsidRPr="00E9699D">
        <w:rPr>
          <w:sz w:val="24"/>
          <w:szCs w:val="24"/>
          <w:lang w:val="ru-RU"/>
        </w:rPr>
        <w:t>.</w:t>
      </w:r>
    </w:p>
    <w:p w:rsidR="00B02FE2" w:rsidRPr="00E9699D" w:rsidRDefault="00B02FE2" w:rsidP="00B02FE2">
      <w:pPr>
        <w:ind w:left="540" w:right="-97" w:firstLine="426"/>
        <w:jc w:val="both"/>
        <w:rPr>
          <w:sz w:val="24"/>
          <w:szCs w:val="24"/>
          <w:lang w:val="ru-RU"/>
        </w:rPr>
      </w:pPr>
      <w:r w:rsidRPr="00E9699D">
        <w:rPr>
          <w:rFonts w:ascii="Times New Roman CYR" w:hAnsi="Times New Roman CYR"/>
          <w:sz w:val="24"/>
          <w:szCs w:val="24"/>
          <w:lang w:val="ru-RU"/>
        </w:rPr>
        <w:t xml:space="preserve">Являясь одним из лучших историков духовной русской культуры, будучи последним из любомудров русской философии, в своем творчестве Арсеньев выдвинул на первое место проблему духовной и культурной традиции. </w:t>
      </w:r>
      <w:r w:rsidRPr="00B02FE2">
        <w:rPr>
          <w:rFonts w:ascii="Times New Roman CYR" w:hAnsi="Times New Roman CYR"/>
          <w:sz w:val="24"/>
          <w:szCs w:val="24"/>
          <w:lang w:val="ru-RU"/>
        </w:rPr>
        <w:t>Традиция как творческая трансляция на основе религиозной философии, которая близко граничит с богословием, стала основой творчества Арсеньева, живо откликавшегося на все, что происходило в сфере культуры. Его участие в экуменическом движении, приобщение к объединению христианских церквей носило характер его личного приобщения к духовному, внутреннему оформлению человечества.</w:t>
      </w:r>
    </w:p>
    <w:p w:rsidR="00B02FE2" w:rsidRPr="00206FC2" w:rsidRDefault="00B02FE2" w:rsidP="00B02FE2">
      <w:pPr>
        <w:ind w:left="540" w:firstLine="567"/>
        <w:jc w:val="both"/>
        <w:rPr>
          <w:sz w:val="24"/>
          <w:szCs w:val="24"/>
          <w:lang w:val="ru-RU"/>
        </w:rPr>
      </w:pPr>
      <w:r w:rsidRPr="00206FC2">
        <w:rPr>
          <w:sz w:val="24"/>
          <w:szCs w:val="24"/>
          <w:lang w:val="ru-RU"/>
        </w:rPr>
        <w:t>Плетнев</w:t>
      </w:r>
      <w:r>
        <w:rPr>
          <w:sz w:val="24"/>
          <w:szCs w:val="24"/>
          <w:lang w:val="ru-RU"/>
        </w:rPr>
        <w:t xml:space="preserve"> писал</w:t>
      </w:r>
      <w:r w:rsidRPr="00206FC2">
        <w:rPr>
          <w:sz w:val="24"/>
          <w:szCs w:val="24"/>
          <w:lang w:val="ru-RU"/>
        </w:rPr>
        <w:t>: «Как-то пришлось мне беседовать с очень знающим коллегой острого, но плоского ума.</w:t>
      </w:r>
    </w:p>
    <w:p w:rsidR="00B02FE2" w:rsidRPr="00206FC2" w:rsidRDefault="00B02FE2" w:rsidP="00B02FE2">
      <w:pPr>
        <w:ind w:left="540" w:firstLine="567"/>
        <w:jc w:val="both"/>
        <w:rPr>
          <w:sz w:val="24"/>
          <w:szCs w:val="24"/>
          <w:lang w:val="ru-RU"/>
        </w:rPr>
      </w:pPr>
      <w:r w:rsidRPr="00206FC2">
        <w:rPr>
          <w:sz w:val="24"/>
          <w:szCs w:val="24"/>
          <w:lang w:val="ru-RU"/>
        </w:rPr>
        <w:t xml:space="preserve"> - Почему ваш Арсеньев, такой образованный человек, пишет все об одном, о чем-то духовном, мистическом? </w:t>
      </w:r>
      <w:r w:rsidRPr="00206FC2">
        <w:rPr>
          <w:sz w:val="24"/>
          <w:szCs w:val="24"/>
        </w:rPr>
        <w:t>Ame</w:t>
      </w:r>
      <w:r w:rsidRPr="00206FC2">
        <w:rPr>
          <w:sz w:val="24"/>
          <w:szCs w:val="24"/>
          <w:lang w:val="ru-RU"/>
        </w:rPr>
        <w:t xml:space="preserve"> </w:t>
      </w:r>
      <w:r w:rsidRPr="00206FC2">
        <w:rPr>
          <w:sz w:val="24"/>
          <w:szCs w:val="24"/>
        </w:rPr>
        <w:t>Slave</w:t>
      </w:r>
      <w:r w:rsidRPr="00206FC2">
        <w:rPr>
          <w:sz w:val="24"/>
          <w:szCs w:val="24"/>
          <w:lang w:val="ru-RU"/>
        </w:rPr>
        <w:t>!</w:t>
      </w:r>
    </w:p>
    <w:p w:rsidR="00B02FE2" w:rsidRDefault="00B02FE2" w:rsidP="00B02FE2">
      <w:pPr>
        <w:ind w:left="540" w:firstLine="567"/>
        <w:jc w:val="both"/>
        <w:rPr>
          <w:sz w:val="24"/>
          <w:szCs w:val="24"/>
          <w:lang w:val="ru-RU"/>
        </w:rPr>
      </w:pPr>
      <w:r w:rsidRPr="00206FC2">
        <w:rPr>
          <w:sz w:val="24"/>
          <w:szCs w:val="24"/>
          <w:lang w:val="ru-RU"/>
        </w:rPr>
        <w:t xml:space="preserve"> - Вы цените исключительно высоко Хокусаи, возразил я, а разве этот великий художник не изобразил сто шестьдесят раз снежную гору - вулкан Фуджияму? Но разве не тысячу тысяч раз многогранней, прекрасней и значительней духовная жизнь людей, чем профиль и анфас вулкана? Коллега не нашелся, что ответить. Плоские умы сенсуалистов и материалистов отталкивает глубина, они или боятся этого чувства, или не могут его понять. В любовании художественным воплощением идеи, в любви к духовной стороне истинных произведений больших талантов всех времен и разных народов, одна из притягательнейших сторон творческой мысли профессора Арсеньева. Вспоминаю слова С. Франка («Человек и Бог»): «Искусство, будучи </w:t>
      </w:r>
      <w:r w:rsidRPr="00206FC2">
        <w:rPr>
          <w:i/>
          <w:sz w:val="24"/>
          <w:szCs w:val="24"/>
          <w:lang w:val="ru-RU"/>
        </w:rPr>
        <w:t xml:space="preserve">выражением </w:t>
      </w:r>
      <w:r w:rsidRPr="00206FC2">
        <w:rPr>
          <w:sz w:val="24"/>
          <w:szCs w:val="24"/>
          <w:lang w:val="ru-RU"/>
        </w:rPr>
        <w:t xml:space="preserve">есть </w:t>
      </w:r>
      <w:r w:rsidRPr="00206FC2">
        <w:rPr>
          <w:i/>
          <w:sz w:val="24"/>
          <w:szCs w:val="24"/>
          <w:lang w:val="ru-RU"/>
        </w:rPr>
        <w:t>воплощение,</w:t>
      </w:r>
      <w:r w:rsidRPr="00206FC2">
        <w:rPr>
          <w:sz w:val="24"/>
          <w:szCs w:val="24"/>
          <w:lang w:val="ru-RU"/>
        </w:rPr>
        <w:t xml:space="preserve"> в нем что-то духовное облекается плотью, как бы внедряется в материальное и является в нем, как его форма. В этом и состоит существо творчества». Творческая одаренность Н.С. поднимает его ум, душу и сердце на крыльях Веры и Красоты, устремляющих его к Источнику Света, Жизни и </w:t>
      </w:r>
      <w:r w:rsidRPr="00206FC2">
        <w:rPr>
          <w:sz w:val="24"/>
          <w:szCs w:val="24"/>
          <w:lang w:val="ru-RU"/>
        </w:rPr>
        <w:lastRenderedPageBreak/>
        <w:t>Любви. Профессор Арсеньев с юности возлюбил Божественное в Красоте, в ее цветении и плодах, а Красота дает цвести и плодоносить душе и в старости, ибо Прекрасное и Божие не стареет»</w:t>
      </w:r>
      <w:r>
        <w:rPr>
          <w:rStyle w:val="aa"/>
          <w:sz w:val="24"/>
          <w:szCs w:val="24"/>
          <w:lang w:val="ru-RU"/>
        </w:rPr>
        <w:footnoteReference w:id="229"/>
      </w:r>
      <w:r w:rsidRPr="00206FC2">
        <w:rPr>
          <w:sz w:val="24"/>
          <w:szCs w:val="24"/>
          <w:lang w:val="ru-RU"/>
        </w:rPr>
        <w:t>.</w:t>
      </w:r>
    </w:p>
    <w:p w:rsidR="00B02FE2" w:rsidRDefault="00B02FE2" w:rsidP="00B02FE2">
      <w:pPr>
        <w:ind w:left="540" w:firstLine="567"/>
        <w:jc w:val="both"/>
        <w:rPr>
          <w:sz w:val="24"/>
          <w:szCs w:val="24"/>
          <w:lang w:val="ru-RU"/>
        </w:rPr>
      </w:pPr>
      <w:r>
        <w:rPr>
          <w:sz w:val="24"/>
          <w:szCs w:val="24"/>
          <w:lang w:val="ru-RU"/>
        </w:rPr>
        <w:t>Личность Н.С. Арсеньева, его религиозно-философское учение представляют драгоценное наследство. Он яркий представитель русской православной мысли за рубежом, и любой читатель найдет в его книгах что-то интересное и поучительное. «Известна огромная, всеобъемлющая эрудиция Николая Сергеевича, - писал И. Балуев. – Он был и богословом, и литературоведом, и историком культуры. К природным талантам его надо прибавить и необыкновенную силу воли, позволявшую ему «заставить» себя работать при любых обстоятельствах».</w:t>
      </w:r>
      <w:r>
        <w:rPr>
          <w:rStyle w:val="aa"/>
          <w:sz w:val="24"/>
          <w:szCs w:val="24"/>
          <w:lang w:val="ru-RU"/>
        </w:rPr>
        <w:footnoteReference w:id="230"/>
      </w:r>
    </w:p>
    <w:p w:rsidR="001C3C4E" w:rsidRPr="00B02FE2" w:rsidRDefault="001C3C4E">
      <w:pPr>
        <w:rPr>
          <w:lang w:val="ru-RU"/>
        </w:rPr>
      </w:pPr>
    </w:p>
    <w:sectPr w:rsidR="001C3C4E" w:rsidRPr="00B02FE2" w:rsidSect="00DB14E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214" w:rsidRDefault="005E2214" w:rsidP="00B02FE2">
      <w:r>
        <w:separator/>
      </w:r>
    </w:p>
  </w:endnote>
  <w:endnote w:type="continuationSeparator" w:id="0">
    <w:p w:rsidR="005E2214" w:rsidRDefault="005E2214" w:rsidP="00B02F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e Cyr">
    <w:altName w:val="Courier New"/>
    <w:panose1 w:val="00000000000000000000"/>
    <w:charset w:val="00"/>
    <w:family w:val="modern"/>
    <w:notTrueType/>
    <w:pitch w:val="fixed"/>
    <w:sig w:usb0="00000003" w:usb1="00000000" w:usb2="00000000" w:usb3="00000000" w:csb0="00000001" w:csb1="00000000"/>
  </w:font>
  <w:font w:name="Couriere Cyr Cyr">
    <w:panose1 w:val="00000000000000000000"/>
    <w:charset w:val="CC"/>
    <w:family w:val="modern"/>
    <w:notTrueType/>
    <w:pitch w:val="fixed"/>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214" w:rsidRDefault="005E2214" w:rsidP="00B02FE2">
      <w:r>
        <w:separator/>
      </w:r>
    </w:p>
  </w:footnote>
  <w:footnote w:type="continuationSeparator" w:id="0">
    <w:p w:rsidR="005E2214" w:rsidRDefault="005E2214" w:rsidP="00B02FE2">
      <w:r>
        <w:continuationSeparator/>
      </w:r>
    </w:p>
  </w:footnote>
  <w:footnote w:id="1">
    <w:p w:rsidR="00B02FE2" w:rsidRDefault="00B02FE2" w:rsidP="00B02FE2">
      <w:pPr>
        <w:pStyle w:val="a8"/>
        <w:ind w:left="900"/>
        <w:rPr>
          <w:lang w:val="ru-RU"/>
        </w:rPr>
      </w:pPr>
      <w:r>
        <w:rPr>
          <w:rStyle w:val="aa"/>
        </w:rPr>
        <w:footnoteRef/>
      </w:r>
      <w:r w:rsidRPr="00C67AB7">
        <w:rPr>
          <w:lang w:val="ru-RU"/>
        </w:rPr>
        <w:t xml:space="preserve"> </w:t>
      </w:r>
      <w:r>
        <w:rPr>
          <w:lang w:val="ru-RU"/>
        </w:rPr>
        <w:t xml:space="preserve">С этой же проблемой столкнулась автор диссертации при переводе книги Н.С. Арсеньева </w:t>
      </w:r>
      <w:r>
        <w:rPr>
          <w:szCs w:val="24"/>
          <w:lang w:val="de-DE"/>
        </w:rPr>
        <w:t xml:space="preserve"> </w:t>
      </w:r>
      <w:r>
        <w:rPr>
          <w:szCs w:val="24"/>
          <w:lang w:val="ru-RU"/>
        </w:rPr>
        <w:t>«</w:t>
      </w:r>
      <w:r>
        <w:rPr>
          <w:szCs w:val="24"/>
        </w:rPr>
        <w:t>Die</w:t>
      </w:r>
      <w:r>
        <w:rPr>
          <w:szCs w:val="24"/>
          <w:lang w:val="ru-RU"/>
        </w:rPr>
        <w:t xml:space="preserve"> </w:t>
      </w:r>
      <w:r>
        <w:rPr>
          <w:szCs w:val="24"/>
        </w:rPr>
        <w:t>russische</w:t>
      </w:r>
      <w:r>
        <w:rPr>
          <w:szCs w:val="24"/>
          <w:lang w:val="ru-RU"/>
        </w:rPr>
        <w:t xml:space="preserve"> </w:t>
      </w:r>
      <w:r>
        <w:rPr>
          <w:szCs w:val="24"/>
        </w:rPr>
        <w:t>Literatur</w:t>
      </w:r>
      <w:r>
        <w:rPr>
          <w:szCs w:val="24"/>
          <w:lang w:val="ru-RU"/>
        </w:rPr>
        <w:t xml:space="preserve"> </w:t>
      </w:r>
      <w:r>
        <w:rPr>
          <w:szCs w:val="24"/>
        </w:rPr>
        <w:t>der</w:t>
      </w:r>
      <w:r>
        <w:rPr>
          <w:szCs w:val="24"/>
          <w:lang w:val="ru-RU"/>
        </w:rPr>
        <w:t xml:space="preserve"> </w:t>
      </w:r>
      <w:r>
        <w:rPr>
          <w:szCs w:val="24"/>
        </w:rPr>
        <w:t>Neuzeit</w:t>
      </w:r>
      <w:r>
        <w:rPr>
          <w:szCs w:val="24"/>
          <w:lang w:val="ru-RU"/>
        </w:rPr>
        <w:t xml:space="preserve"> </w:t>
      </w:r>
      <w:r>
        <w:rPr>
          <w:szCs w:val="24"/>
        </w:rPr>
        <w:t>und</w:t>
      </w:r>
      <w:r>
        <w:rPr>
          <w:szCs w:val="24"/>
          <w:lang w:val="ru-RU"/>
        </w:rPr>
        <w:t xml:space="preserve"> </w:t>
      </w:r>
      <w:r>
        <w:rPr>
          <w:szCs w:val="24"/>
        </w:rPr>
        <w:t>Gegenwert</w:t>
      </w:r>
      <w:r>
        <w:rPr>
          <w:szCs w:val="24"/>
          <w:lang w:val="de-DE"/>
        </w:rPr>
        <w:t xml:space="preserve"> in ihren geistigen Zusammenhängen</w:t>
      </w:r>
      <w:r>
        <w:rPr>
          <w:szCs w:val="24"/>
          <w:lang w:val="ru-RU"/>
        </w:rPr>
        <w:t>», когда цитаты русских писателей, переведенные Н.С. Арсеньевым на немецкий язык, при переводе книги на русский требовали обращения к первоисточникам, что чрезвычайно трудоемко</w:t>
      </w:r>
      <w:r>
        <w:rPr>
          <w:szCs w:val="24"/>
          <w:lang w:val="de-DE"/>
        </w:rPr>
        <w:t>.</w:t>
      </w:r>
    </w:p>
  </w:footnote>
  <w:footnote w:id="2">
    <w:p w:rsidR="00B02FE2" w:rsidRDefault="00B02FE2" w:rsidP="00B02FE2">
      <w:pPr>
        <w:pStyle w:val="a8"/>
        <w:ind w:left="900"/>
        <w:rPr>
          <w:lang w:val="ru-RU"/>
        </w:rPr>
      </w:pPr>
      <w:r>
        <w:rPr>
          <w:rStyle w:val="aa"/>
        </w:rPr>
        <w:footnoteRef/>
      </w:r>
      <w:r w:rsidRPr="00C67AB7">
        <w:rPr>
          <w:lang w:val="ru-RU"/>
        </w:rPr>
        <w:t xml:space="preserve"> </w:t>
      </w:r>
      <w:r>
        <w:rPr>
          <w:lang w:val="ru-RU"/>
        </w:rPr>
        <w:t>Барабанов Е.В. Русская философия и кризис идентичности // Вопросы философии – 1991, №8, с. 102 - 116</w:t>
      </w:r>
    </w:p>
  </w:footnote>
  <w:footnote w:id="3">
    <w:p w:rsidR="00B02FE2" w:rsidRDefault="00B02FE2" w:rsidP="00B02FE2">
      <w:pPr>
        <w:pStyle w:val="a8"/>
        <w:ind w:left="900"/>
        <w:rPr>
          <w:lang w:val="ru-RU"/>
        </w:rPr>
      </w:pPr>
      <w:r>
        <w:rPr>
          <w:rStyle w:val="aa"/>
        </w:rPr>
        <w:footnoteRef/>
      </w:r>
      <w:r w:rsidRPr="00C67AB7">
        <w:rPr>
          <w:lang w:val="ru-RU"/>
        </w:rPr>
        <w:t xml:space="preserve"> </w:t>
      </w:r>
      <w:r>
        <w:rPr>
          <w:lang w:val="ru-RU"/>
        </w:rPr>
        <w:t>Гайденко П.П. Владимир Соловьев и философия Серебряного века – М.: Прогресс-Традиция, 2001. – 472 с., с. 6-7</w:t>
      </w:r>
    </w:p>
  </w:footnote>
  <w:footnote w:id="4">
    <w:p w:rsidR="00B02FE2" w:rsidRDefault="00B02FE2" w:rsidP="00B02FE2">
      <w:pPr>
        <w:spacing w:after="120"/>
        <w:ind w:left="900"/>
        <w:rPr>
          <w:lang w:val="ru-RU"/>
        </w:rPr>
      </w:pPr>
      <w:r>
        <w:rPr>
          <w:rStyle w:val="aa"/>
        </w:rPr>
        <w:footnoteRef/>
      </w:r>
      <w:r>
        <w:rPr>
          <w:lang w:val="ru-RU"/>
        </w:rPr>
        <w:t xml:space="preserve">: «Каждого беженца проверяли на коллаборационизм, и только после этого ему вручали мандат «ди-пи» УНРРА (ИРО)… Из французского лагеря был вывезен в США профессор богословия, философ, историк церкви, культуролог Николай Сергеевич Арсеньев с сестрой Верой и братом Юрием». -  </w:t>
      </w:r>
      <w:r>
        <w:rPr>
          <w:iCs/>
          <w:lang w:val="ru-RU"/>
        </w:rPr>
        <w:t xml:space="preserve">Т.И.Ульянкина. Роль Толстовского фонда (США) в спасении русских ученых – эмигрантов от репатриации в послевоенной Европе (1944-1952 гг.) // ИИЕТ РАН. Годичная научная конференция </w:t>
      </w:r>
      <w:smartTag w:uri="urn:schemas-microsoft-com:office:smarttags" w:element="metricconverter">
        <w:smartTagPr>
          <w:attr w:name="ProductID" w:val="2002 г"/>
        </w:smartTagPr>
        <w:r>
          <w:rPr>
            <w:iCs/>
            <w:lang w:val="ru-RU"/>
          </w:rPr>
          <w:t>2002</w:t>
        </w:r>
        <w:r>
          <w:rPr>
            <w:iCs/>
          </w:rPr>
          <w:t> </w:t>
        </w:r>
        <w:r>
          <w:rPr>
            <w:iCs/>
            <w:lang w:val="ru-RU"/>
          </w:rPr>
          <w:t>г</w:t>
        </w:r>
      </w:smartTag>
      <w:r>
        <w:rPr>
          <w:iCs/>
          <w:lang w:val="ru-RU"/>
        </w:rPr>
        <w:t>. М.: Диполь-Т. 2002.</w:t>
      </w:r>
    </w:p>
    <w:p w:rsidR="00B02FE2" w:rsidRDefault="00B02FE2" w:rsidP="00B02FE2">
      <w:pPr>
        <w:pStyle w:val="a8"/>
        <w:ind w:left="900"/>
        <w:rPr>
          <w:lang w:val="ru-RU"/>
        </w:rPr>
      </w:pPr>
      <w:r w:rsidRPr="00C67AB7">
        <w:rPr>
          <w:lang w:val="ru-RU"/>
        </w:rPr>
        <w:br w:type="textWrapping" w:clear="all"/>
      </w:r>
    </w:p>
  </w:footnote>
  <w:footnote w:id="5">
    <w:p w:rsidR="00B02FE2" w:rsidRDefault="00B02FE2" w:rsidP="00B02FE2">
      <w:pPr>
        <w:pStyle w:val="a8"/>
        <w:ind w:left="900"/>
        <w:rPr>
          <w:lang w:val="ru-RU"/>
        </w:rPr>
      </w:pPr>
      <w:r>
        <w:rPr>
          <w:rStyle w:val="aa"/>
        </w:rPr>
        <w:footnoteRef/>
      </w:r>
      <w:r w:rsidRPr="00C67AB7">
        <w:rPr>
          <w:lang w:val="ru-RU"/>
        </w:rPr>
        <w:t xml:space="preserve"> </w:t>
      </w:r>
      <w:r>
        <w:rPr>
          <w:lang w:val="ru-RU"/>
        </w:rPr>
        <w:t>Лосев А.Ф. Русская философия. – М., 1991, с. 225.</w:t>
      </w:r>
    </w:p>
  </w:footnote>
  <w:footnote w:id="6">
    <w:p w:rsidR="00B02FE2" w:rsidRDefault="00B02FE2" w:rsidP="00B02FE2">
      <w:pPr>
        <w:pStyle w:val="a8"/>
        <w:ind w:left="900"/>
        <w:rPr>
          <w:lang w:val="ru-RU"/>
        </w:rPr>
      </w:pPr>
      <w:r>
        <w:rPr>
          <w:rStyle w:val="aa"/>
        </w:rPr>
        <w:footnoteRef/>
      </w:r>
      <w:r w:rsidRPr="00C67AB7">
        <w:rPr>
          <w:lang w:val="ru-RU"/>
        </w:rPr>
        <w:t xml:space="preserve"> </w:t>
      </w:r>
      <w:r>
        <w:rPr>
          <w:lang w:val="ru-RU"/>
        </w:rPr>
        <w:t xml:space="preserve">Н.С. Арсеньев. Дары и встречи жизненного пути». – </w:t>
      </w:r>
      <w:r>
        <w:t>Frankfurt</w:t>
      </w:r>
      <w:r>
        <w:rPr>
          <w:lang w:val="ru-RU"/>
        </w:rPr>
        <w:t>/</w:t>
      </w:r>
      <w:r>
        <w:t>Mein</w:t>
      </w:r>
      <w:r>
        <w:rPr>
          <w:lang w:val="ru-RU"/>
        </w:rPr>
        <w:t xml:space="preserve">: </w:t>
      </w:r>
      <w:r>
        <w:t>Posev</w:t>
      </w:r>
      <w:r>
        <w:rPr>
          <w:lang w:val="ru-RU"/>
        </w:rPr>
        <w:t>-</w:t>
      </w:r>
      <w:r>
        <w:t>Verlag</w:t>
      </w:r>
      <w:r>
        <w:rPr>
          <w:lang w:val="ru-RU"/>
        </w:rPr>
        <w:t>, 1974, с. 278</w:t>
      </w:r>
    </w:p>
  </w:footnote>
  <w:footnote w:id="7">
    <w:p w:rsidR="00B02FE2" w:rsidRDefault="00B02FE2" w:rsidP="00B02FE2">
      <w:pPr>
        <w:pStyle w:val="a8"/>
        <w:ind w:left="900"/>
        <w:rPr>
          <w:lang w:val="ru-RU"/>
        </w:rPr>
      </w:pPr>
      <w:r>
        <w:rPr>
          <w:rStyle w:val="aa"/>
        </w:rPr>
        <w:footnoteRef/>
      </w:r>
      <w:r w:rsidRPr="00C67AB7">
        <w:rPr>
          <w:lang w:val="ru-RU"/>
        </w:rPr>
        <w:t xml:space="preserve"> </w:t>
      </w:r>
      <w:r>
        <w:rPr>
          <w:lang w:val="ru-RU"/>
        </w:rPr>
        <w:t>Там же, с. 206</w:t>
      </w:r>
    </w:p>
  </w:footnote>
  <w:footnote w:id="8">
    <w:p w:rsidR="00B02FE2" w:rsidRDefault="00B02FE2" w:rsidP="00B02FE2">
      <w:pPr>
        <w:pStyle w:val="a8"/>
        <w:ind w:left="720"/>
        <w:rPr>
          <w:lang w:val="ru-RU"/>
        </w:rPr>
      </w:pPr>
      <w:r>
        <w:rPr>
          <w:rStyle w:val="aa"/>
        </w:rPr>
        <w:footnoteRef/>
      </w:r>
      <w:r w:rsidRPr="00C67AB7">
        <w:rPr>
          <w:lang w:val="ru-RU"/>
        </w:rPr>
        <w:t xml:space="preserve"> </w:t>
      </w:r>
      <w:r>
        <w:rPr>
          <w:lang w:val="ru-RU"/>
        </w:rPr>
        <w:t>Назаров М.В. Миссия русской эмиграции. – М., 1994.- 360 с., с. 3</w:t>
      </w:r>
    </w:p>
  </w:footnote>
  <w:footnote w:id="9">
    <w:p w:rsidR="00B02FE2" w:rsidRPr="004B1EF7" w:rsidRDefault="00B02FE2" w:rsidP="00B02FE2">
      <w:pPr>
        <w:pStyle w:val="Normal"/>
        <w:rPr>
          <w:sz w:val="20"/>
        </w:rPr>
      </w:pPr>
      <w:r w:rsidRPr="004B1EF7">
        <w:rPr>
          <w:sz w:val="20"/>
        </w:rPr>
        <w:t xml:space="preserve">              </w:t>
      </w:r>
      <w:r w:rsidRPr="004B1EF7">
        <w:rPr>
          <w:rStyle w:val="aa"/>
          <w:sz w:val="20"/>
        </w:rPr>
        <w:footnoteRef/>
      </w:r>
      <w:r w:rsidRPr="004B1EF7">
        <w:rPr>
          <w:sz w:val="20"/>
        </w:rPr>
        <w:t xml:space="preserve"> Хализев В.Е. Н.С. Арсеньев: философ, культуролог, литературовед// Литературное обозрение. 1994, № 1-2</w:t>
      </w:r>
    </w:p>
  </w:footnote>
  <w:footnote w:id="10">
    <w:p w:rsidR="00B02FE2" w:rsidRPr="004B1EF7" w:rsidRDefault="00B02FE2" w:rsidP="00B02FE2">
      <w:pPr>
        <w:pStyle w:val="Normal"/>
        <w:ind w:left="720"/>
        <w:rPr>
          <w:sz w:val="20"/>
        </w:rPr>
      </w:pPr>
      <w:r w:rsidRPr="004B1EF7">
        <w:rPr>
          <w:rStyle w:val="aa"/>
          <w:sz w:val="20"/>
        </w:rPr>
        <w:footnoteRef/>
      </w:r>
      <w:r w:rsidRPr="004B1EF7">
        <w:rPr>
          <w:sz w:val="20"/>
        </w:rPr>
        <w:t xml:space="preserve"> А. Абрамов. Н.С. Арсеньев //Русское зарубежье. Золотая книга эмиграции. Энциклопедический Большой       словарь, М., 1997, с. 45</w:t>
      </w:r>
    </w:p>
    <w:p w:rsidR="00B02FE2" w:rsidRPr="004B1EF7" w:rsidRDefault="00B02FE2" w:rsidP="00B02FE2">
      <w:pPr>
        <w:pStyle w:val="Normal"/>
        <w:ind w:left="720"/>
        <w:rPr>
          <w:sz w:val="20"/>
        </w:rPr>
      </w:pPr>
    </w:p>
  </w:footnote>
  <w:footnote w:id="11">
    <w:p w:rsidR="00B02FE2" w:rsidRPr="004B1EF7" w:rsidRDefault="00B02FE2" w:rsidP="00B02FE2">
      <w:pPr>
        <w:pStyle w:val="Normal"/>
        <w:ind w:left="720"/>
        <w:rPr>
          <w:sz w:val="20"/>
        </w:rPr>
      </w:pPr>
      <w:r w:rsidRPr="004B1EF7">
        <w:rPr>
          <w:rStyle w:val="aa"/>
          <w:sz w:val="20"/>
        </w:rPr>
        <w:footnoteRef/>
      </w:r>
      <w:r w:rsidRPr="004B1EF7">
        <w:rPr>
          <w:sz w:val="20"/>
        </w:rPr>
        <w:t xml:space="preserve"> </w:t>
      </w:r>
      <w:r w:rsidRPr="004B1EF7">
        <w:rPr>
          <w:sz w:val="20"/>
          <w:lang w:val="de-DE"/>
        </w:rPr>
        <w:t>Л.Г. Филонова. Николай Сергеевич Арсеньев</w:t>
      </w:r>
      <w:r w:rsidRPr="004B1EF7">
        <w:rPr>
          <w:sz w:val="20"/>
        </w:rPr>
        <w:t xml:space="preserve"> //</w:t>
      </w:r>
      <w:r w:rsidRPr="004B1EF7">
        <w:rPr>
          <w:sz w:val="20"/>
          <w:lang w:val="de-DE"/>
        </w:rPr>
        <w:t xml:space="preserve"> </w:t>
      </w:r>
      <w:r w:rsidRPr="004B1EF7">
        <w:rPr>
          <w:sz w:val="20"/>
        </w:rPr>
        <w:t xml:space="preserve">Русские философы (конец </w:t>
      </w:r>
      <w:r w:rsidRPr="004B1EF7">
        <w:rPr>
          <w:sz w:val="20"/>
          <w:lang w:val="de-DE"/>
        </w:rPr>
        <w:t>XIX – XX века): Антология. Вып. 1/Сост.: А.Л. Доброхотов,С.Б. Неволин, Л.Г. Филонова. – М.: Изд-во „Кн. Палата“, 1993. – 368 с.</w:t>
      </w:r>
      <w:r w:rsidRPr="004B1EF7">
        <w:rPr>
          <w:sz w:val="20"/>
        </w:rPr>
        <w:t>, с.31</w:t>
      </w:r>
    </w:p>
    <w:p w:rsidR="00B02FE2" w:rsidRPr="00C67AB7" w:rsidRDefault="00B02FE2" w:rsidP="00B02FE2">
      <w:pPr>
        <w:pStyle w:val="a8"/>
        <w:ind w:left="720"/>
        <w:rPr>
          <w:lang w:val="ru-RU"/>
        </w:rPr>
      </w:pPr>
    </w:p>
  </w:footnote>
  <w:footnote w:id="12">
    <w:p w:rsidR="00B02FE2" w:rsidRPr="00FE2B52" w:rsidRDefault="00B02FE2" w:rsidP="00B02FE2">
      <w:pPr>
        <w:pStyle w:val="Normal"/>
        <w:spacing w:before="0" w:after="0" w:line="360" w:lineRule="auto"/>
        <w:ind w:left="720"/>
        <w:jc w:val="both"/>
        <w:rPr>
          <w:sz w:val="20"/>
        </w:rPr>
      </w:pPr>
      <w:r>
        <w:rPr>
          <w:rStyle w:val="aa"/>
        </w:rPr>
        <w:footnoteRef/>
      </w:r>
      <w:r>
        <w:t xml:space="preserve"> </w:t>
      </w:r>
      <w:r w:rsidRPr="00FE2B52">
        <w:rPr>
          <w:sz w:val="20"/>
        </w:rPr>
        <w:t>Плетнев Р. Н.С. Арсеньев // Записки русской академической группы, т. 12</w:t>
      </w:r>
      <w:r>
        <w:rPr>
          <w:sz w:val="20"/>
        </w:rPr>
        <w:t>, с. 14</w:t>
      </w:r>
    </w:p>
    <w:p w:rsidR="00B02FE2" w:rsidRPr="00FE2B52" w:rsidRDefault="00B02FE2" w:rsidP="00B02FE2">
      <w:pPr>
        <w:pStyle w:val="a8"/>
        <w:ind w:left="720"/>
        <w:rPr>
          <w:lang w:val="ru-RU"/>
        </w:rPr>
      </w:pPr>
    </w:p>
  </w:footnote>
  <w:footnote w:id="13">
    <w:p w:rsidR="00B02FE2" w:rsidRPr="0016719C" w:rsidRDefault="00B02FE2" w:rsidP="00B02FE2">
      <w:pPr>
        <w:pStyle w:val="a8"/>
        <w:ind w:left="720"/>
        <w:rPr>
          <w:lang w:val="ru-RU"/>
        </w:rPr>
      </w:pPr>
      <w:r>
        <w:rPr>
          <w:rStyle w:val="aa"/>
        </w:rPr>
        <w:footnoteRef/>
      </w:r>
      <w:r w:rsidRPr="0016719C">
        <w:rPr>
          <w:lang w:val="ru-RU"/>
        </w:rPr>
        <w:t xml:space="preserve"> </w:t>
      </w:r>
      <w:r w:rsidRPr="005E4D4D">
        <w:rPr>
          <w:lang w:val="ru-RU"/>
        </w:rPr>
        <w:t>Арсеньев Н.С. Дары и встречи жизненного пути. - Франкфурт на Майне, 1974</w:t>
      </w:r>
      <w:r>
        <w:rPr>
          <w:lang w:val="ru-RU"/>
        </w:rPr>
        <w:t>, с. 92</w:t>
      </w:r>
    </w:p>
  </w:footnote>
  <w:footnote w:id="14">
    <w:p w:rsidR="00B02FE2" w:rsidRPr="0016719C" w:rsidRDefault="00B02FE2" w:rsidP="00B02FE2">
      <w:pPr>
        <w:pStyle w:val="a8"/>
        <w:ind w:left="720"/>
        <w:rPr>
          <w:lang w:val="ru-RU"/>
        </w:rPr>
      </w:pPr>
      <w:r>
        <w:rPr>
          <w:rStyle w:val="aa"/>
        </w:rPr>
        <w:footnoteRef/>
      </w:r>
      <w:r w:rsidRPr="0016719C">
        <w:rPr>
          <w:lang w:val="ru-RU"/>
        </w:rPr>
        <w:t xml:space="preserve"> </w:t>
      </w:r>
      <w:r>
        <w:rPr>
          <w:lang w:val="ru-RU"/>
        </w:rPr>
        <w:t>Там же, с. 93</w:t>
      </w:r>
    </w:p>
  </w:footnote>
  <w:footnote w:id="15">
    <w:p w:rsidR="00B02FE2" w:rsidRPr="00A707E1" w:rsidRDefault="00B02FE2" w:rsidP="00B02FE2">
      <w:pPr>
        <w:pStyle w:val="a8"/>
        <w:ind w:left="720"/>
        <w:rPr>
          <w:lang w:val="ru-RU"/>
        </w:rPr>
      </w:pPr>
      <w:r>
        <w:rPr>
          <w:rStyle w:val="aa"/>
        </w:rPr>
        <w:footnoteRef/>
      </w:r>
      <w:r w:rsidRPr="00A707E1">
        <w:rPr>
          <w:lang w:val="ru-RU"/>
        </w:rPr>
        <w:t xml:space="preserve"> </w:t>
      </w:r>
      <w:r>
        <w:rPr>
          <w:lang w:val="ru-RU"/>
        </w:rPr>
        <w:t>Там же. С. 107</w:t>
      </w:r>
    </w:p>
  </w:footnote>
  <w:footnote w:id="16">
    <w:p w:rsidR="00B02FE2" w:rsidRPr="005E4D4D" w:rsidRDefault="00B02FE2" w:rsidP="00B02FE2">
      <w:pPr>
        <w:pStyle w:val="a8"/>
        <w:ind w:left="720"/>
        <w:rPr>
          <w:lang w:val="ru-RU"/>
        </w:rPr>
      </w:pPr>
      <w:r>
        <w:rPr>
          <w:rStyle w:val="aa"/>
        </w:rPr>
        <w:footnoteRef/>
      </w:r>
      <w:r>
        <w:rPr>
          <w:lang w:val="ru-RU"/>
        </w:rPr>
        <w:t>Там же, с. 93-94</w:t>
      </w:r>
    </w:p>
  </w:footnote>
  <w:footnote w:id="17">
    <w:p w:rsidR="00B02FE2" w:rsidRPr="004707AD" w:rsidRDefault="00B02FE2" w:rsidP="00B02FE2">
      <w:pPr>
        <w:pStyle w:val="a8"/>
        <w:ind w:left="720"/>
        <w:rPr>
          <w:lang w:val="ru-RU"/>
        </w:rPr>
      </w:pPr>
      <w:r>
        <w:rPr>
          <w:rStyle w:val="aa"/>
        </w:rPr>
        <w:footnoteRef/>
      </w:r>
      <w:r w:rsidRPr="004707AD">
        <w:rPr>
          <w:lang w:val="ru-RU"/>
        </w:rPr>
        <w:t xml:space="preserve"> Плетнев Р. Н.С. Арсеньев // Записки русской академической группы, т. 12, с. 14</w:t>
      </w:r>
    </w:p>
  </w:footnote>
  <w:footnote w:id="18">
    <w:p w:rsidR="00B02FE2" w:rsidRPr="00265ECE" w:rsidRDefault="00B02FE2" w:rsidP="00B02FE2">
      <w:pPr>
        <w:pStyle w:val="a8"/>
        <w:ind w:left="720"/>
        <w:rPr>
          <w:lang w:val="ru-RU"/>
        </w:rPr>
      </w:pPr>
      <w:r>
        <w:rPr>
          <w:rStyle w:val="aa"/>
        </w:rPr>
        <w:footnoteRef/>
      </w:r>
      <w:r w:rsidRPr="006B1455">
        <w:rPr>
          <w:lang w:val="ru-RU"/>
        </w:rPr>
        <w:t xml:space="preserve"> </w:t>
      </w:r>
      <w:r w:rsidRPr="005E4D4D">
        <w:rPr>
          <w:lang w:val="ru-RU"/>
        </w:rPr>
        <w:t>Арсеньев Н.С. Дары и встречи жизненного пути. - Франкфурт на Майне, 1974</w:t>
      </w:r>
      <w:r>
        <w:rPr>
          <w:lang w:val="ru-RU"/>
        </w:rPr>
        <w:t>, с. 92 с. 93</w:t>
      </w:r>
    </w:p>
  </w:footnote>
  <w:footnote w:id="19">
    <w:p w:rsidR="00B02FE2" w:rsidRPr="00293669" w:rsidRDefault="00B02FE2" w:rsidP="00B02FE2">
      <w:pPr>
        <w:pStyle w:val="a8"/>
        <w:ind w:left="720"/>
        <w:rPr>
          <w:lang w:val="ru-RU"/>
        </w:rPr>
      </w:pPr>
      <w:r>
        <w:rPr>
          <w:rStyle w:val="aa"/>
        </w:rPr>
        <w:footnoteRef/>
      </w:r>
      <w:r w:rsidRPr="00293669">
        <w:rPr>
          <w:lang w:val="ru-RU"/>
        </w:rPr>
        <w:t xml:space="preserve"> </w:t>
      </w:r>
      <w:r>
        <w:rPr>
          <w:lang w:val="ru-RU"/>
        </w:rPr>
        <w:t>С.А. Зеньковский. Н.С. Арсеньев// Записки русской академической группы в США, № 12, 1979, с. 9</w:t>
      </w:r>
    </w:p>
  </w:footnote>
  <w:footnote w:id="20">
    <w:p w:rsidR="00B02FE2" w:rsidRPr="00214AF7" w:rsidRDefault="00B02FE2" w:rsidP="00B02FE2">
      <w:pPr>
        <w:pStyle w:val="a8"/>
        <w:ind w:left="720"/>
        <w:rPr>
          <w:lang w:val="ru-RU"/>
        </w:rPr>
      </w:pPr>
      <w:r>
        <w:rPr>
          <w:rStyle w:val="aa"/>
        </w:rPr>
        <w:footnoteRef/>
      </w:r>
      <w:r w:rsidRPr="00214AF7">
        <w:rPr>
          <w:lang w:val="ru-RU"/>
        </w:rPr>
        <w:t xml:space="preserve"> Арсеньев Н.С. Дары и встречи жизненного пути. - Франкфурт на Майне, 1974,</w:t>
      </w:r>
      <w:r>
        <w:rPr>
          <w:lang w:val="ru-RU"/>
        </w:rPr>
        <w:t xml:space="preserve"> с.95</w:t>
      </w:r>
    </w:p>
  </w:footnote>
  <w:footnote w:id="21">
    <w:p w:rsidR="00B02FE2" w:rsidRPr="00AB3E03" w:rsidRDefault="00B02FE2" w:rsidP="00B02FE2">
      <w:pPr>
        <w:pStyle w:val="a8"/>
        <w:ind w:left="720"/>
        <w:rPr>
          <w:lang w:val="ru-RU"/>
        </w:rPr>
      </w:pPr>
      <w:r>
        <w:rPr>
          <w:rStyle w:val="aa"/>
        </w:rPr>
        <w:footnoteRef/>
      </w:r>
      <w:r w:rsidRPr="00AB3E03">
        <w:rPr>
          <w:lang w:val="ru-RU"/>
        </w:rPr>
        <w:t xml:space="preserve"> </w:t>
      </w:r>
      <w:r>
        <w:rPr>
          <w:lang w:val="ru-RU"/>
        </w:rPr>
        <w:t xml:space="preserve">здесь работа  </w:t>
      </w:r>
      <w:r w:rsidRPr="00D67DAC">
        <w:rPr>
          <w:lang w:val="ru-RU"/>
        </w:rPr>
        <w:t>Арсеньев</w:t>
      </w:r>
      <w:r>
        <w:rPr>
          <w:lang w:val="ru-RU"/>
        </w:rPr>
        <w:t xml:space="preserve">а </w:t>
      </w:r>
      <w:r w:rsidRPr="00D67DAC">
        <w:rPr>
          <w:lang w:val="ru-RU"/>
        </w:rPr>
        <w:t xml:space="preserve">Ю.В. </w:t>
      </w:r>
      <w:r>
        <w:rPr>
          <w:lang w:val="ru-RU"/>
        </w:rPr>
        <w:t>«</w:t>
      </w:r>
      <w:r w:rsidRPr="00D67DAC">
        <w:rPr>
          <w:lang w:val="ru-RU"/>
        </w:rPr>
        <w:t>Из делопроизводства Каширских губных старост во второй половине 17 века</w:t>
      </w:r>
      <w:r>
        <w:rPr>
          <w:lang w:val="ru-RU"/>
        </w:rPr>
        <w:t>»</w:t>
      </w:r>
      <w:r w:rsidRPr="00D67DAC">
        <w:rPr>
          <w:lang w:val="ru-RU"/>
        </w:rPr>
        <w:t>.</w:t>
      </w:r>
    </w:p>
  </w:footnote>
  <w:footnote w:id="22">
    <w:p w:rsidR="00B02FE2" w:rsidRPr="00AB3E03" w:rsidRDefault="00B02FE2" w:rsidP="00B02FE2">
      <w:pPr>
        <w:pStyle w:val="a8"/>
        <w:ind w:left="720"/>
        <w:rPr>
          <w:lang w:val="ru-RU"/>
        </w:rPr>
      </w:pPr>
      <w:r>
        <w:rPr>
          <w:rStyle w:val="aa"/>
        </w:rPr>
        <w:footnoteRef/>
      </w:r>
      <w:r w:rsidRPr="00AB3E03">
        <w:rPr>
          <w:lang w:val="ru-RU"/>
        </w:rPr>
        <w:t xml:space="preserve"> </w:t>
      </w:r>
      <w:r w:rsidRPr="00183A82">
        <w:rPr>
          <w:lang w:val="ru-RU"/>
        </w:rPr>
        <w:t>Арсеньев</w:t>
      </w:r>
      <w:r>
        <w:rPr>
          <w:lang w:val="ru-RU"/>
        </w:rPr>
        <w:t xml:space="preserve"> Н.С.</w:t>
      </w:r>
      <w:r w:rsidRPr="00183A82">
        <w:rPr>
          <w:lang w:val="ru-RU"/>
        </w:rPr>
        <w:t xml:space="preserve"> Дары и встречи жизненного пути. - Франкфурт на Майне, 1974</w:t>
      </w:r>
      <w:r>
        <w:rPr>
          <w:lang w:val="ru-RU"/>
        </w:rPr>
        <w:t>, с. 139</w:t>
      </w:r>
    </w:p>
  </w:footnote>
  <w:footnote w:id="23">
    <w:p w:rsidR="00B02FE2" w:rsidRPr="00F60CCE" w:rsidRDefault="00B02FE2" w:rsidP="00B02FE2">
      <w:pPr>
        <w:pStyle w:val="a8"/>
        <w:ind w:left="720"/>
        <w:rPr>
          <w:lang w:val="ru-RU"/>
        </w:rPr>
      </w:pPr>
      <w:r>
        <w:rPr>
          <w:rStyle w:val="aa"/>
        </w:rPr>
        <w:footnoteRef/>
      </w:r>
      <w:r w:rsidRPr="00F60CCE">
        <w:rPr>
          <w:lang w:val="ru-RU"/>
        </w:rPr>
        <w:t xml:space="preserve"> </w:t>
      </w:r>
      <w:r>
        <w:rPr>
          <w:lang w:val="ru-RU"/>
        </w:rPr>
        <w:t>Там же. С.70</w:t>
      </w:r>
    </w:p>
  </w:footnote>
  <w:footnote w:id="24">
    <w:p w:rsidR="00B02FE2" w:rsidRPr="00BC728C" w:rsidRDefault="00B02FE2" w:rsidP="00B02FE2">
      <w:pPr>
        <w:pStyle w:val="Normal"/>
        <w:spacing w:before="0" w:after="0" w:line="360" w:lineRule="auto"/>
        <w:ind w:left="720"/>
        <w:jc w:val="both"/>
        <w:rPr>
          <w:sz w:val="20"/>
        </w:rPr>
      </w:pPr>
      <w:r w:rsidRPr="00BC728C">
        <w:rPr>
          <w:rStyle w:val="aa"/>
          <w:sz w:val="20"/>
        </w:rPr>
        <w:footnoteRef/>
      </w:r>
      <w:r w:rsidRPr="00BC728C">
        <w:rPr>
          <w:sz w:val="20"/>
        </w:rPr>
        <w:t xml:space="preserve"> Арсеньев</w:t>
      </w:r>
      <w:r w:rsidRPr="00183A82">
        <w:rPr>
          <w:sz w:val="20"/>
        </w:rPr>
        <w:t xml:space="preserve"> </w:t>
      </w:r>
      <w:r>
        <w:rPr>
          <w:sz w:val="20"/>
        </w:rPr>
        <w:t>Н.С</w:t>
      </w:r>
      <w:r w:rsidRPr="00BC728C">
        <w:rPr>
          <w:sz w:val="20"/>
        </w:rPr>
        <w:t>. Дары и встречи жизненного пути. - Франкфурт на Майне, 1974</w:t>
      </w:r>
      <w:r>
        <w:rPr>
          <w:sz w:val="20"/>
        </w:rPr>
        <w:t>, с. 81</w:t>
      </w:r>
      <w:r w:rsidRPr="00BC728C">
        <w:rPr>
          <w:sz w:val="20"/>
        </w:rPr>
        <w:t>.</w:t>
      </w:r>
    </w:p>
    <w:p w:rsidR="00B02FE2" w:rsidRPr="0075088E" w:rsidRDefault="00B02FE2" w:rsidP="00B02FE2">
      <w:pPr>
        <w:pStyle w:val="a8"/>
        <w:ind w:left="720"/>
        <w:rPr>
          <w:lang w:val="ru-RU"/>
        </w:rPr>
      </w:pPr>
    </w:p>
  </w:footnote>
  <w:footnote w:id="25">
    <w:p w:rsidR="00B02FE2" w:rsidRPr="00F60CCE" w:rsidRDefault="00B02FE2" w:rsidP="00B02FE2">
      <w:pPr>
        <w:pStyle w:val="a8"/>
        <w:ind w:left="720"/>
        <w:rPr>
          <w:lang w:val="ru-RU"/>
        </w:rPr>
      </w:pPr>
      <w:r>
        <w:rPr>
          <w:rStyle w:val="aa"/>
        </w:rPr>
        <w:footnoteRef/>
      </w:r>
      <w:r w:rsidRPr="00F60CCE">
        <w:rPr>
          <w:lang w:val="ru-RU"/>
        </w:rPr>
        <w:t xml:space="preserve"> </w:t>
      </w:r>
      <w:r>
        <w:rPr>
          <w:lang w:val="ru-RU"/>
        </w:rPr>
        <w:t>Там же, с. 82</w:t>
      </w:r>
    </w:p>
  </w:footnote>
  <w:footnote w:id="26">
    <w:p w:rsidR="00B02FE2" w:rsidRPr="00D00A7C" w:rsidRDefault="00B02FE2" w:rsidP="00B02FE2">
      <w:pPr>
        <w:pStyle w:val="a8"/>
        <w:ind w:left="720"/>
        <w:rPr>
          <w:lang w:val="ru-RU"/>
        </w:rPr>
      </w:pPr>
      <w:r>
        <w:rPr>
          <w:rStyle w:val="aa"/>
        </w:rPr>
        <w:footnoteRef/>
      </w:r>
      <w:r w:rsidRPr="0049731A">
        <w:rPr>
          <w:lang w:val="ru-RU"/>
        </w:rPr>
        <w:t xml:space="preserve"> </w:t>
      </w:r>
      <w:r>
        <w:rPr>
          <w:lang w:val="ru-RU"/>
        </w:rPr>
        <w:t>Арсеньев В.С. Воспоминания и дневник. – СПб: Издательство имени Н.И. Новикова, 2005, с. 479</w:t>
      </w:r>
    </w:p>
    <w:p w:rsidR="00B02FE2" w:rsidRPr="0049731A" w:rsidRDefault="00B02FE2" w:rsidP="00B02FE2">
      <w:pPr>
        <w:pStyle w:val="a8"/>
        <w:rPr>
          <w:lang w:val="ru-RU"/>
        </w:rPr>
      </w:pPr>
    </w:p>
  </w:footnote>
  <w:footnote w:id="27">
    <w:p w:rsidR="00B02FE2" w:rsidRPr="00183A82" w:rsidRDefault="00B02FE2" w:rsidP="00B02FE2">
      <w:pPr>
        <w:pStyle w:val="a8"/>
        <w:ind w:left="720"/>
        <w:rPr>
          <w:lang w:val="ru-RU"/>
        </w:rPr>
      </w:pPr>
      <w:r>
        <w:rPr>
          <w:rStyle w:val="aa"/>
        </w:rPr>
        <w:footnoteRef/>
      </w:r>
      <w:r w:rsidRPr="00183A82">
        <w:rPr>
          <w:lang w:val="ru-RU"/>
        </w:rPr>
        <w:t xml:space="preserve"> </w:t>
      </w:r>
      <w:r w:rsidRPr="0049731A">
        <w:rPr>
          <w:lang w:val="ru-RU"/>
        </w:rPr>
        <w:t>Арсеньев Н.С. Дары и встречи жизненного пути. - Франкфурт на Майне, 1974</w:t>
      </w:r>
      <w:r>
        <w:rPr>
          <w:lang w:val="ru-RU"/>
        </w:rPr>
        <w:t>, с. 197</w:t>
      </w:r>
    </w:p>
  </w:footnote>
  <w:footnote w:id="28">
    <w:p w:rsidR="00B02FE2" w:rsidRPr="00183A82" w:rsidRDefault="00B02FE2" w:rsidP="00B02FE2">
      <w:pPr>
        <w:pStyle w:val="a8"/>
        <w:ind w:left="720"/>
        <w:rPr>
          <w:lang w:val="ru-RU"/>
        </w:rPr>
      </w:pPr>
      <w:r>
        <w:rPr>
          <w:rStyle w:val="aa"/>
        </w:rPr>
        <w:footnoteRef/>
      </w:r>
      <w:r w:rsidRPr="00293669">
        <w:rPr>
          <w:lang w:val="ru-RU"/>
        </w:rPr>
        <w:t xml:space="preserve"> </w:t>
      </w:r>
      <w:r>
        <w:rPr>
          <w:lang w:val="ru-RU"/>
        </w:rPr>
        <w:t>Там же. с. 81</w:t>
      </w:r>
    </w:p>
  </w:footnote>
  <w:footnote w:id="29">
    <w:p w:rsidR="00B02FE2" w:rsidRPr="00E70FF7" w:rsidRDefault="00B02FE2" w:rsidP="00B02FE2">
      <w:pPr>
        <w:pStyle w:val="a8"/>
        <w:ind w:left="720"/>
        <w:rPr>
          <w:lang w:val="ru-RU"/>
        </w:rPr>
      </w:pPr>
      <w:r>
        <w:rPr>
          <w:rStyle w:val="aa"/>
        </w:rPr>
        <w:footnoteRef/>
      </w:r>
      <w:r w:rsidRPr="00E70FF7">
        <w:rPr>
          <w:lang w:val="ru-RU"/>
        </w:rPr>
        <w:t xml:space="preserve"> </w:t>
      </w:r>
      <w:r>
        <w:rPr>
          <w:lang w:val="ru-RU"/>
        </w:rPr>
        <w:t>Там же. С. 85</w:t>
      </w:r>
    </w:p>
  </w:footnote>
  <w:footnote w:id="30">
    <w:p w:rsidR="00B02FE2" w:rsidRPr="00EB3F9B" w:rsidRDefault="00B02FE2" w:rsidP="00B02FE2">
      <w:pPr>
        <w:pStyle w:val="a8"/>
        <w:ind w:left="720"/>
        <w:rPr>
          <w:lang w:val="ru-RU"/>
        </w:rPr>
      </w:pPr>
      <w:r>
        <w:rPr>
          <w:rStyle w:val="aa"/>
        </w:rPr>
        <w:footnoteRef/>
      </w:r>
      <w:r w:rsidRPr="00EB3F9B">
        <w:rPr>
          <w:lang w:val="ru-RU"/>
        </w:rPr>
        <w:t xml:space="preserve"> </w:t>
      </w:r>
      <w:r>
        <w:rPr>
          <w:lang w:val="ru-RU"/>
        </w:rPr>
        <w:t>Там же. С. 98</w:t>
      </w:r>
    </w:p>
  </w:footnote>
  <w:footnote w:id="31">
    <w:p w:rsidR="00B02FE2" w:rsidRPr="002527A9" w:rsidRDefault="00B02FE2" w:rsidP="00B02FE2">
      <w:pPr>
        <w:pStyle w:val="a8"/>
        <w:ind w:left="720"/>
        <w:rPr>
          <w:lang w:val="ru-RU"/>
        </w:rPr>
      </w:pPr>
      <w:r>
        <w:rPr>
          <w:rStyle w:val="aa"/>
        </w:rPr>
        <w:footnoteRef/>
      </w:r>
      <w:r w:rsidRPr="002527A9">
        <w:rPr>
          <w:lang w:val="ru-RU"/>
        </w:rPr>
        <w:t xml:space="preserve"> </w:t>
      </w:r>
      <w:r w:rsidRPr="004707AD">
        <w:rPr>
          <w:lang w:val="ru-RU"/>
        </w:rPr>
        <w:t>Плетнев Р. Н.С. Арсеньев // Записки русской ак</w:t>
      </w:r>
      <w:r>
        <w:rPr>
          <w:lang w:val="ru-RU"/>
        </w:rPr>
        <w:t>адемической группы, т. 12, с. 15</w:t>
      </w:r>
    </w:p>
  </w:footnote>
  <w:footnote w:id="32">
    <w:p w:rsidR="00B02FE2" w:rsidRPr="002527A9" w:rsidRDefault="00B02FE2" w:rsidP="00B02FE2">
      <w:pPr>
        <w:pStyle w:val="a8"/>
        <w:ind w:left="720"/>
        <w:rPr>
          <w:lang w:val="ru-RU"/>
        </w:rPr>
      </w:pPr>
      <w:r>
        <w:rPr>
          <w:rStyle w:val="aa"/>
        </w:rPr>
        <w:footnoteRef/>
      </w:r>
      <w:r w:rsidRPr="002527A9">
        <w:rPr>
          <w:lang w:val="ru-RU"/>
        </w:rPr>
        <w:t xml:space="preserve"> </w:t>
      </w:r>
      <w:r w:rsidRPr="0049731A">
        <w:rPr>
          <w:lang w:val="ru-RU"/>
        </w:rPr>
        <w:t>Арсеньев Н.С. Дары и встречи жизненного пути. - Франкфурт на Майне, 1974</w:t>
      </w:r>
      <w:r>
        <w:rPr>
          <w:lang w:val="ru-RU"/>
        </w:rPr>
        <w:t>, с.74</w:t>
      </w:r>
    </w:p>
  </w:footnote>
  <w:footnote w:id="33">
    <w:p w:rsidR="00B02FE2" w:rsidRPr="00512CD0" w:rsidRDefault="00B02FE2" w:rsidP="00B02FE2">
      <w:pPr>
        <w:pStyle w:val="a8"/>
        <w:ind w:left="720"/>
        <w:rPr>
          <w:lang w:val="ru-RU"/>
        </w:rPr>
      </w:pPr>
      <w:r>
        <w:rPr>
          <w:rStyle w:val="aa"/>
        </w:rPr>
        <w:footnoteRef/>
      </w:r>
      <w:r w:rsidRPr="00512CD0">
        <w:rPr>
          <w:lang w:val="ru-RU"/>
        </w:rPr>
        <w:t xml:space="preserve"> </w:t>
      </w:r>
      <w:r>
        <w:rPr>
          <w:lang w:val="ru-RU"/>
        </w:rPr>
        <w:t>Балуева-Арсеньева Н.С.</w:t>
      </w:r>
      <w:r w:rsidRPr="00512CD0">
        <w:rPr>
          <w:sz w:val="24"/>
          <w:szCs w:val="24"/>
          <w:lang w:val="ru-RU"/>
        </w:rPr>
        <w:t xml:space="preserve"> </w:t>
      </w:r>
      <w:r>
        <w:rPr>
          <w:lang w:val="ru-RU"/>
        </w:rPr>
        <w:t xml:space="preserve"> Великая княгиня Елизавета Федоровна// Возрождение,</w:t>
      </w:r>
      <w:r w:rsidRPr="009B5EEC">
        <w:rPr>
          <w:lang w:val="ru-RU"/>
        </w:rPr>
        <w:t>1962. № 127</w:t>
      </w:r>
    </w:p>
  </w:footnote>
  <w:footnote w:id="34">
    <w:p w:rsidR="00B02FE2" w:rsidRPr="009A4692" w:rsidRDefault="00B02FE2" w:rsidP="00B02FE2">
      <w:pPr>
        <w:pStyle w:val="a8"/>
        <w:ind w:left="720"/>
        <w:rPr>
          <w:lang w:val="ru-RU"/>
        </w:rPr>
      </w:pPr>
      <w:r>
        <w:rPr>
          <w:rStyle w:val="aa"/>
        </w:rPr>
        <w:footnoteRef/>
      </w:r>
      <w:r w:rsidRPr="009A4692">
        <w:rPr>
          <w:lang w:val="ru-RU"/>
        </w:rPr>
        <w:t xml:space="preserve"> </w:t>
      </w:r>
      <w:r>
        <w:rPr>
          <w:lang w:val="ru-RU"/>
        </w:rPr>
        <w:t>Трубецкой Андрей. Пути неисповедимы. М.: «Контур», 1997.</w:t>
      </w:r>
    </w:p>
  </w:footnote>
  <w:footnote w:id="35">
    <w:p w:rsidR="00B02FE2" w:rsidRPr="00EF473A" w:rsidRDefault="00B02FE2" w:rsidP="00B02FE2">
      <w:pPr>
        <w:pStyle w:val="a8"/>
        <w:ind w:left="720"/>
        <w:rPr>
          <w:lang w:val="ru-RU"/>
        </w:rPr>
      </w:pPr>
      <w:r>
        <w:rPr>
          <w:rStyle w:val="aa"/>
        </w:rPr>
        <w:footnoteRef/>
      </w:r>
      <w:r w:rsidRPr="00EF473A">
        <w:rPr>
          <w:lang w:val="ru-RU"/>
        </w:rPr>
        <w:t xml:space="preserve"> </w:t>
      </w:r>
      <w:r>
        <w:rPr>
          <w:lang w:val="ru-RU"/>
        </w:rPr>
        <w:t>Трубецкой Андрей. Пути неисповедимы. М.: «Контур», 1997. – с. 390</w:t>
      </w:r>
    </w:p>
  </w:footnote>
  <w:footnote w:id="36">
    <w:p w:rsidR="00B02FE2" w:rsidRPr="004D5E8A" w:rsidRDefault="00B02FE2" w:rsidP="00B02FE2">
      <w:pPr>
        <w:pStyle w:val="a8"/>
        <w:ind w:left="720"/>
        <w:rPr>
          <w:lang w:val="ru-RU"/>
        </w:rPr>
      </w:pPr>
      <w:r>
        <w:rPr>
          <w:rStyle w:val="aa"/>
        </w:rPr>
        <w:footnoteRef/>
      </w:r>
      <w:r w:rsidRPr="00737718">
        <w:rPr>
          <w:lang w:val="ru-RU"/>
        </w:rPr>
        <w:t xml:space="preserve"> </w:t>
      </w:r>
      <w:r>
        <w:rPr>
          <w:lang w:val="ru-RU"/>
        </w:rPr>
        <w:t xml:space="preserve">Присенко Г.П. В.С. Арсеньев </w:t>
      </w:r>
    </w:p>
  </w:footnote>
  <w:footnote w:id="37">
    <w:p w:rsidR="00B02FE2" w:rsidRPr="00737718" w:rsidRDefault="00B02FE2" w:rsidP="00B02FE2">
      <w:pPr>
        <w:pStyle w:val="a8"/>
        <w:ind w:left="720"/>
        <w:rPr>
          <w:lang w:val="ru-RU"/>
        </w:rPr>
      </w:pPr>
      <w:r>
        <w:rPr>
          <w:rStyle w:val="aa"/>
        </w:rPr>
        <w:footnoteRef/>
      </w:r>
      <w:r w:rsidRPr="00D03933">
        <w:rPr>
          <w:lang w:val="ru-RU"/>
        </w:rPr>
        <w:t xml:space="preserve"> </w:t>
      </w:r>
      <w:r>
        <w:rPr>
          <w:lang w:val="ru-RU"/>
        </w:rPr>
        <w:t>Там же.</w:t>
      </w:r>
    </w:p>
  </w:footnote>
  <w:footnote w:id="38">
    <w:p w:rsidR="00B02FE2" w:rsidRPr="001010E0" w:rsidRDefault="00B02FE2" w:rsidP="00B02FE2">
      <w:pPr>
        <w:pStyle w:val="a8"/>
        <w:ind w:left="720"/>
        <w:rPr>
          <w:lang w:val="ru-RU"/>
        </w:rPr>
      </w:pPr>
      <w:r>
        <w:rPr>
          <w:rStyle w:val="aa"/>
        </w:rPr>
        <w:footnoteRef/>
      </w:r>
      <w:r w:rsidRPr="001010E0">
        <w:rPr>
          <w:lang w:val="ru-RU"/>
        </w:rPr>
        <w:t xml:space="preserve"> </w:t>
      </w:r>
      <w:r>
        <w:rPr>
          <w:lang w:val="ru-RU"/>
        </w:rPr>
        <w:t>Арсеньев В.С. Мое знакомство с художником В.Д. Поленовым // Записки русской академической группы в США, 1982, т. 15, с.107-112</w:t>
      </w:r>
    </w:p>
  </w:footnote>
  <w:footnote w:id="39">
    <w:p w:rsidR="00B02FE2" w:rsidRPr="00D03933" w:rsidRDefault="00B02FE2" w:rsidP="00B02FE2">
      <w:pPr>
        <w:pStyle w:val="a8"/>
        <w:ind w:left="720"/>
        <w:rPr>
          <w:lang w:val="ru-RU"/>
        </w:rPr>
      </w:pPr>
      <w:r>
        <w:rPr>
          <w:rStyle w:val="aa"/>
        </w:rPr>
        <w:footnoteRef/>
      </w:r>
      <w:r w:rsidRPr="00D03933">
        <w:rPr>
          <w:lang w:val="ru-RU"/>
        </w:rPr>
        <w:t xml:space="preserve"> </w:t>
      </w:r>
      <w:r>
        <w:rPr>
          <w:lang w:val="ru-RU"/>
        </w:rPr>
        <w:t>Арсеньев Василий. Октябрьские дни 1917 года // Московский журнал, 1993, № 9, с. 40-43</w:t>
      </w:r>
    </w:p>
  </w:footnote>
  <w:footnote w:id="40">
    <w:p w:rsidR="00B02FE2" w:rsidRPr="00584784" w:rsidRDefault="00B02FE2" w:rsidP="00B02FE2">
      <w:pPr>
        <w:pStyle w:val="a8"/>
        <w:ind w:left="720"/>
        <w:rPr>
          <w:lang w:val="ru-RU"/>
        </w:rPr>
      </w:pPr>
      <w:r>
        <w:rPr>
          <w:rStyle w:val="aa"/>
        </w:rPr>
        <w:footnoteRef/>
      </w:r>
      <w:r w:rsidRPr="00584784">
        <w:rPr>
          <w:lang w:val="ru-RU"/>
        </w:rPr>
        <w:t xml:space="preserve"> </w:t>
      </w:r>
      <w:r>
        <w:rPr>
          <w:lang w:val="ru-RU"/>
        </w:rPr>
        <w:t>Антонов Дмитрий. Русский историк Василий Арсеньев // Московский журнал, 1995, №1, с. 7</w:t>
      </w:r>
    </w:p>
  </w:footnote>
  <w:footnote w:id="41">
    <w:p w:rsidR="00B02FE2" w:rsidRPr="00B02FE2" w:rsidRDefault="00B02FE2" w:rsidP="00B02FE2">
      <w:pPr>
        <w:pStyle w:val="a8"/>
        <w:ind w:left="720"/>
      </w:pPr>
      <w:r>
        <w:rPr>
          <w:rStyle w:val="aa"/>
        </w:rPr>
        <w:footnoteRef/>
      </w:r>
      <w:r w:rsidRPr="00B02FE2">
        <w:t xml:space="preserve"> </w:t>
      </w:r>
      <w:r>
        <w:rPr>
          <w:lang w:val="ru-RU"/>
        </w:rPr>
        <w:t>Там</w:t>
      </w:r>
      <w:r w:rsidRPr="00B02FE2">
        <w:t xml:space="preserve"> </w:t>
      </w:r>
      <w:r>
        <w:rPr>
          <w:lang w:val="ru-RU"/>
        </w:rPr>
        <w:t>же</w:t>
      </w:r>
      <w:r w:rsidRPr="00B02FE2">
        <w:t xml:space="preserve">, </w:t>
      </w:r>
      <w:r>
        <w:rPr>
          <w:lang w:val="ru-RU"/>
        </w:rPr>
        <w:t>с</w:t>
      </w:r>
      <w:r w:rsidRPr="00B02FE2">
        <w:t>.7</w:t>
      </w:r>
    </w:p>
  </w:footnote>
  <w:footnote w:id="42">
    <w:p w:rsidR="00B02FE2" w:rsidRPr="005713B5" w:rsidRDefault="00B02FE2" w:rsidP="00B02FE2">
      <w:pPr>
        <w:pStyle w:val="a8"/>
        <w:ind w:left="720"/>
        <w:rPr>
          <w:lang w:val="ru-RU"/>
        </w:rPr>
      </w:pPr>
      <w:r>
        <w:rPr>
          <w:rStyle w:val="aa"/>
        </w:rPr>
        <w:footnoteRef/>
      </w:r>
      <w:r w:rsidRPr="00B02FE2">
        <w:t xml:space="preserve"> </w:t>
      </w:r>
      <w:r>
        <w:t>Einwohnerbuch</w:t>
      </w:r>
      <w:r w:rsidRPr="00B02FE2">
        <w:t xml:space="preserve"> </w:t>
      </w:r>
      <w:r>
        <w:t>von</w:t>
      </w:r>
      <w:r w:rsidRPr="00B02FE2">
        <w:t xml:space="preserve"> </w:t>
      </w:r>
      <w:r>
        <w:t>Koenigsberg</w:t>
      </w:r>
      <w:r w:rsidRPr="00B02FE2">
        <w:t xml:space="preserve"> </w:t>
      </w:r>
      <w:r>
        <w:t>und</w:t>
      </w:r>
      <w:r w:rsidRPr="00B02FE2">
        <w:t xml:space="preserve"> </w:t>
      </w:r>
      <w:r>
        <w:t>den</w:t>
      </w:r>
      <w:r w:rsidRPr="00B02FE2">
        <w:t xml:space="preserve"> </w:t>
      </w:r>
      <w:r>
        <w:t>Vororten</w:t>
      </w:r>
      <w:r w:rsidRPr="00B02FE2">
        <w:t xml:space="preserve">. </w:t>
      </w:r>
      <w:r w:rsidRPr="005713B5">
        <w:rPr>
          <w:lang w:val="ru-RU"/>
        </w:rPr>
        <w:t xml:space="preserve">1937, </w:t>
      </w:r>
      <w:r>
        <w:t>S</w:t>
      </w:r>
      <w:r w:rsidRPr="005713B5">
        <w:rPr>
          <w:lang w:val="ru-RU"/>
        </w:rPr>
        <w:t>. 12</w:t>
      </w:r>
    </w:p>
  </w:footnote>
  <w:footnote w:id="43">
    <w:p w:rsidR="00B02FE2" w:rsidRPr="003947A2" w:rsidRDefault="00B02FE2" w:rsidP="00B02FE2">
      <w:pPr>
        <w:pStyle w:val="a8"/>
        <w:ind w:left="720"/>
        <w:rPr>
          <w:lang w:val="ru-RU"/>
        </w:rPr>
      </w:pPr>
      <w:r>
        <w:rPr>
          <w:rStyle w:val="aa"/>
        </w:rPr>
        <w:footnoteRef/>
      </w:r>
      <w:r w:rsidRPr="00CD65FC">
        <w:rPr>
          <w:lang w:val="ru-RU"/>
        </w:rPr>
        <w:t xml:space="preserve"> </w:t>
      </w:r>
      <w:r>
        <w:rPr>
          <w:lang w:val="ru-RU"/>
        </w:rPr>
        <w:t>Арсеньев Василий. Октябрьские дни 1917 года // Московский журнал, 1993, № 9, с.42</w:t>
      </w:r>
    </w:p>
  </w:footnote>
  <w:footnote w:id="44">
    <w:p w:rsidR="00B02FE2" w:rsidRPr="00C1255E" w:rsidRDefault="00B02FE2" w:rsidP="00B02FE2">
      <w:pPr>
        <w:pStyle w:val="a8"/>
        <w:ind w:left="720"/>
        <w:rPr>
          <w:lang w:val="ru-RU"/>
        </w:rPr>
      </w:pPr>
      <w:r>
        <w:rPr>
          <w:rStyle w:val="aa"/>
        </w:rPr>
        <w:footnoteRef/>
      </w:r>
      <w:r w:rsidRPr="00C1255E">
        <w:rPr>
          <w:lang w:val="ru-RU"/>
        </w:rPr>
        <w:t xml:space="preserve"> </w:t>
      </w:r>
      <w:r>
        <w:rPr>
          <w:lang w:val="ru-RU"/>
        </w:rPr>
        <w:t>Трубецкой Андрей. Пути неисповедимы. М.: «Контур», 1997. – с. 86</w:t>
      </w:r>
    </w:p>
  </w:footnote>
  <w:footnote w:id="45">
    <w:p w:rsidR="00B02FE2" w:rsidRPr="001E751E" w:rsidRDefault="00B02FE2" w:rsidP="00B02FE2">
      <w:pPr>
        <w:pStyle w:val="a8"/>
        <w:ind w:left="720"/>
        <w:rPr>
          <w:lang w:val="ru-RU"/>
        </w:rPr>
      </w:pPr>
      <w:r>
        <w:rPr>
          <w:rStyle w:val="aa"/>
        </w:rPr>
        <w:footnoteRef/>
      </w:r>
      <w:r w:rsidRPr="001E751E">
        <w:rPr>
          <w:lang w:val="ru-RU"/>
        </w:rPr>
        <w:t xml:space="preserve"> </w:t>
      </w:r>
      <w:r>
        <w:rPr>
          <w:lang w:val="ru-RU"/>
        </w:rPr>
        <w:t>Антонов Дмитрий. Русский историк Василий Арсеньев // Московский журнал, 1995, №1, с 6</w:t>
      </w:r>
    </w:p>
  </w:footnote>
  <w:footnote w:id="46">
    <w:p w:rsidR="00B02FE2" w:rsidRPr="003F3AD3" w:rsidRDefault="00B02FE2" w:rsidP="00B02FE2">
      <w:pPr>
        <w:pStyle w:val="a8"/>
        <w:ind w:left="720"/>
        <w:rPr>
          <w:lang w:val="ru-RU"/>
        </w:rPr>
      </w:pPr>
      <w:r>
        <w:rPr>
          <w:rStyle w:val="aa"/>
        </w:rPr>
        <w:footnoteRef/>
      </w:r>
      <w:r w:rsidRPr="003F3AD3">
        <w:rPr>
          <w:lang w:val="ru-RU"/>
        </w:rPr>
        <w:t xml:space="preserve"> </w:t>
      </w:r>
      <w:r w:rsidRPr="0049731A">
        <w:rPr>
          <w:lang w:val="ru-RU"/>
        </w:rPr>
        <w:t>Арсеньев Н.С. Дары и встречи жизненного пути. - Франкфурт на Майне, 1974</w:t>
      </w:r>
      <w:r>
        <w:rPr>
          <w:lang w:val="ru-RU"/>
        </w:rPr>
        <w:t>, с.96</w:t>
      </w:r>
    </w:p>
  </w:footnote>
  <w:footnote w:id="47">
    <w:p w:rsidR="00B02FE2" w:rsidRPr="001271D5" w:rsidRDefault="00B02FE2" w:rsidP="00B02FE2">
      <w:pPr>
        <w:pStyle w:val="a8"/>
        <w:ind w:left="720"/>
        <w:rPr>
          <w:lang w:val="ru-RU"/>
        </w:rPr>
      </w:pPr>
      <w:r>
        <w:rPr>
          <w:rStyle w:val="aa"/>
        </w:rPr>
        <w:footnoteRef/>
      </w:r>
      <w:r w:rsidRPr="001271D5">
        <w:rPr>
          <w:lang w:val="ru-RU"/>
        </w:rPr>
        <w:t xml:space="preserve"> </w:t>
      </w:r>
      <w:r>
        <w:rPr>
          <w:lang w:val="ru-RU"/>
        </w:rPr>
        <w:t>Зеньковский С.А. Н.С. Арсеньев // Записки русской академической группы в США, № 12, с. 7</w:t>
      </w:r>
    </w:p>
  </w:footnote>
  <w:footnote w:id="48">
    <w:p w:rsidR="00B02FE2" w:rsidRPr="00DA21AE" w:rsidRDefault="00B02FE2" w:rsidP="00B02FE2">
      <w:pPr>
        <w:pStyle w:val="a8"/>
        <w:ind w:left="720"/>
        <w:rPr>
          <w:lang w:val="ru-RU"/>
        </w:rPr>
      </w:pPr>
      <w:r>
        <w:rPr>
          <w:rStyle w:val="aa"/>
        </w:rPr>
        <w:footnoteRef/>
      </w:r>
      <w:r w:rsidRPr="00DA21AE">
        <w:rPr>
          <w:lang w:val="ru-RU"/>
        </w:rPr>
        <w:t xml:space="preserve"> </w:t>
      </w:r>
      <w:r>
        <w:rPr>
          <w:lang w:val="ru-RU"/>
        </w:rPr>
        <w:t>Борман Аркадий. Юрий Сергеевич Арсеньев // Русская мысль, 1970, 16 декабря</w:t>
      </w:r>
    </w:p>
  </w:footnote>
  <w:footnote w:id="49">
    <w:p w:rsidR="00B02FE2" w:rsidRPr="00DA21AE" w:rsidRDefault="00B02FE2" w:rsidP="00B02FE2">
      <w:pPr>
        <w:pStyle w:val="a8"/>
        <w:ind w:left="720"/>
        <w:rPr>
          <w:lang w:val="ru-RU"/>
        </w:rPr>
      </w:pPr>
      <w:r>
        <w:rPr>
          <w:rStyle w:val="aa"/>
        </w:rPr>
        <w:footnoteRef/>
      </w:r>
      <w:r w:rsidRPr="00DA21AE">
        <w:rPr>
          <w:lang w:val="ru-RU"/>
        </w:rPr>
        <w:t xml:space="preserve"> </w:t>
      </w:r>
      <w:r w:rsidRPr="0049731A">
        <w:rPr>
          <w:lang w:val="ru-RU"/>
        </w:rPr>
        <w:t>Арсеньев Н.С. Дары и встречи жизненного пути. - Франкфурт на Майне, 1974</w:t>
      </w:r>
      <w:r>
        <w:rPr>
          <w:lang w:val="ru-RU"/>
        </w:rPr>
        <w:t>, с.336</w:t>
      </w:r>
    </w:p>
  </w:footnote>
  <w:footnote w:id="50">
    <w:p w:rsidR="00B02FE2" w:rsidRPr="00006BE4" w:rsidRDefault="00B02FE2" w:rsidP="00B02FE2">
      <w:pPr>
        <w:pStyle w:val="a8"/>
        <w:ind w:firstLine="720"/>
        <w:rPr>
          <w:lang w:val="ru-RU"/>
        </w:rPr>
      </w:pPr>
      <w:r>
        <w:rPr>
          <w:rStyle w:val="aa"/>
        </w:rPr>
        <w:footnoteRef/>
      </w:r>
      <w:r w:rsidRPr="00006BE4">
        <w:rPr>
          <w:lang w:val="ru-RU"/>
        </w:rPr>
        <w:t xml:space="preserve"> </w:t>
      </w:r>
      <w:r>
        <w:rPr>
          <w:lang w:val="ru-RU"/>
        </w:rPr>
        <w:t>Арсеньев Н.С. Дары и встречи жизненного пути. – Франкфурт-на-Майне, 1974, с. 337</w:t>
      </w:r>
    </w:p>
  </w:footnote>
  <w:footnote w:id="51">
    <w:p w:rsidR="00B02FE2" w:rsidRPr="00B537A1" w:rsidRDefault="00B02FE2" w:rsidP="00B02FE2">
      <w:pPr>
        <w:pStyle w:val="a8"/>
        <w:ind w:firstLine="720"/>
        <w:rPr>
          <w:lang w:val="ru-RU"/>
        </w:rPr>
      </w:pPr>
      <w:r>
        <w:rPr>
          <w:rStyle w:val="aa"/>
        </w:rPr>
        <w:footnoteRef/>
      </w:r>
      <w:r w:rsidRPr="00B537A1">
        <w:rPr>
          <w:lang w:val="ru-RU"/>
        </w:rPr>
        <w:t xml:space="preserve"> </w:t>
      </w:r>
      <w:r>
        <w:rPr>
          <w:lang w:val="ru-RU"/>
        </w:rPr>
        <w:t>Арсеньев Н.С. Дары и встречи жизненного пути. – Франкфурт-на-Майне, 1974, с. 337</w:t>
      </w:r>
    </w:p>
  </w:footnote>
  <w:footnote w:id="52">
    <w:p w:rsidR="00B02FE2" w:rsidRPr="009D0A4B" w:rsidRDefault="00B02FE2" w:rsidP="00B02FE2">
      <w:pPr>
        <w:pStyle w:val="a8"/>
        <w:ind w:firstLine="720"/>
        <w:rPr>
          <w:lang w:val="ru-RU"/>
        </w:rPr>
      </w:pPr>
      <w:r>
        <w:rPr>
          <w:rStyle w:val="aa"/>
        </w:rPr>
        <w:footnoteRef/>
      </w:r>
      <w:r w:rsidRPr="005713B5">
        <w:rPr>
          <w:lang w:val="ru-RU"/>
        </w:rPr>
        <w:t xml:space="preserve"> </w:t>
      </w:r>
      <w:r w:rsidRPr="009D0A4B">
        <w:rPr>
          <w:lang w:val="ru-RU"/>
        </w:rPr>
        <w:t>Незабытые могилы. - Москва, 1999, т. 1</w:t>
      </w:r>
    </w:p>
  </w:footnote>
  <w:footnote w:id="53">
    <w:p w:rsidR="00B02FE2" w:rsidRPr="000947EA" w:rsidRDefault="00B02FE2" w:rsidP="00B02FE2">
      <w:pPr>
        <w:pStyle w:val="a8"/>
        <w:ind w:firstLine="720"/>
        <w:rPr>
          <w:lang w:val="ru-RU"/>
        </w:rPr>
      </w:pPr>
      <w:r>
        <w:rPr>
          <w:rStyle w:val="aa"/>
        </w:rPr>
        <w:footnoteRef/>
      </w:r>
      <w:r w:rsidRPr="000947EA">
        <w:rPr>
          <w:lang w:val="ru-RU"/>
        </w:rPr>
        <w:t xml:space="preserve"> </w:t>
      </w:r>
      <w:r>
        <w:rPr>
          <w:lang w:val="ru-RU"/>
        </w:rPr>
        <w:t>Арсеньев Н.С. Выработка мировоззрения // Возрождение, апрель, 1970.</w:t>
      </w:r>
    </w:p>
  </w:footnote>
  <w:footnote w:id="54">
    <w:p w:rsidR="00B02FE2" w:rsidRPr="000A1039" w:rsidRDefault="00B02FE2" w:rsidP="00B02FE2">
      <w:pPr>
        <w:pStyle w:val="a8"/>
        <w:ind w:firstLine="720"/>
        <w:rPr>
          <w:lang w:val="ru-RU"/>
        </w:rPr>
      </w:pPr>
      <w:r>
        <w:rPr>
          <w:rStyle w:val="aa"/>
        </w:rPr>
        <w:footnoteRef/>
      </w:r>
      <w:r w:rsidRPr="000A1039">
        <w:rPr>
          <w:lang w:val="ru-RU"/>
        </w:rPr>
        <w:t xml:space="preserve"> </w:t>
      </w:r>
      <w:r>
        <w:rPr>
          <w:lang w:val="ru-RU"/>
        </w:rPr>
        <w:t>Там же, с.101</w:t>
      </w:r>
    </w:p>
  </w:footnote>
  <w:footnote w:id="55">
    <w:p w:rsidR="00B02FE2" w:rsidRPr="00C124A8" w:rsidRDefault="00B02FE2" w:rsidP="00B02FE2">
      <w:pPr>
        <w:pStyle w:val="a8"/>
        <w:ind w:firstLine="720"/>
        <w:rPr>
          <w:lang w:val="ru-RU"/>
        </w:rPr>
      </w:pPr>
      <w:r>
        <w:rPr>
          <w:rStyle w:val="aa"/>
        </w:rPr>
        <w:footnoteRef/>
      </w:r>
      <w:r w:rsidRPr="00C124A8">
        <w:rPr>
          <w:lang w:val="ru-RU"/>
        </w:rPr>
        <w:t xml:space="preserve"> </w:t>
      </w:r>
      <w:r>
        <w:rPr>
          <w:lang w:val="ru-RU"/>
        </w:rPr>
        <w:t>там же, с. 104</w:t>
      </w:r>
    </w:p>
  </w:footnote>
  <w:footnote w:id="56">
    <w:p w:rsidR="00B02FE2" w:rsidRPr="00212381" w:rsidRDefault="00B02FE2" w:rsidP="00B02FE2">
      <w:pPr>
        <w:pStyle w:val="a8"/>
        <w:ind w:firstLine="540"/>
        <w:rPr>
          <w:lang w:val="ru-RU"/>
        </w:rPr>
      </w:pPr>
      <w:r>
        <w:rPr>
          <w:rStyle w:val="aa"/>
        </w:rPr>
        <w:footnoteRef/>
      </w:r>
      <w:r w:rsidRPr="00212381">
        <w:rPr>
          <w:lang w:val="ru-RU"/>
        </w:rPr>
        <w:t xml:space="preserve"> </w:t>
      </w:r>
      <w:r>
        <w:rPr>
          <w:lang w:val="ru-RU"/>
        </w:rPr>
        <w:t>Арсеньев Н.С. Дары и встречи жизненного пути. – Франкфурт-на-Майне, 1974, с.40</w:t>
      </w:r>
    </w:p>
  </w:footnote>
  <w:footnote w:id="57">
    <w:p w:rsidR="00B02FE2" w:rsidRPr="00F24BC1" w:rsidRDefault="00B02FE2" w:rsidP="00B02FE2">
      <w:pPr>
        <w:pStyle w:val="a8"/>
        <w:ind w:firstLine="540"/>
        <w:rPr>
          <w:lang w:val="ru-RU"/>
        </w:rPr>
      </w:pPr>
      <w:r>
        <w:rPr>
          <w:rStyle w:val="aa"/>
        </w:rPr>
        <w:footnoteRef/>
      </w:r>
      <w:r w:rsidRPr="005713B5">
        <w:rPr>
          <w:lang w:val="ru-RU"/>
        </w:rPr>
        <w:t xml:space="preserve"> </w:t>
      </w:r>
      <w:r>
        <w:rPr>
          <w:lang w:val="ru-RU"/>
        </w:rPr>
        <w:t>там же, с.35</w:t>
      </w:r>
    </w:p>
  </w:footnote>
  <w:footnote w:id="58">
    <w:p w:rsidR="00B02FE2" w:rsidRPr="00A52477" w:rsidRDefault="00B02FE2" w:rsidP="00B02FE2">
      <w:pPr>
        <w:pStyle w:val="a8"/>
        <w:ind w:firstLine="540"/>
        <w:rPr>
          <w:lang w:val="ru-RU"/>
        </w:rPr>
      </w:pPr>
      <w:r>
        <w:rPr>
          <w:rStyle w:val="aa"/>
        </w:rPr>
        <w:footnoteRef/>
      </w:r>
      <w:r w:rsidRPr="00A52477">
        <w:rPr>
          <w:lang w:val="ru-RU"/>
        </w:rPr>
        <w:t xml:space="preserve"> </w:t>
      </w:r>
      <w:r>
        <w:rPr>
          <w:lang w:val="ru-RU"/>
        </w:rPr>
        <w:t>Арсеньев Н.С. Дары и встречи жизненного пути. – Франкфурт-на-Майне, 1974, с.39</w:t>
      </w:r>
    </w:p>
  </w:footnote>
  <w:footnote w:id="59">
    <w:p w:rsidR="00B02FE2" w:rsidRPr="00DE4924" w:rsidRDefault="00B02FE2" w:rsidP="00B02FE2">
      <w:pPr>
        <w:pStyle w:val="a8"/>
        <w:ind w:firstLine="540"/>
        <w:rPr>
          <w:lang w:val="ru-RU"/>
        </w:rPr>
      </w:pPr>
      <w:r>
        <w:rPr>
          <w:rStyle w:val="aa"/>
        </w:rPr>
        <w:footnoteRef/>
      </w:r>
      <w:r w:rsidRPr="005713B5">
        <w:rPr>
          <w:lang w:val="ru-RU"/>
        </w:rPr>
        <w:t xml:space="preserve"> </w:t>
      </w:r>
      <w:r>
        <w:rPr>
          <w:lang w:val="ru-RU"/>
        </w:rPr>
        <w:t>там же, с 37</w:t>
      </w:r>
    </w:p>
  </w:footnote>
  <w:footnote w:id="60">
    <w:p w:rsidR="00B02FE2" w:rsidRPr="00642EC9" w:rsidRDefault="00B02FE2" w:rsidP="00B02FE2">
      <w:pPr>
        <w:pStyle w:val="a8"/>
        <w:ind w:firstLine="540"/>
        <w:rPr>
          <w:lang w:val="ru-RU"/>
        </w:rPr>
      </w:pPr>
      <w:r>
        <w:rPr>
          <w:rStyle w:val="aa"/>
        </w:rPr>
        <w:footnoteRef/>
      </w:r>
      <w:r w:rsidRPr="005713B5">
        <w:rPr>
          <w:lang w:val="ru-RU"/>
        </w:rPr>
        <w:t xml:space="preserve"> </w:t>
      </w:r>
      <w:r>
        <w:rPr>
          <w:lang w:val="ru-RU"/>
        </w:rPr>
        <w:t>там же, с. 23</w:t>
      </w:r>
    </w:p>
  </w:footnote>
  <w:footnote w:id="61">
    <w:p w:rsidR="00B02FE2" w:rsidRPr="00DE4924" w:rsidRDefault="00B02FE2" w:rsidP="00B02FE2">
      <w:pPr>
        <w:pStyle w:val="a8"/>
        <w:ind w:firstLine="720"/>
        <w:rPr>
          <w:lang w:val="ru-RU"/>
        </w:rPr>
      </w:pPr>
      <w:r>
        <w:rPr>
          <w:rStyle w:val="aa"/>
        </w:rPr>
        <w:footnoteRef/>
      </w:r>
      <w:r w:rsidRPr="005713B5">
        <w:rPr>
          <w:lang w:val="ru-RU"/>
        </w:rPr>
        <w:t xml:space="preserve"> </w:t>
      </w:r>
      <w:r>
        <w:rPr>
          <w:lang w:val="ru-RU"/>
        </w:rPr>
        <w:t>там же., с. 28</w:t>
      </w:r>
    </w:p>
  </w:footnote>
  <w:footnote w:id="62">
    <w:p w:rsidR="00B02FE2" w:rsidRPr="00DE4924" w:rsidRDefault="00B02FE2" w:rsidP="00B02FE2">
      <w:pPr>
        <w:pStyle w:val="a8"/>
        <w:ind w:firstLine="720"/>
        <w:rPr>
          <w:lang w:val="ru-RU"/>
        </w:rPr>
      </w:pPr>
      <w:r>
        <w:rPr>
          <w:rStyle w:val="aa"/>
        </w:rPr>
        <w:footnoteRef/>
      </w:r>
      <w:r w:rsidRPr="00DE4924">
        <w:rPr>
          <w:lang w:val="ru-RU"/>
        </w:rPr>
        <w:t xml:space="preserve"> </w:t>
      </w:r>
      <w:r>
        <w:rPr>
          <w:lang w:val="ru-RU"/>
        </w:rPr>
        <w:t>Арсеньев Н.С. Дары и встречи жизненного пути. – Франкфурт-на-Майне, 1974, с.29</w:t>
      </w:r>
    </w:p>
  </w:footnote>
  <w:footnote w:id="63">
    <w:p w:rsidR="00B02FE2" w:rsidRPr="002E5611" w:rsidRDefault="00B02FE2" w:rsidP="00B02FE2">
      <w:pPr>
        <w:pStyle w:val="a8"/>
        <w:ind w:firstLine="720"/>
        <w:rPr>
          <w:lang w:val="ru-RU"/>
        </w:rPr>
      </w:pPr>
      <w:r>
        <w:rPr>
          <w:rStyle w:val="aa"/>
        </w:rPr>
        <w:footnoteRef/>
      </w:r>
      <w:r w:rsidRPr="005713B5">
        <w:rPr>
          <w:lang w:val="ru-RU"/>
        </w:rPr>
        <w:t xml:space="preserve"> </w:t>
      </w:r>
      <w:r>
        <w:rPr>
          <w:lang w:val="ru-RU"/>
        </w:rPr>
        <w:t>там же, с. 29</w:t>
      </w:r>
    </w:p>
  </w:footnote>
  <w:footnote w:id="64">
    <w:p w:rsidR="00B02FE2" w:rsidRPr="00E8185D" w:rsidRDefault="00B02FE2" w:rsidP="00B02FE2">
      <w:pPr>
        <w:pStyle w:val="a8"/>
        <w:ind w:firstLine="720"/>
        <w:rPr>
          <w:lang w:val="ru-RU"/>
        </w:rPr>
      </w:pPr>
      <w:r>
        <w:rPr>
          <w:rStyle w:val="aa"/>
        </w:rPr>
        <w:footnoteRef/>
      </w:r>
      <w:r w:rsidRPr="00E8185D">
        <w:rPr>
          <w:lang w:val="ru-RU"/>
        </w:rPr>
        <w:t xml:space="preserve"> </w:t>
      </w:r>
      <w:r>
        <w:rPr>
          <w:lang w:val="ru-RU"/>
        </w:rPr>
        <w:t>там же, с. 110</w:t>
      </w:r>
    </w:p>
  </w:footnote>
  <w:footnote w:id="65">
    <w:p w:rsidR="00B02FE2" w:rsidRPr="00E07F3F" w:rsidRDefault="00B02FE2" w:rsidP="00B02FE2">
      <w:pPr>
        <w:pStyle w:val="a8"/>
        <w:ind w:firstLine="720"/>
        <w:rPr>
          <w:lang w:val="ru-RU"/>
        </w:rPr>
      </w:pPr>
      <w:r>
        <w:rPr>
          <w:rStyle w:val="aa"/>
        </w:rPr>
        <w:footnoteRef/>
      </w:r>
      <w:r w:rsidRPr="00E07F3F">
        <w:rPr>
          <w:lang w:val="ru-RU"/>
        </w:rPr>
        <w:t xml:space="preserve"> </w:t>
      </w:r>
      <w:r w:rsidRPr="004707AD">
        <w:rPr>
          <w:lang w:val="ru-RU"/>
        </w:rPr>
        <w:t>Плетнев Р. Н.С. Арсеньев // Записки русской ак</w:t>
      </w:r>
      <w:r>
        <w:rPr>
          <w:lang w:val="ru-RU"/>
        </w:rPr>
        <w:t>адемической группы, т. 12, с. 16</w:t>
      </w:r>
    </w:p>
  </w:footnote>
  <w:footnote w:id="66">
    <w:p w:rsidR="00B02FE2" w:rsidRPr="00E07F3F" w:rsidRDefault="00B02FE2" w:rsidP="00B02FE2">
      <w:pPr>
        <w:pStyle w:val="a8"/>
        <w:ind w:firstLine="720"/>
        <w:rPr>
          <w:lang w:val="ru-RU"/>
        </w:rPr>
      </w:pPr>
      <w:r>
        <w:rPr>
          <w:rStyle w:val="aa"/>
        </w:rPr>
        <w:footnoteRef/>
      </w:r>
      <w:r w:rsidRPr="00E07F3F">
        <w:rPr>
          <w:lang w:val="ru-RU"/>
        </w:rPr>
        <w:t xml:space="preserve"> </w:t>
      </w:r>
      <w:r>
        <w:rPr>
          <w:lang w:val="ru-RU"/>
        </w:rPr>
        <w:t>Арсеньев Н.С. Дары и встречи жизненного пути. – Франкфурт-на-Майне, 1974, с. 98</w:t>
      </w:r>
    </w:p>
  </w:footnote>
  <w:footnote w:id="67">
    <w:p w:rsidR="00B02FE2" w:rsidRDefault="00B02FE2" w:rsidP="00B02FE2">
      <w:pPr>
        <w:pStyle w:val="Normal"/>
        <w:snapToGrid/>
        <w:spacing w:before="0" w:after="0" w:line="360" w:lineRule="auto"/>
        <w:ind w:firstLine="720"/>
        <w:jc w:val="both"/>
        <w:rPr>
          <w:sz w:val="20"/>
        </w:rPr>
      </w:pPr>
      <w:r>
        <w:rPr>
          <w:rStyle w:val="aa"/>
        </w:rPr>
        <w:footnoteRef/>
      </w:r>
      <w:r>
        <w:t xml:space="preserve"> </w:t>
      </w:r>
      <w:r w:rsidRPr="00B43AE0">
        <w:rPr>
          <w:sz w:val="20"/>
        </w:rPr>
        <w:t xml:space="preserve">С.В. Зеньковский. Памяти Николая Сергеевича Арсеньева // Записки русской </w:t>
      </w:r>
    </w:p>
    <w:p w:rsidR="00B02FE2" w:rsidRPr="00B43AE0" w:rsidRDefault="00B02FE2" w:rsidP="00B02FE2">
      <w:pPr>
        <w:pStyle w:val="Normal"/>
        <w:snapToGrid/>
        <w:spacing w:before="0" w:after="0" w:line="360" w:lineRule="auto"/>
        <w:ind w:firstLine="720"/>
        <w:jc w:val="both"/>
        <w:rPr>
          <w:sz w:val="20"/>
        </w:rPr>
      </w:pPr>
      <w:r w:rsidRPr="00B43AE0">
        <w:rPr>
          <w:sz w:val="20"/>
        </w:rPr>
        <w:t>ак</w:t>
      </w:r>
      <w:r>
        <w:rPr>
          <w:sz w:val="20"/>
        </w:rPr>
        <w:t>адемической группы, т. 12, с. 11</w:t>
      </w:r>
      <w:r w:rsidRPr="00B43AE0">
        <w:rPr>
          <w:sz w:val="20"/>
        </w:rPr>
        <w:t>.</w:t>
      </w:r>
    </w:p>
    <w:p w:rsidR="00B02FE2" w:rsidRPr="00E07F3F" w:rsidRDefault="00B02FE2" w:rsidP="00B02FE2">
      <w:pPr>
        <w:pStyle w:val="a8"/>
        <w:ind w:firstLine="720"/>
        <w:rPr>
          <w:lang w:val="ru-RU"/>
        </w:rPr>
      </w:pPr>
    </w:p>
  </w:footnote>
  <w:footnote w:id="68">
    <w:p w:rsidR="00B02FE2" w:rsidRPr="00E8185D" w:rsidRDefault="00B02FE2" w:rsidP="00B02FE2">
      <w:pPr>
        <w:pStyle w:val="a8"/>
        <w:ind w:firstLine="720"/>
        <w:rPr>
          <w:lang w:val="ru-RU"/>
        </w:rPr>
      </w:pPr>
      <w:r>
        <w:rPr>
          <w:rStyle w:val="aa"/>
        </w:rPr>
        <w:footnoteRef/>
      </w:r>
      <w:r w:rsidRPr="00E8185D">
        <w:rPr>
          <w:lang w:val="ru-RU"/>
        </w:rPr>
        <w:t xml:space="preserve"> </w:t>
      </w:r>
      <w:r>
        <w:rPr>
          <w:lang w:val="ru-RU"/>
        </w:rPr>
        <w:t>Арсеньев Н.С. Дары и встречи жизненного пути. – Франкфурт-на-Майне, 1974,с. 112</w:t>
      </w:r>
    </w:p>
  </w:footnote>
  <w:footnote w:id="69">
    <w:p w:rsidR="00B02FE2" w:rsidRPr="00D24639" w:rsidRDefault="00B02FE2" w:rsidP="00B02FE2">
      <w:pPr>
        <w:pStyle w:val="a8"/>
        <w:ind w:firstLine="720"/>
        <w:rPr>
          <w:lang w:val="ru-RU"/>
        </w:rPr>
      </w:pPr>
      <w:r>
        <w:rPr>
          <w:rStyle w:val="aa"/>
        </w:rPr>
        <w:footnoteRef/>
      </w:r>
      <w:r w:rsidRPr="00D24639">
        <w:rPr>
          <w:lang w:val="ru-RU"/>
        </w:rPr>
        <w:t xml:space="preserve"> </w:t>
      </w:r>
      <w:r>
        <w:rPr>
          <w:lang w:val="ru-RU"/>
        </w:rPr>
        <w:t>Арсеньев Н.С. Дары и встречи жизненного пути. – Франкфурт-на-Майне, 1974, с. 58</w:t>
      </w:r>
    </w:p>
  </w:footnote>
  <w:footnote w:id="70">
    <w:p w:rsidR="00B02FE2" w:rsidRPr="00B43AE0" w:rsidRDefault="00B02FE2" w:rsidP="00B02FE2">
      <w:pPr>
        <w:pStyle w:val="a8"/>
        <w:ind w:firstLine="720"/>
        <w:rPr>
          <w:lang w:val="ru-RU"/>
        </w:rPr>
      </w:pPr>
      <w:r>
        <w:rPr>
          <w:rStyle w:val="aa"/>
        </w:rPr>
        <w:footnoteRef/>
      </w:r>
      <w:r w:rsidRPr="00B148BF">
        <w:rPr>
          <w:lang w:val="ru-RU"/>
        </w:rPr>
        <w:t xml:space="preserve"> </w:t>
      </w:r>
      <w:r>
        <w:rPr>
          <w:lang w:val="ru-RU"/>
        </w:rPr>
        <w:t>Арсеньев Н.С. Дары и встречи жизненного пути. – Франкфурт-на-Майне, 1974, с. 256</w:t>
      </w:r>
    </w:p>
  </w:footnote>
  <w:footnote w:id="71">
    <w:p w:rsidR="00B02FE2" w:rsidRPr="00F476F6" w:rsidRDefault="00B02FE2" w:rsidP="00B02FE2">
      <w:pPr>
        <w:pStyle w:val="a8"/>
        <w:ind w:firstLine="720"/>
        <w:rPr>
          <w:lang w:val="ru-RU"/>
        </w:rPr>
      </w:pPr>
      <w:r>
        <w:rPr>
          <w:rStyle w:val="aa"/>
        </w:rPr>
        <w:footnoteRef/>
      </w:r>
      <w:r w:rsidRPr="001D3ECD">
        <w:rPr>
          <w:lang w:val="ru-RU"/>
        </w:rPr>
        <w:t xml:space="preserve"> </w:t>
      </w:r>
      <w:r>
        <w:rPr>
          <w:lang w:val="ru-RU"/>
        </w:rPr>
        <w:t>там же, с. 60</w:t>
      </w:r>
    </w:p>
  </w:footnote>
  <w:footnote w:id="72">
    <w:p w:rsidR="00B02FE2" w:rsidRPr="00AA3712" w:rsidRDefault="00B02FE2" w:rsidP="00B02FE2">
      <w:pPr>
        <w:pStyle w:val="a8"/>
        <w:ind w:firstLine="720"/>
        <w:rPr>
          <w:lang w:val="ru-RU"/>
        </w:rPr>
      </w:pPr>
      <w:r>
        <w:rPr>
          <w:rStyle w:val="aa"/>
        </w:rPr>
        <w:footnoteRef/>
      </w:r>
      <w:r w:rsidRPr="00AA3712">
        <w:rPr>
          <w:lang w:val="ru-RU"/>
        </w:rPr>
        <w:t xml:space="preserve"> </w:t>
      </w:r>
      <w:r>
        <w:rPr>
          <w:lang w:val="ru-RU"/>
        </w:rPr>
        <w:t>там же, с.55</w:t>
      </w:r>
    </w:p>
  </w:footnote>
  <w:footnote w:id="73">
    <w:p w:rsidR="00B02FE2" w:rsidRPr="001D3ECD" w:rsidRDefault="00B02FE2" w:rsidP="00B02FE2">
      <w:pPr>
        <w:pStyle w:val="a8"/>
        <w:ind w:firstLine="720"/>
        <w:rPr>
          <w:lang w:val="ru-RU"/>
        </w:rPr>
      </w:pPr>
      <w:r>
        <w:rPr>
          <w:rStyle w:val="aa"/>
        </w:rPr>
        <w:footnoteRef/>
      </w:r>
      <w:r w:rsidRPr="001D3ECD">
        <w:rPr>
          <w:lang w:val="ru-RU"/>
        </w:rPr>
        <w:t xml:space="preserve"> </w:t>
      </w:r>
      <w:r>
        <w:rPr>
          <w:lang w:val="ru-RU"/>
        </w:rPr>
        <w:t>там же, с. 63</w:t>
      </w:r>
    </w:p>
  </w:footnote>
  <w:footnote w:id="74">
    <w:p w:rsidR="00B02FE2" w:rsidRPr="00AC3137" w:rsidRDefault="00B02FE2" w:rsidP="00B02FE2">
      <w:pPr>
        <w:pStyle w:val="a8"/>
        <w:ind w:left="720"/>
        <w:rPr>
          <w:lang w:val="ru-RU"/>
        </w:rPr>
      </w:pPr>
      <w:r>
        <w:rPr>
          <w:rStyle w:val="aa"/>
        </w:rPr>
        <w:footnoteRef/>
      </w:r>
      <w:r w:rsidRPr="00AC3137">
        <w:rPr>
          <w:lang w:val="ru-RU"/>
        </w:rPr>
        <w:t xml:space="preserve"> </w:t>
      </w:r>
      <w:r>
        <w:rPr>
          <w:lang w:val="ru-RU"/>
        </w:rPr>
        <w:t>Кононова М.М. Традиции Московского университета // Общественные науки и современность, 2002, №1, с. 165</w:t>
      </w:r>
    </w:p>
  </w:footnote>
  <w:footnote w:id="75">
    <w:p w:rsidR="00B02FE2" w:rsidRPr="00950E5E" w:rsidRDefault="00B02FE2" w:rsidP="00B02FE2">
      <w:pPr>
        <w:pStyle w:val="a8"/>
        <w:ind w:left="720"/>
        <w:rPr>
          <w:lang w:val="ru-RU"/>
        </w:rPr>
      </w:pPr>
      <w:r>
        <w:rPr>
          <w:rStyle w:val="aa"/>
        </w:rPr>
        <w:footnoteRef/>
      </w:r>
      <w:r w:rsidRPr="00950E5E">
        <w:rPr>
          <w:lang w:val="ru-RU"/>
        </w:rPr>
        <w:t xml:space="preserve"> </w:t>
      </w:r>
      <w:r>
        <w:rPr>
          <w:lang w:val="ru-RU"/>
        </w:rPr>
        <w:t>Арсеньев Н.С</w:t>
      </w:r>
      <w:r w:rsidRPr="00950E5E">
        <w:rPr>
          <w:b/>
          <w:bCs/>
          <w:lang w:val="ru-RU"/>
        </w:rPr>
        <w:t xml:space="preserve">. </w:t>
      </w:r>
      <w:r w:rsidRPr="00950E5E">
        <w:rPr>
          <w:lang w:val="ru-RU"/>
        </w:rPr>
        <w:t>Плач по умирающем Боге. К сравнительному изучению некоторых натуралистических культов древнего мира». – М., Типография императорского Московского университета, 1912</w:t>
      </w:r>
      <w:r>
        <w:rPr>
          <w:sz w:val="24"/>
          <w:szCs w:val="24"/>
          <w:lang w:val="ru-RU"/>
        </w:rPr>
        <w:t>.</w:t>
      </w:r>
    </w:p>
  </w:footnote>
  <w:footnote w:id="76">
    <w:p w:rsidR="00B02FE2" w:rsidRPr="00950E5E" w:rsidRDefault="00B02FE2" w:rsidP="00B02FE2">
      <w:pPr>
        <w:pStyle w:val="a8"/>
        <w:ind w:left="720"/>
        <w:rPr>
          <w:lang w:val="ru-RU"/>
        </w:rPr>
      </w:pPr>
      <w:r>
        <w:rPr>
          <w:rStyle w:val="aa"/>
        </w:rPr>
        <w:footnoteRef/>
      </w:r>
      <w:r w:rsidRPr="00950E5E">
        <w:rPr>
          <w:lang w:val="ru-RU"/>
        </w:rPr>
        <w:t xml:space="preserve"> </w:t>
      </w:r>
      <w:r>
        <w:rPr>
          <w:lang w:val="ru-RU"/>
        </w:rPr>
        <w:t>Арсеньев Н.С.</w:t>
      </w:r>
      <w:r w:rsidRPr="00950E5E">
        <w:rPr>
          <w:b/>
          <w:sz w:val="24"/>
          <w:szCs w:val="24"/>
          <w:lang w:val="ru-RU"/>
        </w:rPr>
        <w:t xml:space="preserve"> </w:t>
      </w:r>
      <w:r w:rsidRPr="00950E5E">
        <w:rPr>
          <w:bCs/>
          <w:lang w:val="ru-RU"/>
        </w:rPr>
        <w:t>Платонизм любви и красоты в литературе эпохи Возрождения</w:t>
      </w:r>
      <w:r>
        <w:rPr>
          <w:bCs/>
          <w:lang w:val="ru-RU"/>
        </w:rPr>
        <w:t xml:space="preserve"> // </w:t>
      </w:r>
      <w:r w:rsidRPr="00950E5E">
        <w:rPr>
          <w:lang w:val="ru-RU"/>
        </w:rPr>
        <w:t xml:space="preserve">Журнал Министерства народного просвещения» </w:t>
      </w:r>
      <w:r>
        <w:rPr>
          <w:lang w:val="ru-RU"/>
        </w:rPr>
        <w:t>, 1913, январь и февраль.</w:t>
      </w:r>
    </w:p>
  </w:footnote>
  <w:footnote w:id="77">
    <w:p w:rsidR="00B02FE2" w:rsidRPr="00B30679" w:rsidRDefault="00B02FE2" w:rsidP="00B02FE2">
      <w:pPr>
        <w:pStyle w:val="a8"/>
        <w:ind w:left="720"/>
        <w:rPr>
          <w:lang w:val="ru-RU"/>
        </w:rPr>
      </w:pPr>
      <w:r>
        <w:rPr>
          <w:rStyle w:val="aa"/>
        </w:rPr>
        <w:footnoteRef/>
      </w:r>
      <w:r w:rsidRPr="00B30679">
        <w:rPr>
          <w:lang w:val="ru-RU"/>
        </w:rPr>
        <w:t xml:space="preserve"> </w:t>
      </w:r>
      <w:r>
        <w:rPr>
          <w:lang w:val="ru-RU"/>
        </w:rPr>
        <w:t>Арсеньев Н.С. Дары и встречи жизненного пути. – Франкфурт-на-Майне, 1974,с. 113</w:t>
      </w:r>
    </w:p>
  </w:footnote>
  <w:footnote w:id="78">
    <w:p w:rsidR="00B02FE2" w:rsidRPr="00AC1466" w:rsidRDefault="00B02FE2" w:rsidP="00B02FE2">
      <w:pPr>
        <w:pStyle w:val="a8"/>
        <w:ind w:left="720"/>
        <w:rPr>
          <w:lang w:val="ru-RU"/>
        </w:rPr>
      </w:pPr>
      <w:r>
        <w:rPr>
          <w:rStyle w:val="aa"/>
        </w:rPr>
        <w:footnoteRef/>
      </w:r>
      <w:r w:rsidRPr="00AC1466">
        <w:rPr>
          <w:lang w:val="ru-RU"/>
        </w:rPr>
        <w:t xml:space="preserve"> </w:t>
      </w:r>
      <w:r w:rsidRPr="004707AD">
        <w:rPr>
          <w:lang w:val="ru-RU"/>
        </w:rPr>
        <w:t>Плетнев Р. Н.С. Арсеньев // Записки русской ак</w:t>
      </w:r>
      <w:r>
        <w:rPr>
          <w:lang w:val="ru-RU"/>
        </w:rPr>
        <w:t>адемической группы, т. 12, с. 15</w:t>
      </w:r>
    </w:p>
  </w:footnote>
  <w:footnote w:id="79">
    <w:p w:rsidR="00B02FE2" w:rsidRPr="00F33523" w:rsidRDefault="00B02FE2" w:rsidP="00B02FE2">
      <w:pPr>
        <w:pStyle w:val="a8"/>
        <w:ind w:left="720"/>
        <w:rPr>
          <w:lang w:val="ru-RU"/>
        </w:rPr>
      </w:pPr>
      <w:r>
        <w:rPr>
          <w:rStyle w:val="aa"/>
        </w:rPr>
        <w:footnoteRef/>
      </w:r>
      <w:r w:rsidRPr="00950E5E">
        <w:rPr>
          <w:lang w:val="ru-RU"/>
        </w:rPr>
        <w:t xml:space="preserve"> </w:t>
      </w:r>
      <w:r>
        <w:rPr>
          <w:lang w:val="ru-RU"/>
        </w:rPr>
        <w:t xml:space="preserve">Арсеньев Н.С. </w:t>
      </w:r>
      <w:r w:rsidRPr="00950E5E">
        <w:rPr>
          <w:szCs w:val="24"/>
          <w:lang w:val="ru-RU"/>
        </w:rPr>
        <w:t>Пессими</w:t>
      </w:r>
      <w:r>
        <w:rPr>
          <w:szCs w:val="24"/>
          <w:lang w:val="ru-RU"/>
        </w:rPr>
        <w:t xml:space="preserve">зм Джакомо Леопарди (1798-1837). </w:t>
      </w:r>
      <w:r w:rsidRPr="005713B5">
        <w:rPr>
          <w:szCs w:val="24"/>
          <w:lang w:val="ru-RU"/>
        </w:rPr>
        <w:t>СПг: Сенатская типография, 1914</w:t>
      </w:r>
      <w:r>
        <w:rPr>
          <w:szCs w:val="24"/>
          <w:lang w:val="ru-RU"/>
        </w:rPr>
        <w:t>.</w:t>
      </w:r>
    </w:p>
  </w:footnote>
  <w:footnote w:id="80">
    <w:p w:rsidR="00B02FE2" w:rsidRPr="00D31B85" w:rsidRDefault="00B02FE2" w:rsidP="00B02FE2">
      <w:pPr>
        <w:pStyle w:val="a8"/>
        <w:ind w:firstLine="720"/>
        <w:rPr>
          <w:lang w:val="ru-RU"/>
        </w:rPr>
      </w:pPr>
      <w:r>
        <w:rPr>
          <w:rStyle w:val="aa"/>
        </w:rPr>
        <w:footnoteRef/>
      </w:r>
      <w:r w:rsidRPr="00D31B85">
        <w:rPr>
          <w:lang w:val="ru-RU"/>
        </w:rPr>
        <w:t xml:space="preserve"> </w:t>
      </w:r>
      <w:r>
        <w:rPr>
          <w:lang w:val="ru-RU"/>
        </w:rPr>
        <w:t>Арсеньев Н.С. Дары и встречи жизненного пути. – Франкфурт-на-Майне, 1974, 123</w:t>
      </w:r>
    </w:p>
  </w:footnote>
  <w:footnote w:id="81">
    <w:p w:rsidR="00B02FE2" w:rsidRPr="009F2700" w:rsidRDefault="00B02FE2" w:rsidP="00B02FE2">
      <w:pPr>
        <w:pStyle w:val="a8"/>
        <w:ind w:left="360"/>
        <w:rPr>
          <w:lang w:val="ru-RU"/>
        </w:rPr>
      </w:pPr>
      <w:r>
        <w:rPr>
          <w:lang w:val="ru-RU"/>
        </w:rPr>
        <w:t xml:space="preserve">              </w:t>
      </w:r>
      <w:r>
        <w:rPr>
          <w:rStyle w:val="aa"/>
        </w:rPr>
        <w:footnoteRef/>
      </w:r>
      <w:r w:rsidRPr="009F2700">
        <w:rPr>
          <w:lang w:val="ru-RU"/>
        </w:rPr>
        <w:t xml:space="preserve"> </w:t>
      </w:r>
      <w:r w:rsidRPr="006C1410">
        <w:rPr>
          <w:lang w:val="ru-RU"/>
        </w:rPr>
        <w:t xml:space="preserve">Александров Е.А. Русские в Северной Америке: Биографический словарь. - Хэмден; Сан-Франциско; СПб., </w:t>
      </w:r>
      <w:r>
        <w:rPr>
          <w:lang w:val="ru-RU"/>
        </w:rPr>
        <w:t xml:space="preserve">      </w:t>
      </w:r>
      <w:r w:rsidRPr="006C1410">
        <w:rPr>
          <w:lang w:val="ru-RU"/>
        </w:rPr>
        <w:t>2005</w:t>
      </w:r>
      <w:r>
        <w:rPr>
          <w:lang w:val="ru-RU"/>
        </w:rPr>
        <w:t>, с.22</w:t>
      </w:r>
    </w:p>
  </w:footnote>
  <w:footnote w:id="82">
    <w:p w:rsidR="00B02FE2" w:rsidRPr="00206FC2" w:rsidRDefault="00B02FE2" w:rsidP="00B02FE2">
      <w:pPr>
        <w:pStyle w:val="Normal"/>
        <w:snapToGrid/>
        <w:spacing w:before="0" w:after="0" w:line="360" w:lineRule="auto"/>
        <w:ind w:left="708" w:firstLine="12"/>
        <w:jc w:val="both"/>
        <w:rPr>
          <w:sz w:val="20"/>
          <w:lang w:val="en-US"/>
        </w:rPr>
      </w:pPr>
      <w:r>
        <w:rPr>
          <w:rStyle w:val="aa"/>
        </w:rPr>
        <w:footnoteRef/>
      </w:r>
      <w:r w:rsidRPr="00206FC2">
        <w:rPr>
          <w:lang w:val="en-US"/>
        </w:rPr>
        <w:t xml:space="preserve"> </w:t>
      </w:r>
      <w:r w:rsidRPr="009D365B">
        <w:rPr>
          <w:sz w:val="20"/>
          <w:lang w:val="de-DE"/>
        </w:rPr>
        <w:t xml:space="preserve">N. Arsenjev. </w:t>
      </w:r>
      <w:r w:rsidRPr="00206FC2">
        <w:rPr>
          <w:sz w:val="20"/>
          <w:lang w:val="en-US"/>
        </w:rPr>
        <w:t>«</w:t>
      </w:r>
      <w:r w:rsidRPr="009D365B">
        <w:rPr>
          <w:sz w:val="20"/>
          <w:lang w:val="en-US"/>
        </w:rPr>
        <w:t>Die</w:t>
      </w:r>
      <w:r w:rsidRPr="00206FC2">
        <w:rPr>
          <w:sz w:val="20"/>
          <w:lang w:val="en-US"/>
        </w:rPr>
        <w:t xml:space="preserve"> </w:t>
      </w:r>
      <w:r w:rsidRPr="009D365B">
        <w:rPr>
          <w:sz w:val="20"/>
          <w:lang w:val="en-US"/>
        </w:rPr>
        <w:t>russische</w:t>
      </w:r>
      <w:r w:rsidRPr="00206FC2">
        <w:rPr>
          <w:sz w:val="20"/>
          <w:lang w:val="en-US"/>
        </w:rPr>
        <w:t xml:space="preserve"> </w:t>
      </w:r>
      <w:r w:rsidRPr="009D365B">
        <w:rPr>
          <w:sz w:val="20"/>
          <w:lang w:val="en-US"/>
        </w:rPr>
        <w:t>Literatur</w:t>
      </w:r>
      <w:r w:rsidRPr="00206FC2">
        <w:rPr>
          <w:sz w:val="20"/>
          <w:lang w:val="en-US"/>
        </w:rPr>
        <w:t xml:space="preserve"> </w:t>
      </w:r>
      <w:r w:rsidRPr="009D365B">
        <w:rPr>
          <w:sz w:val="20"/>
          <w:lang w:val="en-US"/>
        </w:rPr>
        <w:t>der</w:t>
      </w:r>
      <w:r w:rsidRPr="00206FC2">
        <w:rPr>
          <w:sz w:val="20"/>
          <w:lang w:val="en-US"/>
        </w:rPr>
        <w:t xml:space="preserve"> </w:t>
      </w:r>
      <w:r w:rsidRPr="009D365B">
        <w:rPr>
          <w:sz w:val="20"/>
          <w:lang w:val="en-US"/>
        </w:rPr>
        <w:t>Neuzeit</w:t>
      </w:r>
      <w:r w:rsidRPr="00206FC2">
        <w:rPr>
          <w:sz w:val="20"/>
          <w:lang w:val="en-US"/>
        </w:rPr>
        <w:t xml:space="preserve"> </w:t>
      </w:r>
      <w:r w:rsidRPr="009D365B">
        <w:rPr>
          <w:sz w:val="20"/>
          <w:lang w:val="en-US"/>
        </w:rPr>
        <w:t>und</w:t>
      </w:r>
      <w:r w:rsidRPr="00206FC2">
        <w:rPr>
          <w:sz w:val="20"/>
          <w:lang w:val="en-US"/>
        </w:rPr>
        <w:t xml:space="preserve"> </w:t>
      </w:r>
      <w:r w:rsidRPr="009D365B">
        <w:rPr>
          <w:sz w:val="20"/>
          <w:lang w:val="en-US"/>
        </w:rPr>
        <w:t>Gegenwert</w:t>
      </w:r>
      <w:r w:rsidRPr="009D365B">
        <w:rPr>
          <w:sz w:val="20"/>
          <w:lang w:val="de-DE"/>
        </w:rPr>
        <w:t xml:space="preserve"> in ihren geistigen Zusammenhängen</w:t>
      </w:r>
      <w:r w:rsidRPr="00206FC2">
        <w:rPr>
          <w:sz w:val="20"/>
          <w:lang w:val="en-US"/>
        </w:rPr>
        <w:t>»</w:t>
      </w:r>
      <w:r w:rsidRPr="009D365B">
        <w:rPr>
          <w:sz w:val="20"/>
          <w:lang w:val="de-DE"/>
        </w:rPr>
        <w:t>. – Mainz, 1929.</w:t>
      </w:r>
    </w:p>
    <w:p w:rsidR="00B02FE2" w:rsidRPr="009D365B" w:rsidRDefault="00B02FE2" w:rsidP="00B02FE2">
      <w:pPr>
        <w:pStyle w:val="a8"/>
        <w:ind w:firstLine="720"/>
        <w:rPr>
          <w:lang w:val="de-DE"/>
        </w:rPr>
      </w:pPr>
    </w:p>
  </w:footnote>
  <w:footnote w:id="83">
    <w:p w:rsidR="00B02FE2" w:rsidRPr="009D365B" w:rsidRDefault="00B02FE2" w:rsidP="00B02FE2">
      <w:pPr>
        <w:pStyle w:val="a8"/>
        <w:ind w:firstLine="720"/>
        <w:rPr>
          <w:lang w:val="ru-RU"/>
        </w:rPr>
      </w:pPr>
      <w:r>
        <w:rPr>
          <w:rStyle w:val="aa"/>
        </w:rPr>
        <w:footnoteRef/>
      </w:r>
      <w:r w:rsidRPr="009D365B">
        <w:rPr>
          <w:rFonts w:ascii="Times New Roman CYR" w:hAnsi="Times New Roman CYR"/>
          <w:lang w:val="ru-RU"/>
        </w:rPr>
        <w:t>Франк</w:t>
      </w:r>
      <w:r>
        <w:rPr>
          <w:rFonts w:ascii="Times New Roman CYR" w:hAnsi="Times New Roman CYR"/>
          <w:lang w:val="ru-RU"/>
        </w:rPr>
        <w:t xml:space="preserve"> С</w:t>
      </w:r>
      <w:r w:rsidRPr="009D365B">
        <w:rPr>
          <w:rFonts w:ascii="Times New Roman CYR" w:hAnsi="Times New Roman CYR"/>
          <w:lang w:val="ru-RU"/>
        </w:rPr>
        <w:t>. Непрочитанное, М. 2001, с</w:t>
      </w:r>
      <w:r>
        <w:rPr>
          <w:rFonts w:ascii="Times New Roman CYR" w:hAnsi="Times New Roman CYR"/>
          <w:lang w:val="ru-RU"/>
        </w:rPr>
        <w:t>.</w:t>
      </w:r>
      <w:r w:rsidRPr="009D365B">
        <w:rPr>
          <w:rFonts w:ascii="Times New Roman CYR" w:hAnsi="Times New Roman CYR"/>
          <w:lang w:val="ru-RU"/>
        </w:rPr>
        <w:t xml:space="preserve"> 489.</w:t>
      </w:r>
    </w:p>
  </w:footnote>
  <w:footnote w:id="84">
    <w:p w:rsidR="00B02FE2" w:rsidRPr="00C633AE" w:rsidRDefault="00B02FE2" w:rsidP="00B02FE2">
      <w:pPr>
        <w:ind w:left="720"/>
        <w:jc w:val="both"/>
        <w:rPr>
          <w:b/>
          <w:i/>
          <w:lang w:val="ru-RU"/>
        </w:rPr>
      </w:pPr>
      <w:r>
        <w:rPr>
          <w:rStyle w:val="aa"/>
        </w:rPr>
        <w:footnoteRef/>
      </w:r>
      <w:r w:rsidRPr="006C1410">
        <w:rPr>
          <w:lang w:val="ru-RU"/>
        </w:rPr>
        <w:t xml:space="preserve"> К сожалению, биографии Толстого у меня сейчас нет. Я дал ее в дорогу г-же Алянчиковой, с которой Вы уехали из Щорс, она обещала вернуть ее в Москве, но заболела воспалением легких и скончалась.</w:t>
      </w:r>
      <w:r w:rsidRPr="006C1410">
        <w:rPr>
          <w:lang w:val="ru-RU"/>
        </w:rPr>
        <w:br/>
        <w:t xml:space="preserve">В [конце месяца - зачеркнуто] начале июня ст[арого] стиля я еду на лето в имение своего тестя гр. Хрептовича-Бутенева </w:t>
      </w:r>
      <w:bookmarkStart w:id="1" w:name="10b"/>
      <w:r w:rsidRPr="006C1410">
        <w:t> </w:t>
      </w:r>
      <w:bookmarkEnd w:id="1"/>
      <w:r w:rsidRPr="006C1410">
        <w:rPr>
          <w:lang w:val="ru-RU"/>
        </w:rPr>
        <w:t xml:space="preserve">- Щорсы (почт[овая] </w:t>
      </w:r>
      <w:r w:rsidRPr="006C1410">
        <w:t>c</w:t>
      </w:r>
      <w:r w:rsidRPr="006C1410">
        <w:rPr>
          <w:lang w:val="ru-RU"/>
        </w:rPr>
        <w:t>т[анция] Кореличи, Минской губ.) и там пробуду с семьей, вероятно, все лето. Очень мечтаю с Вами свидеться, если Вы также будете в тех краях</w:t>
      </w:r>
    </w:p>
    <w:p w:rsidR="00B02FE2" w:rsidRPr="006C1410" w:rsidRDefault="00B02FE2" w:rsidP="00B02FE2">
      <w:pPr>
        <w:pStyle w:val="a8"/>
        <w:ind w:left="720"/>
        <w:rPr>
          <w:lang w:val="ru-RU"/>
        </w:rPr>
      </w:pPr>
    </w:p>
  </w:footnote>
  <w:footnote w:id="85">
    <w:p w:rsidR="00B02FE2" w:rsidRPr="001B0AD7" w:rsidRDefault="00B02FE2" w:rsidP="00B02FE2">
      <w:pPr>
        <w:pStyle w:val="a8"/>
        <w:ind w:left="720"/>
        <w:rPr>
          <w:lang w:val="ru-RU"/>
        </w:rPr>
      </w:pPr>
      <w:r>
        <w:rPr>
          <w:rStyle w:val="aa"/>
        </w:rPr>
        <w:footnoteRef/>
      </w:r>
      <w:r w:rsidRPr="001B0AD7">
        <w:rPr>
          <w:lang w:val="ru-RU"/>
        </w:rPr>
        <w:t xml:space="preserve"> </w:t>
      </w:r>
    </w:p>
  </w:footnote>
  <w:footnote w:id="86">
    <w:p w:rsidR="00B02FE2" w:rsidRPr="00A24877" w:rsidRDefault="00B02FE2" w:rsidP="00B02FE2">
      <w:pPr>
        <w:pStyle w:val="HTML0"/>
        <w:ind w:left="720"/>
        <w:textAlignment w:val="top"/>
        <w:rPr>
          <w:rFonts w:ascii="Times New Roman" w:hAnsi="Times New Roman" w:cs="Times New Roman"/>
          <w:color w:val="424242"/>
        </w:rPr>
      </w:pPr>
      <w:r w:rsidRPr="00A24877">
        <w:rPr>
          <w:rFonts w:ascii="Times New Roman" w:hAnsi="Times New Roman" w:cs="Times New Roman"/>
          <w:color w:val="424242"/>
        </w:rPr>
        <w:t>Попова С.В. И.В. Гессен в общественной жизни русского Берлина 20—30-х гг. XX в.// Балтийский регион в истории России и Европы/ под ред В.И. Гальцова. – Калининград: Изательство РГУ им. И.Канта, 2005. – 252 с.,</w:t>
      </w:r>
      <w:r>
        <w:rPr>
          <w:rFonts w:ascii="Times New Roman" w:hAnsi="Times New Roman" w:cs="Times New Roman"/>
          <w:color w:val="424242"/>
        </w:rPr>
        <w:t xml:space="preserve"> </w:t>
      </w:r>
      <w:r w:rsidRPr="00A24877">
        <w:rPr>
          <w:rFonts w:ascii="Times New Roman" w:hAnsi="Times New Roman" w:cs="Times New Roman"/>
          <w:color w:val="424242"/>
        </w:rPr>
        <w:t>с. 164</w:t>
      </w:r>
    </w:p>
    <w:p w:rsidR="00B02FE2" w:rsidRPr="00A24877" w:rsidRDefault="00B02FE2" w:rsidP="00B02FE2">
      <w:pPr>
        <w:pStyle w:val="HTML0"/>
        <w:ind w:left="720"/>
        <w:textAlignment w:val="top"/>
        <w:rPr>
          <w:rFonts w:ascii="Times New Roman" w:hAnsi="Times New Roman" w:cs="Times New Roman"/>
          <w:color w:val="424242"/>
        </w:rPr>
      </w:pPr>
    </w:p>
    <w:p w:rsidR="00B02FE2" w:rsidRPr="00C633AE" w:rsidRDefault="00B02FE2" w:rsidP="00B02FE2">
      <w:pPr>
        <w:pStyle w:val="a8"/>
        <w:rPr>
          <w:lang w:val="ru-RU"/>
        </w:rPr>
      </w:pPr>
    </w:p>
  </w:footnote>
  <w:footnote w:id="87">
    <w:p w:rsidR="00B02FE2" w:rsidRPr="009F3732" w:rsidRDefault="00B02FE2" w:rsidP="00B02FE2">
      <w:pPr>
        <w:pStyle w:val="a8"/>
        <w:ind w:left="720"/>
        <w:rPr>
          <w:lang w:val="ru-RU"/>
        </w:rPr>
      </w:pPr>
      <w:r>
        <w:rPr>
          <w:rStyle w:val="aa"/>
        </w:rPr>
        <w:footnoteRef/>
      </w:r>
      <w:r w:rsidRPr="00206FC2">
        <w:rPr>
          <w:lang w:val="ru-RU"/>
        </w:rPr>
        <w:t xml:space="preserve"> </w:t>
      </w:r>
      <w:r>
        <w:rPr>
          <w:lang w:val="ru-RU"/>
        </w:rPr>
        <w:t>там же, с. 130</w:t>
      </w:r>
    </w:p>
  </w:footnote>
  <w:footnote w:id="88">
    <w:p w:rsidR="00B02FE2" w:rsidRPr="00206FC2" w:rsidRDefault="00B02FE2" w:rsidP="00B02FE2">
      <w:pPr>
        <w:pStyle w:val="a8"/>
        <w:ind w:left="540"/>
        <w:rPr>
          <w:lang w:val="ru-RU"/>
        </w:rPr>
      </w:pPr>
      <w:r>
        <w:rPr>
          <w:rStyle w:val="aa"/>
        </w:rPr>
        <w:footnoteRef/>
      </w:r>
      <w:r w:rsidRPr="00206FC2">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w:t>
      </w:r>
      <w:r>
        <w:rPr>
          <w:lang w:val="ru-RU"/>
        </w:rPr>
        <w:t xml:space="preserve"> с.189</w:t>
      </w:r>
    </w:p>
  </w:footnote>
  <w:footnote w:id="89">
    <w:p w:rsidR="00B02FE2" w:rsidRPr="002467CF" w:rsidRDefault="00B02FE2" w:rsidP="00B02FE2">
      <w:pPr>
        <w:pStyle w:val="Normal"/>
        <w:rPr>
          <w:sz w:val="20"/>
        </w:rPr>
      </w:pPr>
      <w:r>
        <w:rPr>
          <w:rStyle w:val="aa"/>
        </w:rPr>
        <w:footnoteRef/>
      </w:r>
      <w:r w:rsidRPr="002467CF">
        <w:rPr>
          <w:sz w:val="20"/>
        </w:rPr>
        <w:t xml:space="preserve">Зеньковский А.С. Памяти Николая Сергеевича Арсеньева // Записки русской академической группы, т. 12, с. 12.  </w:t>
      </w:r>
    </w:p>
    <w:p w:rsidR="00B02FE2" w:rsidRPr="00560A58" w:rsidRDefault="00B02FE2" w:rsidP="00B02FE2">
      <w:pPr>
        <w:pStyle w:val="a8"/>
        <w:rPr>
          <w:lang w:val="ru-RU"/>
        </w:rPr>
      </w:pPr>
    </w:p>
  </w:footnote>
  <w:footnote w:id="90">
    <w:p w:rsidR="00B02FE2" w:rsidRPr="008E18E5" w:rsidRDefault="00B02FE2" w:rsidP="00B02FE2">
      <w:pPr>
        <w:pStyle w:val="a8"/>
        <w:rPr>
          <w:lang w:val="ru-RU"/>
        </w:rPr>
      </w:pPr>
      <w:r>
        <w:rPr>
          <w:rStyle w:val="aa"/>
        </w:rPr>
        <w:footnoteRef/>
      </w:r>
      <w:r w:rsidRPr="008E18E5">
        <w:rPr>
          <w:lang w:val="ru-RU"/>
        </w:rPr>
        <w:t xml:space="preserve"> </w:t>
      </w:r>
      <w:r>
        <w:rPr>
          <w:lang w:val="ru-RU"/>
        </w:rPr>
        <w:t>Шмелев</w:t>
      </w:r>
      <w:r w:rsidRPr="008E18E5">
        <w:rPr>
          <w:lang w:val="ru-RU"/>
        </w:rPr>
        <w:t xml:space="preserve"> </w:t>
      </w:r>
      <w:r>
        <w:rPr>
          <w:lang w:val="ru-RU"/>
        </w:rPr>
        <w:t>И. Из писем о России // Слово, 1991, № 6, с.18</w:t>
      </w:r>
    </w:p>
  </w:footnote>
  <w:footnote w:id="91">
    <w:p w:rsidR="00B02FE2" w:rsidRPr="00206FC2" w:rsidRDefault="00B02FE2" w:rsidP="00B02FE2">
      <w:pPr>
        <w:pStyle w:val="a8"/>
        <w:ind w:firstLine="720"/>
        <w:rPr>
          <w:lang w:val="ru-RU"/>
        </w:rPr>
      </w:pPr>
      <w:r>
        <w:rPr>
          <w:rStyle w:val="aa"/>
        </w:rPr>
        <w:footnoteRef/>
      </w:r>
      <w:r w:rsidRPr="00206FC2">
        <w:rPr>
          <w:lang w:val="ru-RU"/>
        </w:rPr>
        <w:t xml:space="preserve"> </w:t>
      </w:r>
      <w:r w:rsidRPr="006C35FE">
        <w:t>http</w:t>
      </w:r>
      <w:r w:rsidRPr="00206FC2">
        <w:rPr>
          <w:lang w:val="ru-RU"/>
        </w:rPr>
        <w:t>://</w:t>
      </w:r>
      <w:r w:rsidRPr="006C35FE">
        <w:t>www</w:t>
      </w:r>
      <w:r w:rsidRPr="00206FC2">
        <w:rPr>
          <w:lang w:val="ru-RU"/>
        </w:rPr>
        <w:t>.</w:t>
      </w:r>
      <w:r w:rsidRPr="006C35FE">
        <w:t>nissianresources</w:t>
      </w:r>
      <w:r w:rsidRPr="00206FC2">
        <w:rPr>
          <w:lang w:val="ru-RU"/>
        </w:rPr>
        <w:t>.</w:t>
      </w:r>
      <w:r w:rsidRPr="006C35FE">
        <w:t>lt</w:t>
      </w:r>
      <w:r w:rsidRPr="00206FC2">
        <w:rPr>
          <w:lang w:val="ru-RU"/>
        </w:rPr>
        <w:t>/</w:t>
      </w:r>
      <w:r w:rsidRPr="006C35FE">
        <w:t>archive</w:t>
      </w:r>
    </w:p>
  </w:footnote>
  <w:footnote w:id="92">
    <w:p w:rsidR="00B02FE2" w:rsidRPr="00674D45" w:rsidRDefault="00B02FE2" w:rsidP="00B02FE2">
      <w:pPr>
        <w:pStyle w:val="Normal"/>
        <w:spacing w:before="0" w:after="0" w:line="360" w:lineRule="auto"/>
        <w:ind w:firstLine="720"/>
        <w:jc w:val="both"/>
        <w:rPr>
          <w:sz w:val="20"/>
        </w:rPr>
      </w:pPr>
      <w:r>
        <w:rPr>
          <w:rStyle w:val="aa"/>
        </w:rPr>
        <w:footnoteRef/>
      </w:r>
      <w:r>
        <w:t xml:space="preserve"> </w:t>
      </w:r>
      <w:r w:rsidRPr="00674D45">
        <w:rPr>
          <w:sz w:val="20"/>
        </w:rPr>
        <w:t>Плетнев Р. Н.С. Арсеньев // Записки русской академической группы, т. 12</w:t>
      </w:r>
    </w:p>
    <w:p w:rsidR="00B02FE2" w:rsidRPr="00674D45" w:rsidRDefault="00B02FE2" w:rsidP="00B02FE2">
      <w:pPr>
        <w:pStyle w:val="a8"/>
        <w:ind w:firstLine="720"/>
        <w:rPr>
          <w:lang w:val="ru-RU"/>
        </w:rPr>
      </w:pPr>
    </w:p>
  </w:footnote>
  <w:footnote w:id="93">
    <w:p w:rsidR="00B02FE2" w:rsidRPr="00674D45" w:rsidRDefault="00B02FE2" w:rsidP="00B02FE2">
      <w:pPr>
        <w:pStyle w:val="a8"/>
        <w:ind w:firstLine="720"/>
        <w:rPr>
          <w:lang w:val="ru-RU"/>
        </w:rPr>
      </w:pPr>
      <w:r>
        <w:rPr>
          <w:rStyle w:val="aa"/>
        </w:rPr>
        <w:footnoteRef/>
      </w:r>
      <w:r w:rsidRPr="00206FC2">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w:t>
      </w:r>
      <w:r>
        <w:rPr>
          <w:lang w:val="ru-RU"/>
        </w:rPr>
        <w:t xml:space="preserve"> с.73-74</w:t>
      </w:r>
    </w:p>
  </w:footnote>
  <w:footnote w:id="94">
    <w:p w:rsidR="00B02FE2" w:rsidRPr="006C35FE" w:rsidRDefault="00B02FE2" w:rsidP="00B02FE2">
      <w:pPr>
        <w:pStyle w:val="a8"/>
        <w:ind w:firstLine="720"/>
        <w:rPr>
          <w:lang w:val="ru-RU"/>
        </w:rPr>
      </w:pPr>
      <w:r>
        <w:rPr>
          <w:rStyle w:val="aa"/>
        </w:rPr>
        <w:footnoteRef/>
      </w:r>
      <w:r w:rsidRPr="00206FC2">
        <w:rPr>
          <w:lang w:val="ru-RU"/>
        </w:rPr>
        <w:t xml:space="preserve"> </w:t>
      </w:r>
      <w:r w:rsidRPr="004328D4">
        <w:rPr>
          <w:iCs/>
          <w:snapToGrid w:val="0"/>
          <w:lang w:val="ru-RU"/>
        </w:rPr>
        <w:t>Шкаренков Л.К</w:t>
      </w:r>
      <w:r w:rsidRPr="009978B3">
        <w:rPr>
          <w:i/>
          <w:snapToGrid w:val="0"/>
          <w:sz w:val="28"/>
          <w:szCs w:val="28"/>
          <w:lang w:val="ru-RU"/>
        </w:rPr>
        <w:t>.</w:t>
      </w:r>
      <w:r w:rsidRPr="009978B3">
        <w:rPr>
          <w:snapToGrid w:val="0"/>
          <w:sz w:val="28"/>
          <w:szCs w:val="28"/>
          <w:lang w:val="ru-RU"/>
        </w:rPr>
        <w:t xml:space="preserve"> </w:t>
      </w:r>
      <w:r w:rsidRPr="004328D4">
        <w:rPr>
          <w:snapToGrid w:val="0"/>
          <w:lang w:val="ru-RU"/>
        </w:rPr>
        <w:t>Агония белой эмиграции</w:t>
      </w:r>
      <w:r>
        <w:rPr>
          <w:snapToGrid w:val="0"/>
          <w:lang w:val="ru-RU"/>
        </w:rPr>
        <w:t xml:space="preserve"> – М.,1987, 2-е изд., 272 с.</w:t>
      </w:r>
    </w:p>
  </w:footnote>
  <w:footnote w:id="95">
    <w:p w:rsidR="00B02FE2" w:rsidRPr="00EF2113" w:rsidRDefault="00B02FE2" w:rsidP="00B02FE2">
      <w:pPr>
        <w:pStyle w:val="af0"/>
        <w:spacing w:line="240" w:lineRule="auto"/>
        <w:ind w:firstLine="720"/>
        <w:rPr>
          <w:lang w:val="ru-RU"/>
        </w:rPr>
      </w:pPr>
      <w:r>
        <w:rPr>
          <w:rStyle w:val="aa"/>
        </w:rPr>
        <w:footnoteRef/>
      </w:r>
      <w:r w:rsidRPr="001161B2">
        <w:rPr>
          <w:lang w:val="ru-RU"/>
        </w:rPr>
        <w:t xml:space="preserve"> </w:t>
      </w:r>
      <w:r>
        <w:rPr>
          <w:lang w:val="ru-RU"/>
        </w:rPr>
        <w:t>Арсеньев</w:t>
      </w:r>
      <w:r w:rsidRPr="00E94600">
        <w:rPr>
          <w:lang w:val="ru-RU"/>
        </w:rPr>
        <w:t xml:space="preserve"> </w:t>
      </w:r>
      <w:r>
        <w:rPr>
          <w:lang w:val="ru-RU"/>
        </w:rPr>
        <w:t xml:space="preserve">Н.С.. Дары и встречи жизненного пути». – </w:t>
      </w:r>
      <w:r>
        <w:t>Frankfurt</w:t>
      </w:r>
      <w:r>
        <w:rPr>
          <w:lang w:val="ru-RU"/>
        </w:rPr>
        <w:t>/</w:t>
      </w:r>
      <w:r>
        <w:t>Mein</w:t>
      </w:r>
      <w:r>
        <w:rPr>
          <w:lang w:val="ru-RU"/>
        </w:rPr>
        <w:t xml:space="preserve">: </w:t>
      </w:r>
      <w:r>
        <w:t>Posev</w:t>
      </w:r>
      <w:r w:rsidRPr="00EF2113">
        <w:rPr>
          <w:lang w:val="ru-RU"/>
        </w:rPr>
        <w:t>-</w:t>
      </w:r>
      <w:r>
        <w:t>Verlag</w:t>
      </w:r>
      <w:r>
        <w:rPr>
          <w:lang w:val="ru-RU"/>
        </w:rPr>
        <w:t>, 1974, с. 188</w:t>
      </w:r>
    </w:p>
    <w:p w:rsidR="00B02FE2" w:rsidRPr="006F5CAC" w:rsidRDefault="00B02FE2" w:rsidP="00B02FE2">
      <w:pPr>
        <w:pStyle w:val="af0"/>
        <w:ind w:firstLine="720"/>
        <w:rPr>
          <w:lang w:val="ru-RU"/>
        </w:rPr>
      </w:pPr>
    </w:p>
  </w:footnote>
  <w:footnote w:id="96">
    <w:p w:rsidR="00B02FE2" w:rsidRPr="00674D45" w:rsidRDefault="00B02FE2" w:rsidP="00B02FE2">
      <w:pPr>
        <w:pStyle w:val="Normal"/>
        <w:spacing w:before="0" w:after="0" w:line="360" w:lineRule="auto"/>
        <w:ind w:left="720" w:firstLine="720"/>
        <w:jc w:val="both"/>
        <w:rPr>
          <w:sz w:val="20"/>
        </w:rPr>
      </w:pPr>
      <w:r>
        <w:rPr>
          <w:rStyle w:val="aa"/>
        </w:rPr>
        <w:footnoteRef/>
      </w:r>
      <w:r>
        <w:t xml:space="preserve"> </w:t>
      </w:r>
      <w:r w:rsidRPr="00674D45">
        <w:rPr>
          <w:sz w:val="20"/>
        </w:rPr>
        <w:t>Зеньковский А.С. Памяти Николая Сергеевича Арсеньева // Записки русской академической группы, т. 12, с. 7-16.</w:t>
      </w:r>
    </w:p>
    <w:p w:rsidR="00B02FE2" w:rsidRPr="00674D45" w:rsidRDefault="00B02FE2" w:rsidP="00B02FE2">
      <w:pPr>
        <w:pStyle w:val="a8"/>
        <w:ind w:left="720" w:firstLine="720"/>
        <w:rPr>
          <w:lang w:val="ru-RU"/>
        </w:rPr>
      </w:pPr>
    </w:p>
  </w:footnote>
  <w:footnote w:id="97">
    <w:p w:rsidR="00B02FE2" w:rsidRPr="00206FC2" w:rsidRDefault="00B02FE2" w:rsidP="00B02FE2">
      <w:pPr>
        <w:pStyle w:val="a8"/>
        <w:ind w:left="720" w:firstLine="720"/>
        <w:rPr>
          <w:lang w:val="ru-RU"/>
        </w:rPr>
      </w:pPr>
      <w:r>
        <w:rPr>
          <w:rStyle w:val="aa"/>
        </w:rPr>
        <w:footnoteRef/>
      </w:r>
      <w:r w:rsidRPr="00206FC2">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 С. 190</w:t>
      </w:r>
    </w:p>
  </w:footnote>
  <w:footnote w:id="98">
    <w:p w:rsidR="00B02FE2" w:rsidRPr="00206FC2" w:rsidRDefault="00B02FE2" w:rsidP="00B02FE2">
      <w:pPr>
        <w:pStyle w:val="a8"/>
        <w:ind w:left="720" w:firstLine="720"/>
        <w:rPr>
          <w:lang w:val="ru-RU"/>
        </w:rPr>
      </w:pPr>
      <w:r>
        <w:rPr>
          <w:rStyle w:val="aa"/>
        </w:rPr>
        <w:footnoteRef/>
      </w:r>
      <w:r w:rsidRPr="00206FC2">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w:t>
      </w:r>
      <w:r>
        <w:rPr>
          <w:lang w:val="ru-RU"/>
        </w:rPr>
        <w:t xml:space="preserve"> с. 200</w:t>
      </w:r>
    </w:p>
  </w:footnote>
  <w:footnote w:id="99">
    <w:p w:rsidR="00B02FE2" w:rsidRPr="001161B2" w:rsidRDefault="00B02FE2" w:rsidP="00B02FE2">
      <w:pPr>
        <w:pStyle w:val="a8"/>
        <w:ind w:left="720" w:firstLine="720"/>
        <w:rPr>
          <w:lang w:val="ru-RU"/>
        </w:rPr>
      </w:pPr>
      <w:r>
        <w:rPr>
          <w:rStyle w:val="aa"/>
        </w:rPr>
        <w:footnoteRef/>
      </w:r>
      <w:r w:rsidRPr="00206FC2">
        <w:rPr>
          <w:lang w:val="ru-RU"/>
        </w:rPr>
        <w:t xml:space="preserve"> </w:t>
      </w:r>
      <w:r>
        <w:rPr>
          <w:lang w:val="ru-RU"/>
        </w:rPr>
        <w:t>там же, с. 201</w:t>
      </w:r>
    </w:p>
  </w:footnote>
  <w:footnote w:id="100">
    <w:p w:rsidR="00B02FE2" w:rsidRPr="00DA1AF6" w:rsidRDefault="00B02FE2" w:rsidP="00B02FE2">
      <w:pPr>
        <w:ind w:left="720" w:firstLine="720"/>
        <w:rPr>
          <w:b/>
          <w:bCs/>
          <w:lang w:val="ru-RU"/>
        </w:rPr>
      </w:pPr>
      <w:r>
        <w:rPr>
          <w:rStyle w:val="aa"/>
        </w:rPr>
        <w:footnoteRef/>
      </w:r>
      <w:r w:rsidRPr="00DA1AF6">
        <w:rPr>
          <w:lang w:val="ru-RU"/>
        </w:rPr>
        <w:t xml:space="preserve"> Антощенко А.А.</w:t>
      </w:r>
      <w:r>
        <w:rPr>
          <w:lang w:val="ru-RU"/>
        </w:rPr>
        <w:t xml:space="preserve"> Карташев и становление русского Богословского института</w:t>
      </w:r>
    </w:p>
    <w:p w:rsidR="00B02FE2" w:rsidRPr="00DA1AF6" w:rsidRDefault="00B02FE2" w:rsidP="00B02FE2">
      <w:pPr>
        <w:pStyle w:val="a8"/>
        <w:ind w:left="720" w:hanging="720"/>
        <w:rPr>
          <w:lang w:val="ru-RU"/>
        </w:rPr>
      </w:pPr>
    </w:p>
  </w:footnote>
  <w:footnote w:id="101">
    <w:p w:rsidR="00B02FE2" w:rsidRPr="00206FC2" w:rsidRDefault="00B02FE2" w:rsidP="00B02FE2">
      <w:pPr>
        <w:pStyle w:val="a8"/>
        <w:ind w:left="720"/>
        <w:jc w:val="both"/>
        <w:rPr>
          <w:lang w:val="ru-RU"/>
        </w:rPr>
      </w:pPr>
      <w:r>
        <w:rPr>
          <w:rStyle w:val="aa"/>
          <w:rFonts w:ascii="Couriere Cyr" w:hAnsi="Couriere Cyr" w:cs="Couriere Cyr"/>
          <w:sz w:val="18"/>
          <w:szCs w:val="18"/>
        </w:rPr>
        <w:footnoteRef/>
      </w:r>
      <w:r w:rsidRPr="00206FC2">
        <w:rPr>
          <w:rFonts w:ascii="Couriere Cyr" w:hAnsi="Couriere Cyr" w:cs="Couriere Cyr"/>
          <w:sz w:val="18"/>
          <w:szCs w:val="18"/>
          <w:lang w:val="ru-RU"/>
        </w:rPr>
        <w:t xml:space="preserve"> </w:t>
      </w:r>
      <w:r w:rsidRPr="00206FC2">
        <w:rPr>
          <w:sz w:val="18"/>
          <w:szCs w:val="18"/>
          <w:lang w:val="ru-RU"/>
        </w:rPr>
        <w:t>Карташев А.В. Как создавался Православный Богословский институт в Париже // Вестник РСХД.- 1964-1965.- №№ 75-76. С. 4.</w:t>
      </w:r>
    </w:p>
  </w:footnote>
  <w:footnote w:id="102">
    <w:p w:rsidR="00B02FE2" w:rsidRPr="00206FC2" w:rsidRDefault="00B02FE2" w:rsidP="00B02FE2">
      <w:pPr>
        <w:pStyle w:val="a8"/>
        <w:ind w:left="720"/>
        <w:jc w:val="both"/>
        <w:rPr>
          <w:lang w:val="ru-RU"/>
        </w:rPr>
      </w:pPr>
      <w:r>
        <w:rPr>
          <w:rStyle w:val="aa"/>
          <w:rFonts w:ascii="Couriere Cyr" w:hAnsi="Couriere Cyr" w:cs="Couriere Cyr"/>
          <w:sz w:val="18"/>
          <w:szCs w:val="18"/>
        </w:rPr>
        <w:footnoteRef/>
      </w:r>
      <w:r w:rsidRPr="00206FC2">
        <w:rPr>
          <w:rFonts w:ascii="Couriere Cyr" w:hAnsi="Couriere Cyr" w:cs="Couriere Cyr"/>
          <w:sz w:val="18"/>
          <w:szCs w:val="18"/>
          <w:lang w:val="ru-RU"/>
        </w:rPr>
        <w:t xml:space="preserve"> </w:t>
      </w:r>
      <w:r w:rsidRPr="00206FC2">
        <w:rPr>
          <w:sz w:val="18"/>
          <w:szCs w:val="18"/>
          <w:lang w:val="ru-RU"/>
        </w:rPr>
        <w:t>Митрополит Евлогий. Путь моей жизни.- М., 1994.- С. 415-488.</w:t>
      </w:r>
    </w:p>
  </w:footnote>
  <w:footnote w:id="103">
    <w:p w:rsidR="00B02FE2" w:rsidRPr="00206FC2" w:rsidRDefault="00B02FE2" w:rsidP="00B02FE2">
      <w:pPr>
        <w:pStyle w:val="a8"/>
        <w:ind w:left="720"/>
        <w:jc w:val="both"/>
        <w:rPr>
          <w:lang w:val="ru-RU"/>
        </w:rPr>
      </w:pPr>
      <w:r>
        <w:rPr>
          <w:rStyle w:val="aa"/>
          <w:rFonts w:ascii="Couriere Cyr" w:hAnsi="Couriere Cyr" w:cs="Couriere Cyr"/>
          <w:sz w:val="18"/>
          <w:szCs w:val="18"/>
        </w:rPr>
        <w:footnoteRef/>
      </w:r>
      <w:r w:rsidRPr="00206FC2">
        <w:rPr>
          <w:rFonts w:ascii="Couriere Cyr" w:hAnsi="Couriere Cyr" w:cs="Couriere Cyr"/>
          <w:sz w:val="18"/>
          <w:szCs w:val="18"/>
          <w:lang w:val="ru-RU"/>
        </w:rPr>
        <w:t xml:space="preserve"> </w:t>
      </w:r>
      <w:r w:rsidRPr="00206FC2">
        <w:rPr>
          <w:sz w:val="18"/>
          <w:szCs w:val="18"/>
          <w:lang w:val="ru-RU"/>
        </w:rPr>
        <w:t>Митрополит Евлогий. Путь моей жизни.- С. 409.</w:t>
      </w:r>
      <w:r w:rsidRPr="00206FC2">
        <w:rPr>
          <w:rFonts w:ascii="Couriere Cyr" w:hAnsi="Couriere Cyr" w:cs="Couriere Cyr"/>
          <w:sz w:val="18"/>
          <w:szCs w:val="18"/>
          <w:lang w:val="ru-RU"/>
        </w:rPr>
        <w:t xml:space="preserve"> </w:t>
      </w:r>
    </w:p>
  </w:footnote>
  <w:footnote w:id="104">
    <w:p w:rsidR="00B02FE2" w:rsidRPr="00206FC2" w:rsidRDefault="00B02FE2" w:rsidP="00B02FE2">
      <w:pPr>
        <w:pStyle w:val="a8"/>
        <w:ind w:left="720"/>
        <w:jc w:val="both"/>
        <w:rPr>
          <w:lang w:val="ru-RU"/>
        </w:rPr>
      </w:pPr>
      <w:r>
        <w:rPr>
          <w:rStyle w:val="aa"/>
          <w:rFonts w:ascii="Couriere Cyr" w:hAnsi="Couriere Cyr" w:cs="Couriere Cyr"/>
          <w:sz w:val="18"/>
          <w:szCs w:val="18"/>
        </w:rPr>
        <w:footnoteRef/>
      </w:r>
      <w:r w:rsidRPr="00206FC2">
        <w:rPr>
          <w:rFonts w:ascii="Couriere Cyr" w:hAnsi="Couriere Cyr" w:cs="Couriere Cyr"/>
          <w:sz w:val="18"/>
          <w:szCs w:val="18"/>
          <w:lang w:val="ru-RU"/>
        </w:rPr>
        <w:t xml:space="preserve"> </w:t>
      </w:r>
      <w:r w:rsidRPr="00206FC2">
        <w:rPr>
          <w:sz w:val="18"/>
          <w:szCs w:val="18"/>
          <w:lang w:val="ru-RU"/>
        </w:rPr>
        <w:t>Карташев А.В. Как создавался… С. 13-14.</w:t>
      </w:r>
    </w:p>
  </w:footnote>
  <w:footnote w:id="105">
    <w:p w:rsidR="00B02FE2" w:rsidRPr="00206FC2" w:rsidRDefault="00B02FE2" w:rsidP="00B02FE2">
      <w:pPr>
        <w:pStyle w:val="a8"/>
        <w:ind w:left="720"/>
        <w:jc w:val="both"/>
        <w:rPr>
          <w:lang w:val="ru-RU"/>
        </w:rPr>
      </w:pPr>
      <w:r>
        <w:rPr>
          <w:rStyle w:val="aa"/>
          <w:rFonts w:ascii="Couriere Cyr" w:hAnsi="Couriere Cyr" w:cs="Couriere Cyr"/>
          <w:sz w:val="18"/>
          <w:szCs w:val="18"/>
        </w:rPr>
        <w:footnoteRef/>
      </w:r>
      <w:r w:rsidRPr="00206FC2">
        <w:rPr>
          <w:rFonts w:ascii="Couriere Cyr" w:hAnsi="Couriere Cyr" w:cs="Couriere Cyr"/>
          <w:sz w:val="18"/>
          <w:szCs w:val="18"/>
          <w:lang w:val="ru-RU"/>
        </w:rPr>
        <w:t xml:space="preserve"> </w:t>
      </w:r>
      <w:r w:rsidRPr="00206FC2">
        <w:rPr>
          <w:sz w:val="18"/>
          <w:szCs w:val="18"/>
          <w:lang w:val="ru-RU"/>
        </w:rPr>
        <w:t>См.: Был ли Апостол Андрей на Руси? // Христианские чтения.- 1907.- Июль.</w:t>
      </w:r>
      <w:r w:rsidRPr="00206FC2">
        <w:rPr>
          <w:rFonts w:ascii="Couriere Cyr Cyr" w:hAnsi="Couriere Cyr Cyr" w:cs="Couriere Cyr Cyr"/>
          <w:sz w:val="18"/>
          <w:szCs w:val="18"/>
          <w:lang w:val="ru-RU"/>
        </w:rPr>
        <w:t xml:space="preserve"> </w:t>
      </w:r>
    </w:p>
  </w:footnote>
  <w:footnote w:id="106">
    <w:p w:rsidR="00B02FE2" w:rsidRPr="00206FC2" w:rsidRDefault="00B02FE2" w:rsidP="00B02FE2">
      <w:pPr>
        <w:pStyle w:val="a8"/>
        <w:ind w:firstLine="720"/>
        <w:rPr>
          <w:lang w:val="ru-RU"/>
        </w:rPr>
      </w:pPr>
      <w:r>
        <w:rPr>
          <w:rStyle w:val="aa"/>
        </w:rPr>
        <w:footnoteRef/>
      </w:r>
      <w:r w:rsidRPr="00206FC2">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w:t>
      </w:r>
      <w:r>
        <w:rPr>
          <w:lang w:val="ru-RU"/>
        </w:rPr>
        <w:t xml:space="preserve"> с. 194</w:t>
      </w:r>
    </w:p>
  </w:footnote>
  <w:footnote w:id="107">
    <w:p w:rsidR="00B02FE2" w:rsidRPr="006741F9" w:rsidRDefault="00B02FE2" w:rsidP="00B02FE2">
      <w:pPr>
        <w:pStyle w:val="af0"/>
        <w:spacing w:line="240" w:lineRule="auto"/>
        <w:ind w:firstLine="720"/>
        <w:jc w:val="both"/>
        <w:rPr>
          <w:lang w:val="ru-RU"/>
        </w:rPr>
      </w:pPr>
      <w:r w:rsidRPr="00406BD8">
        <w:rPr>
          <w:rStyle w:val="aa"/>
        </w:rPr>
        <w:footnoteRef/>
      </w:r>
      <w:r w:rsidRPr="001161B2">
        <w:rPr>
          <w:lang w:val="ru-RU"/>
        </w:rPr>
        <w:t xml:space="preserve"> Хализев В.Е. Н.С. Арсеньев: философ, культуролог, литературовед// Литературное обозрение. </w:t>
      </w:r>
      <w:r w:rsidRPr="006741F9">
        <w:rPr>
          <w:lang w:val="ru-RU"/>
        </w:rPr>
        <w:t>1994, № 1-2</w:t>
      </w:r>
    </w:p>
  </w:footnote>
  <w:footnote w:id="108">
    <w:p w:rsidR="00B02FE2" w:rsidRPr="001161B2" w:rsidRDefault="00B02FE2" w:rsidP="00B02FE2">
      <w:pPr>
        <w:pStyle w:val="af0"/>
        <w:spacing w:line="240" w:lineRule="auto"/>
        <w:ind w:left="720"/>
        <w:rPr>
          <w:lang w:val="ru-RU"/>
        </w:rPr>
      </w:pPr>
      <w:r w:rsidRPr="00083425">
        <w:rPr>
          <w:rStyle w:val="aa"/>
        </w:rPr>
        <w:footnoteRef/>
      </w:r>
      <w:r w:rsidRPr="00AF3D72">
        <w:rPr>
          <w:lang w:val="ru-RU"/>
        </w:rPr>
        <w:t xml:space="preserve">  Абрамов</w:t>
      </w:r>
      <w:r>
        <w:rPr>
          <w:lang w:val="ru-RU"/>
        </w:rPr>
        <w:t xml:space="preserve"> А</w:t>
      </w:r>
      <w:r w:rsidRPr="00AF3D72">
        <w:rPr>
          <w:lang w:val="ru-RU"/>
        </w:rPr>
        <w:t xml:space="preserve">. Н.С. Арсеньев //Русское зарубежье. </w:t>
      </w:r>
      <w:r w:rsidRPr="001161B2">
        <w:rPr>
          <w:lang w:val="ru-RU"/>
        </w:rPr>
        <w:t>Золотая книга эмиграции. Энциклопедический Большой словарь, М., 1997, с. 45</w:t>
      </w:r>
    </w:p>
  </w:footnote>
  <w:footnote w:id="109">
    <w:p w:rsidR="00B02FE2" w:rsidRPr="00C87F13" w:rsidRDefault="00B02FE2" w:rsidP="00B02FE2">
      <w:pPr>
        <w:pStyle w:val="af0"/>
        <w:spacing w:line="240" w:lineRule="auto"/>
        <w:ind w:left="720"/>
        <w:jc w:val="both"/>
        <w:rPr>
          <w:lang w:val="ru-RU"/>
        </w:rPr>
      </w:pPr>
      <w:r>
        <w:rPr>
          <w:vertAlign w:val="superscript"/>
          <w:lang w:val="ru-RU"/>
        </w:rPr>
        <w:t xml:space="preserve">107 </w:t>
      </w:r>
      <w:r w:rsidRPr="00F7622A">
        <w:rPr>
          <w:lang w:val="ru-RU"/>
        </w:rPr>
        <w:t>Балуев И.И. Профессор Н.С.Арсеньев. // Новый журнал, 1978, кн.131, с. 267-</w:t>
      </w:r>
      <w:r>
        <w:rPr>
          <w:lang w:val="ru-RU"/>
        </w:rPr>
        <w:t xml:space="preserve">271;  </w:t>
      </w:r>
      <w:r w:rsidRPr="00F7622A">
        <w:rPr>
          <w:lang w:val="ru-RU"/>
        </w:rPr>
        <w:t>Биншток А. Н.С. Арсеньев // Вестник, 1978, 126; Горбов (Яков Николаевич) Н. Арсеньев. «Безбрежное сияние»// Возрождение, 1962, 121; И.Б. (вероятно, Иван Балуев). «Дары и встречи жизненного пути» Н.С. Арсеньева // Грани, 1975, №96; Мейендорф (Иоанн Феофилович). Н.С. Арсеньев. Преображение мира</w:t>
      </w:r>
      <w:r>
        <w:rPr>
          <w:lang w:val="ru-RU"/>
        </w:rPr>
        <w:t xml:space="preserve"> и жизни// Вестник, 1959, №53;  </w:t>
      </w:r>
      <w:r w:rsidRPr="00F7622A">
        <w:rPr>
          <w:lang w:val="ru-RU"/>
        </w:rPr>
        <w:t>Осипов (Н). Из русской культурной и творч</w:t>
      </w:r>
      <w:r>
        <w:rPr>
          <w:lang w:val="ru-RU"/>
        </w:rPr>
        <w:t>еской традиции. Н.С. Ар</w:t>
      </w:r>
      <w:r w:rsidRPr="00F7622A">
        <w:rPr>
          <w:lang w:val="ru-RU"/>
        </w:rPr>
        <w:t xml:space="preserve">сеньев // Грани, 1949, №5; Плетнев (Ростислав Владимирович). Н.Арсеньев. Дары и встречи жизненного пути. // Новый журнал, 1974, 117; Плетнев. Н.Арсеньев. Преображение мира и жизни// Новый журнал, 1959, №57; С.Л.В. </w:t>
      </w:r>
      <w:r w:rsidRPr="00F7622A">
        <w:t>Nikolaus</w:t>
      </w:r>
      <w:r w:rsidRPr="00F7622A">
        <w:rPr>
          <w:lang w:val="ru-RU"/>
        </w:rPr>
        <w:t xml:space="preserve"> </w:t>
      </w:r>
      <w:r w:rsidRPr="00F7622A">
        <w:t>von</w:t>
      </w:r>
      <w:r w:rsidRPr="00F7622A">
        <w:rPr>
          <w:lang w:val="ru-RU"/>
        </w:rPr>
        <w:t xml:space="preserve"> </w:t>
      </w:r>
      <w:r w:rsidRPr="00F7622A">
        <w:t>Arseniev</w:t>
      </w:r>
      <w:r w:rsidRPr="00F7622A">
        <w:rPr>
          <w:lang w:val="ru-RU"/>
        </w:rPr>
        <w:t xml:space="preserve">. </w:t>
      </w:r>
      <w:r w:rsidRPr="00F7622A">
        <w:t>Die</w:t>
      </w:r>
      <w:r w:rsidRPr="00B02FE2">
        <w:t xml:space="preserve"> </w:t>
      </w:r>
      <w:r w:rsidRPr="00F7622A">
        <w:t>geistige</w:t>
      </w:r>
      <w:r w:rsidRPr="00B02FE2">
        <w:t xml:space="preserve"> </w:t>
      </w:r>
      <w:r w:rsidRPr="00F7622A">
        <w:t>Schicksale</w:t>
      </w:r>
      <w:r w:rsidRPr="00B02FE2">
        <w:t xml:space="preserve"> </w:t>
      </w:r>
      <w:r w:rsidRPr="00F7622A">
        <w:t>des</w:t>
      </w:r>
      <w:r w:rsidRPr="00B02FE2">
        <w:t xml:space="preserve"> </w:t>
      </w:r>
      <w:r w:rsidRPr="00F7622A">
        <w:t>russischeen</w:t>
      </w:r>
      <w:r w:rsidRPr="00B02FE2">
        <w:t xml:space="preserve"> </w:t>
      </w:r>
      <w:r>
        <w:t>Volkes</w:t>
      </w:r>
      <w:r w:rsidRPr="00B02FE2">
        <w:t xml:space="preserve">// </w:t>
      </w:r>
      <w:r w:rsidRPr="001161B2">
        <w:rPr>
          <w:lang w:val="ru-RU"/>
        </w:rPr>
        <w:t>Современник</w:t>
      </w:r>
      <w:r w:rsidRPr="00B02FE2">
        <w:t xml:space="preserve">», 1967, 14/15; </w:t>
      </w:r>
      <w:r w:rsidRPr="00F7622A">
        <w:rPr>
          <w:lang w:val="ru-RU"/>
        </w:rPr>
        <w:t>С</w:t>
      </w:r>
      <w:r w:rsidRPr="00B02FE2">
        <w:t>.</w:t>
      </w:r>
      <w:r w:rsidRPr="00F7622A">
        <w:rPr>
          <w:lang w:val="ru-RU"/>
        </w:rPr>
        <w:t>О</w:t>
      </w:r>
      <w:r w:rsidRPr="00B02FE2">
        <w:t xml:space="preserve">. </w:t>
      </w:r>
      <w:r w:rsidRPr="00F7622A">
        <w:rPr>
          <w:lang w:val="ru-RU"/>
        </w:rPr>
        <w:t>Н</w:t>
      </w:r>
      <w:r w:rsidRPr="00B02FE2">
        <w:t>.</w:t>
      </w:r>
      <w:r w:rsidRPr="00F7622A">
        <w:rPr>
          <w:lang w:val="ru-RU"/>
        </w:rPr>
        <w:t>С</w:t>
      </w:r>
      <w:r w:rsidRPr="00B02FE2">
        <w:t xml:space="preserve">. </w:t>
      </w:r>
      <w:r w:rsidRPr="00F7622A">
        <w:rPr>
          <w:lang w:val="ru-RU"/>
        </w:rPr>
        <w:t>Арсеньев</w:t>
      </w:r>
      <w:r w:rsidRPr="00B02FE2">
        <w:t xml:space="preserve">. </w:t>
      </w:r>
      <w:r w:rsidRPr="00F7622A">
        <w:rPr>
          <w:lang w:val="ru-RU"/>
        </w:rPr>
        <w:t>Духовные судьбы русского народа// Возрождение, 1966, №173; Станюкович Николай Владимирович. Николай Арсеньев. О жизни преизбыточеств</w:t>
      </w:r>
      <w:r>
        <w:rPr>
          <w:lang w:val="ru-RU"/>
        </w:rPr>
        <w:t xml:space="preserve">ующей // Возрождение, 1967, 19; </w:t>
      </w:r>
      <w:r w:rsidRPr="00F7622A">
        <w:rPr>
          <w:lang w:val="ru-RU"/>
        </w:rPr>
        <w:t>Фабрициус (Лев Евгеньевич). Н.С. Арсеньев //Современник, 1</w:t>
      </w:r>
      <w:r>
        <w:rPr>
          <w:lang w:val="ru-RU"/>
        </w:rPr>
        <w:t xml:space="preserve">978, 37/38; </w:t>
      </w:r>
      <w:r w:rsidRPr="00F7622A">
        <w:rPr>
          <w:lang w:val="ru-RU"/>
        </w:rPr>
        <w:t>Ферзен (Н) Н.С. Арсеньев. Дары и встречи жизненного пу</w:t>
      </w:r>
      <w:r>
        <w:rPr>
          <w:lang w:val="ru-RU"/>
        </w:rPr>
        <w:t xml:space="preserve">ти // Современник, 1977, 33/34; </w:t>
      </w:r>
      <w:r w:rsidRPr="00F7622A">
        <w:rPr>
          <w:lang w:val="ru-RU"/>
        </w:rPr>
        <w:t>Зеньковский С.А. Памяти Николая Сергеевича Арсеньева// Записки РАГ, т.12, с. 7-16</w:t>
      </w:r>
      <w:r>
        <w:rPr>
          <w:lang w:val="ru-RU"/>
        </w:rPr>
        <w:t xml:space="preserve">; </w:t>
      </w:r>
      <w:r w:rsidRPr="00F7622A">
        <w:rPr>
          <w:lang w:val="ru-RU"/>
        </w:rPr>
        <w:t xml:space="preserve">Оболенский А.П. </w:t>
      </w:r>
      <w:r w:rsidRPr="00F7622A">
        <w:t>In</w:t>
      </w:r>
      <w:r w:rsidRPr="00F7622A">
        <w:rPr>
          <w:lang w:val="ru-RU"/>
        </w:rPr>
        <w:t xml:space="preserve"> </w:t>
      </w:r>
      <w:r w:rsidRPr="00F7622A">
        <w:t>Memoriam</w:t>
      </w:r>
      <w:r w:rsidRPr="00F7622A">
        <w:rPr>
          <w:lang w:val="ru-RU"/>
        </w:rPr>
        <w:t>// Записки русской академической группы, т. 12, с 26-29</w:t>
      </w:r>
      <w:r>
        <w:rPr>
          <w:lang w:val="ru-RU"/>
        </w:rPr>
        <w:t xml:space="preserve">; </w:t>
      </w:r>
      <w:r w:rsidRPr="00083425">
        <w:rPr>
          <w:lang w:val="ru-RU"/>
        </w:rPr>
        <w:t>З</w:t>
      </w:r>
      <w:r>
        <w:rPr>
          <w:lang w:val="ru-RU"/>
        </w:rPr>
        <w:t>носко-Боровский Митрофан, протои</w:t>
      </w:r>
      <w:r w:rsidRPr="00083425">
        <w:rPr>
          <w:lang w:val="ru-RU"/>
        </w:rPr>
        <w:t xml:space="preserve">рей, ныне </w:t>
      </w:r>
      <w:r>
        <w:rPr>
          <w:lang w:val="ru-RU"/>
        </w:rPr>
        <w:t>епископ, Памяти Н. Арсеньева// Н</w:t>
      </w:r>
      <w:r w:rsidRPr="00083425">
        <w:rPr>
          <w:lang w:val="ru-RU"/>
        </w:rPr>
        <w:t>овое русское слово, 1 января 1978</w:t>
      </w:r>
      <w:r>
        <w:rPr>
          <w:lang w:val="ru-RU"/>
        </w:rPr>
        <w:t>.</w:t>
      </w:r>
    </w:p>
  </w:footnote>
  <w:footnote w:id="110">
    <w:p w:rsidR="00B02FE2" w:rsidRPr="00616D8D" w:rsidRDefault="00B02FE2" w:rsidP="00B02FE2">
      <w:pPr>
        <w:pStyle w:val="af0"/>
        <w:spacing w:line="240" w:lineRule="auto"/>
        <w:ind w:left="720" w:hanging="720"/>
        <w:rPr>
          <w:lang w:val="ru-RU"/>
        </w:rPr>
      </w:pPr>
      <w:r>
        <w:rPr>
          <w:lang w:val="ru-RU"/>
        </w:rPr>
        <w:t xml:space="preserve">              </w:t>
      </w:r>
      <w:r w:rsidRPr="00616D8D">
        <w:rPr>
          <w:rStyle w:val="aa"/>
        </w:rPr>
        <w:footnoteRef/>
      </w:r>
      <w:r w:rsidRPr="00616D8D">
        <w:rPr>
          <w:lang w:val="ru-RU"/>
        </w:rPr>
        <w:t xml:space="preserve"> </w:t>
      </w:r>
      <w:r w:rsidRPr="00616D8D">
        <w:rPr>
          <w:rStyle w:val="HTML"/>
          <w:lang w:val="ru-RU"/>
        </w:rPr>
        <w:t>Карсавин Лев. Николай Арсеньев. Жажда подлиннаго бытия. Пессимизм и мистика. Изд. С. Ефрон. Берлин. 1922 (231 с.) // Новая русская книга. Ежемесячный</w:t>
      </w:r>
      <w:r w:rsidRPr="000A2C2F">
        <w:rPr>
          <w:rStyle w:val="HTML"/>
          <w:lang w:val="ru-RU"/>
        </w:rPr>
        <w:t xml:space="preserve"> </w:t>
      </w:r>
      <w:r w:rsidRPr="00616D8D">
        <w:rPr>
          <w:rStyle w:val="HTML"/>
          <w:lang w:val="ru-RU"/>
        </w:rPr>
        <w:t>критико-библиографический журнал под ред. проф. А. С. Ященко. 1922. № 11 / 12, ноябрь – декабрь, с. 18.</w:t>
      </w:r>
    </w:p>
  </w:footnote>
  <w:footnote w:id="111">
    <w:p w:rsidR="00B02FE2" w:rsidRPr="00616D8D" w:rsidRDefault="00B02FE2" w:rsidP="00B02FE2">
      <w:pPr>
        <w:pStyle w:val="a8"/>
        <w:ind w:left="720"/>
        <w:rPr>
          <w:lang w:val="ru-RU"/>
        </w:rPr>
      </w:pPr>
      <w:r>
        <w:rPr>
          <w:rStyle w:val="aa"/>
        </w:rPr>
        <w:footnoteRef/>
      </w:r>
      <w:r w:rsidRPr="00616D8D">
        <w:rPr>
          <w:lang w:val="ru-RU"/>
        </w:rPr>
        <w:t xml:space="preserve"> </w:t>
      </w:r>
      <w:r>
        <w:rPr>
          <w:lang w:val="ru-RU"/>
        </w:rPr>
        <w:t>П.И. Арапов (1871-1930) – генерал-майор, окончил Пажеский корпус, кавалергард, командир полка Синих кирасир. В первую мировую войну командовал бригадой кавалерийской дивизии. Награжден георгиевским оружием.</w:t>
      </w:r>
    </w:p>
  </w:footnote>
  <w:footnote w:id="112">
    <w:p w:rsidR="00B02FE2" w:rsidRPr="000A2C2F" w:rsidRDefault="00B02FE2" w:rsidP="00B02FE2">
      <w:pPr>
        <w:pStyle w:val="a8"/>
        <w:ind w:left="720"/>
        <w:rPr>
          <w:lang w:val="ru-RU"/>
        </w:rPr>
      </w:pPr>
      <w:r>
        <w:rPr>
          <w:rStyle w:val="aa"/>
        </w:rPr>
        <w:footnoteRef/>
      </w:r>
      <w:r w:rsidRPr="00206FC2">
        <w:rPr>
          <w:lang w:val="ru-RU"/>
        </w:rPr>
        <w:t xml:space="preserve"> </w:t>
      </w:r>
      <w:r w:rsidRPr="000A2C2F">
        <w:rPr>
          <w:color w:val="000000"/>
          <w:lang w:val="ru-RU"/>
        </w:rPr>
        <w:t xml:space="preserve">Рещикова В.А. Высылка из РСФСР // Минувшее. Вып. 11., М.; СПб.: </w:t>
      </w:r>
      <w:r w:rsidRPr="000A2C2F">
        <w:rPr>
          <w:color w:val="000000"/>
        </w:rPr>
        <w:t>Atheneum</w:t>
      </w:r>
      <w:r>
        <w:rPr>
          <w:color w:val="000000"/>
          <w:lang w:val="ru-RU"/>
        </w:rPr>
        <w:t xml:space="preserve">, Феникс, 1992, с.200-209. </w:t>
      </w:r>
    </w:p>
  </w:footnote>
  <w:footnote w:id="113">
    <w:p w:rsidR="00B02FE2" w:rsidRPr="00206FC2" w:rsidRDefault="00B02FE2" w:rsidP="00B02FE2">
      <w:pPr>
        <w:pStyle w:val="a8"/>
        <w:ind w:left="720"/>
        <w:rPr>
          <w:lang w:val="ru-RU"/>
        </w:rPr>
      </w:pPr>
      <w:r>
        <w:rPr>
          <w:rStyle w:val="aa"/>
        </w:rPr>
        <w:footnoteRef/>
      </w:r>
      <w:r w:rsidRPr="00206FC2">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w:t>
      </w:r>
      <w:r>
        <w:rPr>
          <w:lang w:val="ru-RU"/>
        </w:rPr>
        <w:t xml:space="preserve"> с. 192-193</w:t>
      </w:r>
    </w:p>
  </w:footnote>
  <w:footnote w:id="114">
    <w:p w:rsidR="00B02FE2" w:rsidRPr="0025128C" w:rsidRDefault="00B02FE2" w:rsidP="00B02FE2">
      <w:pPr>
        <w:pStyle w:val="af0"/>
        <w:spacing w:line="240" w:lineRule="auto"/>
        <w:ind w:left="720"/>
        <w:rPr>
          <w:lang w:val="ru-RU"/>
        </w:rPr>
      </w:pPr>
      <w:r w:rsidRPr="00083425">
        <w:rPr>
          <w:rStyle w:val="aa"/>
        </w:rPr>
        <w:footnoteRef/>
      </w:r>
      <w:r w:rsidRPr="001161B2">
        <w:rPr>
          <w:lang w:val="ru-RU"/>
        </w:rPr>
        <w:t xml:space="preserve"> </w:t>
      </w:r>
      <w:r w:rsidRPr="001161B2">
        <w:rPr>
          <w:rFonts w:cs="Tahoma"/>
          <w:color w:val="000000"/>
          <w:lang w:val="ru-RU"/>
        </w:rPr>
        <w:t xml:space="preserve">Лосев А.Ф. Философско-поэтический символ Софии у Вл. Соловьева// Владимир Соловьев: </w:t>
      </w:r>
      <w:r w:rsidRPr="00083425">
        <w:rPr>
          <w:rFonts w:cs="Tahoma"/>
          <w:color w:val="000000"/>
        </w:rPr>
        <w:t>pro</w:t>
      </w:r>
      <w:r w:rsidRPr="001161B2">
        <w:rPr>
          <w:rFonts w:cs="Tahoma"/>
          <w:color w:val="000000"/>
          <w:lang w:val="ru-RU"/>
        </w:rPr>
        <w:t xml:space="preserve"> </w:t>
      </w:r>
      <w:r w:rsidRPr="00083425">
        <w:rPr>
          <w:rFonts w:cs="Tahoma"/>
          <w:color w:val="000000"/>
        </w:rPr>
        <w:t>et</w:t>
      </w:r>
      <w:r w:rsidRPr="001161B2">
        <w:rPr>
          <w:rFonts w:cs="Tahoma"/>
          <w:color w:val="000000"/>
          <w:lang w:val="ru-RU"/>
        </w:rPr>
        <w:t xml:space="preserve"> </w:t>
      </w:r>
      <w:r w:rsidRPr="00083425">
        <w:rPr>
          <w:rFonts w:cs="Tahoma"/>
          <w:color w:val="000000"/>
        </w:rPr>
        <w:t>contra</w:t>
      </w:r>
      <w:r w:rsidRPr="001161B2">
        <w:rPr>
          <w:rFonts w:cs="Tahoma"/>
          <w:color w:val="000000"/>
          <w:lang w:val="ru-RU"/>
        </w:rPr>
        <w:t>. Спб.:РХГИ. 2002. С.825.</w:t>
      </w:r>
    </w:p>
  </w:footnote>
  <w:footnote w:id="115">
    <w:p w:rsidR="00B02FE2" w:rsidRPr="00206FC2" w:rsidRDefault="00B02FE2" w:rsidP="00B02FE2">
      <w:pPr>
        <w:pStyle w:val="a8"/>
        <w:ind w:left="720"/>
        <w:rPr>
          <w:lang w:val="ru-RU"/>
        </w:rPr>
      </w:pPr>
      <w:r>
        <w:rPr>
          <w:rStyle w:val="aa"/>
        </w:rPr>
        <w:footnoteRef/>
      </w:r>
      <w:r w:rsidRPr="00206FC2">
        <w:rPr>
          <w:lang w:val="ru-RU"/>
        </w:rPr>
        <w:t xml:space="preserve"> Буббайер Ф. С.Л. Франк: Жизнь и творчество русского философа. Пер. с анг. М., 2001, с.148</w:t>
      </w:r>
    </w:p>
  </w:footnote>
  <w:footnote w:id="116">
    <w:p w:rsidR="00B02FE2" w:rsidRPr="00AC49D1" w:rsidRDefault="00B02FE2" w:rsidP="00B02FE2">
      <w:pPr>
        <w:pStyle w:val="af0"/>
        <w:spacing w:line="240" w:lineRule="auto"/>
        <w:ind w:left="720"/>
        <w:rPr>
          <w:lang w:val="ru-RU"/>
        </w:rPr>
      </w:pPr>
      <w:r>
        <w:rPr>
          <w:rStyle w:val="aa"/>
        </w:rPr>
        <w:footnoteRef/>
      </w:r>
      <w:r w:rsidRPr="00E94600">
        <w:rPr>
          <w:lang w:val="ru-RU"/>
        </w:rPr>
        <w:t xml:space="preserve"> </w:t>
      </w:r>
      <w:r>
        <w:rPr>
          <w:lang w:val="ru-RU"/>
        </w:rPr>
        <w:t>Назаров М.В. Миссия русской эмиграции. – М., 1994, с. 3</w:t>
      </w:r>
    </w:p>
  </w:footnote>
  <w:footnote w:id="117">
    <w:p w:rsidR="00B02FE2" w:rsidRPr="00206FC2" w:rsidRDefault="00B02FE2" w:rsidP="00B02FE2">
      <w:pPr>
        <w:pStyle w:val="a8"/>
        <w:ind w:left="720"/>
        <w:rPr>
          <w:lang w:val="ru-RU"/>
        </w:rPr>
      </w:pPr>
      <w:r>
        <w:rPr>
          <w:rStyle w:val="aa"/>
        </w:rPr>
        <w:footnoteRef/>
      </w:r>
      <w:r w:rsidRPr="00206FC2">
        <w:rPr>
          <w:lang w:val="ru-RU"/>
        </w:rPr>
        <w:t xml:space="preserve"> </w:t>
      </w:r>
      <w:r w:rsidRPr="00D71370">
        <w:rPr>
          <w:lang w:val="ru-RU"/>
        </w:rPr>
        <w:t>Арсеньев Н.С. Дары и встречи жизненного пути. Франкфурт на Майне, 1974</w:t>
      </w:r>
      <w:r>
        <w:rPr>
          <w:lang w:val="ru-RU"/>
        </w:rPr>
        <w:t>, с. 195</w:t>
      </w:r>
    </w:p>
  </w:footnote>
  <w:footnote w:id="118">
    <w:p w:rsidR="00B02FE2" w:rsidRPr="00883768" w:rsidRDefault="00B02FE2" w:rsidP="00B02FE2">
      <w:pPr>
        <w:pStyle w:val="a8"/>
        <w:ind w:left="720"/>
        <w:rPr>
          <w:lang w:val="ru-RU"/>
        </w:rPr>
      </w:pPr>
      <w:r>
        <w:rPr>
          <w:rStyle w:val="aa"/>
        </w:rPr>
        <w:footnoteRef/>
      </w:r>
      <w:r w:rsidRPr="00206FC2">
        <w:rPr>
          <w:lang w:val="ru-RU"/>
        </w:rPr>
        <w:t xml:space="preserve"> </w:t>
      </w:r>
      <w:r>
        <w:rPr>
          <w:lang w:val="ru-RU"/>
        </w:rPr>
        <w:t>там же, с. 200</w:t>
      </w:r>
    </w:p>
  </w:footnote>
  <w:footnote w:id="119">
    <w:p w:rsidR="00B02FE2" w:rsidRPr="00206FC2" w:rsidRDefault="00B02FE2" w:rsidP="00B02FE2">
      <w:pPr>
        <w:pStyle w:val="a8"/>
        <w:rPr>
          <w:lang w:val="ru-RU"/>
        </w:rPr>
      </w:pPr>
    </w:p>
  </w:footnote>
  <w:footnote w:id="120">
    <w:p w:rsidR="00B02FE2" w:rsidRPr="007477C0" w:rsidRDefault="00B02FE2" w:rsidP="00B02FE2">
      <w:pPr>
        <w:pStyle w:val="Normal"/>
        <w:ind w:left="720" w:right="480"/>
        <w:rPr>
          <w:sz w:val="20"/>
          <w:lang w:val="en-US"/>
        </w:rPr>
      </w:pPr>
      <w:r>
        <w:rPr>
          <w:rStyle w:val="aa"/>
        </w:rPr>
        <w:footnoteRef/>
      </w:r>
      <w:r>
        <w:t xml:space="preserve"> </w:t>
      </w:r>
      <w:r w:rsidRPr="007477C0">
        <w:rPr>
          <w:iCs/>
          <w:sz w:val="20"/>
        </w:rPr>
        <w:t>Жернакова</w:t>
      </w:r>
      <w:r w:rsidRPr="007477C0">
        <w:rPr>
          <w:sz w:val="20"/>
        </w:rPr>
        <w:t xml:space="preserve"> </w:t>
      </w:r>
      <w:r w:rsidRPr="007477C0">
        <w:rPr>
          <w:iCs/>
          <w:sz w:val="20"/>
        </w:rPr>
        <w:t>Надежда</w:t>
      </w:r>
      <w:r>
        <w:rPr>
          <w:sz w:val="20"/>
        </w:rPr>
        <w:t xml:space="preserve">. Русская академическая группа в США // </w:t>
      </w:r>
      <w:r w:rsidRPr="007477C0">
        <w:rPr>
          <w:sz w:val="20"/>
        </w:rPr>
        <w:t>Литературный витраж (сборник в честь Валентины Синкевич), под ред. В</w:t>
      </w:r>
      <w:r w:rsidRPr="007477C0">
        <w:rPr>
          <w:sz w:val="20"/>
          <w:lang w:val="en-US"/>
        </w:rPr>
        <w:t xml:space="preserve">. </w:t>
      </w:r>
      <w:r w:rsidRPr="007477C0">
        <w:rPr>
          <w:sz w:val="20"/>
        </w:rPr>
        <w:t>Крейда</w:t>
      </w:r>
      <w:r w:rsidRPr="007477C0">
        <w:rPr>
          <w:sz w:val="20"/>
          <w:lang w:val="en-US"/>
        </w:rPr>
        <w:t xml:space="preserve"> </w:t>
      </w:r>
      <w:r w:rsidRPr="007477C0">
        <w:rPr>
          <w:sz w:val="20"/>
        </w:rPr>
        <w:t>и</w:t>
      </w:r>
      <w:r w:rsidRPr="007477C0">
        <w:rPr>
          <w:sz w:val="20"/>
          <w:lang w:val="en-US"/>
        </w:rPr>
        <w:t xml:space="preserve"> </w:t>
      </w:r>
      <w:r w:rsidRPr="007477C0">
        <w:rPr>
          <w:sz w:val="20"/>
        </w:rPr>
        <w:t>А</w:t>
      </w:r>
      <w:r w:rsidRPr="007477C0">
        <w:rPr>
          <w:sz w:val="20"/>
          <w:lang w:val="en-US"/>
        </w:rPr>
        <w:t xml:space="preserve">. </w:t>
      </w:r>
      <w:r w:rsidRPr="007477C0">
        <w:rPr>
          <w:sz w:val="20"/>
        </w:rPr>
        <w:t>Либермана</w:t>
      </w:r>
      <w:r>
        <w:rPr>
          <w:sz w:val="20"/>
          <w:lang w:val="en-US"/>
        </w:rPr>
        <w:t xml:space="preserve"> </w:t>
      </w:r>
      <w:r w:rsidRPr="007477C0">
        <w:rPr>
          <w:sz w:val="20"/>
          <w:lang w:val="en-US"/>
        </w:rPr>
        <w:t xml:space="preserve"> - New York: The Association of Russian-American Scholars in the </w:t>
      </w:r>
      <w:smartTag w:uri="urn:schemas-microsoft-com:office:smarttags" w:element="country-region">
        <w:smartTag w:uri="urn:schemas-microsoft-com:office:smarttags" w:element="place">
          <w:r w:rsidRPr="007477C0">
            <w:rPr>
              <w:sz w:val="20"/>
              <w:lang w:val="en-US"/>
            </w:rPr>
            <w:t>USA</w:t>
          </w:r>
        </w:smartTag>
      </w:smartTag>
      <w:r>
        <w:rPr>
          <w:sz w:val="20"/>
          <w:lang w:val="en-US"/>
        </w:rPr>
        <w:t>, 1996</w:t>
      </w:r>
      <w:r w:rsidRPr="007477C0">
        <w:rPr>
          <w:sz w:val="20"/>
          <w:lang w:val="en-US"/>
        </w:rPr>
        <w:t>.</w:t>
      </w:r>
    </w:p>
  </w:footnote>
  <w:footnote w:id="121">
    <w:p w:rsidR="00B02FE2" w:rsidRPr="00206FC2" w:rsidRDefault="00B02FE2" w:rsidP="00B02FE2">
      <w:pPr>
        <w:pStyle w:val="a8"/>
        <w:ind w:left="720"/>
        <w:rPr>
          <w:lang w:val="ru-RU"/>
        </w:rPr>
      </w:pPr>
      <w:r>
        <w:rPr>
          <w:rStyle w:val="aa"/>
        </w:rPr>
        <w:footnoteRef/>
      </w:r>
      <w:r w:rsidRPr="00206FC2">
        <w:rPr>
          <w:lang w:val="ru-RU"/>
        </w:rPr>
        <w:t xml:space="preserve"> </w:t>
      </w:r>
      <w:r>
        <w:rPr>
          <w:lang w:val="ru-RU"/>
        </w:rPr>
        <w:t>там</w:t>
      </w:r>
      <w:r w:rsidRPr="00206FC2">
        <w:rPr>
          <w:lang w:val="ru-RU"/>
        </w:rPr>
        <w:t xml:space="preserve"> </w:t>
      </w:r>
      <w:r>
        <w:rPr>
          <w:lang w:val="ru-RU"/>
        </w:rPr>
        <w:t>же</w:t>
      </w:r>
      <w:r w:rsidRPr="00206FC2">
        <w:rPr>
          <w:lang w:val="ru-RU"/>
        </w:rPr>
        <w:t xml:space="preserve">, </w:t>
      </w:r>
      <w:r>
        <w:rPr>
          <w:lang w:val="ru-RU"/>
        </w:rPr>
        <w:t>с</w:t>
      </w:r>
      <w:r w:rsidRPr="00206FC2">
        <w:rPr>
          <w:lang w:val="ru-RU"/>
        </w:rPr>
        <w:t>. 200</w:t>
      </w:r>
    </w:p>
  </w:footnote>
  <w:footnote w:id="122">
    <w:p w:rsidR="00B02FE2" w:rsidRPr="00EA31B6" w:rsidRDefault="00B02FE2" w:rsidP="00B02FE2">
      <w:pPr>
        <w:pStyle w:val="Normal"/>
        <w:ind w:left="720"/>
        <w:jc w:val="both"/>
        <w:rPr>
          <w:sz w:val="20"/>
        </w:rPr>
      </w:pPr>
      <w:r>
        <w:rPr>
          <w:rStyle w:val="aa"/>
        </w:rPr>
        <w:footnoteRef/>
      </w:r>
      <w:r>
        <w:t xml:space="preserve"> </w:t>
      </w:r>
      <w:r w:rsidRPr="00EA31B6">
        <w:rPr>
          <w:sz w:val="20"/>
        </w:rPr>
        <w:t>Лосский Н.О. Воспоминание (окончание) // Вопросы философии, 1991. №12, с. 104.</w:t>
      </w:r>
    </w:p>
    <w:p w:rsidR="00B02FE2" w:rsidRPr="00206FC2" w:rsidRDefault="00B02FE2" w:rsidP="00B02FE2">
      <w:pPr>
        <w:pStyle w:val="a8"/>
        <w:ind w:left="720"/>
        <w:rPr>
          <w:lang w:val="ru-RU"/>
        </w:rPr>
      </w:pPr>
    </w:p>
  </w:footnote>
  <w:footnote w:id="123">
    <w:p w:rsidR="00B02FE2" w:rsidRPr="00206FC2" w:rsidRDefault="00B02FE2" w:rsidP="00B02FE2">
      <w:pPr>
        <w:pStyle w:val="a8"/>
        <w:ind w:left="720"/>
        <w:rPr>
          <w:lang w:val="ru-RU"/>
        </w:rPr>
      </w:pPr>
      <w:r>
        <w:rPr>
          <w:rStyle w:val="aa"/>
        </w:rPr>
        <w:footnoteRef/>
      </w:r>
      <w:r w:rsidRPr="00206FC2">
        <w:rPr>
          <w:lang w:val="ru-RU"/>
        </w:rPr>
        <w:t xml:space="preserve"> </w:t>
      </w:r>
      <w:r w:rsidRPr="00206FC2">
        <w:rPr>
          <w:szCs w:val="24"/>
          <w:lang w:val="ru-RU"/>
        </w:rPr>
        <w:t>Колобкова Л.В. Н.С. Арсеньев в Варшавском университете (1926-1938) // Русское зарубежье: Приглашение к диалогу. Сб. науч. трудов. Калининград, 2004</w:t>
      </w:r>
    </w:p>
  </w:footnote>
  <w:footnote w:id="124">
    <w:p w:rsidR="00B02FE2" w:rsidRPr="00206FC2" w:rsidRDefault="00B02FE2" w:rsidP="00B02FE2">
      <w:pPr>
        <w:pStyle w:val="a8"/>
        <w:ind w:left="720"/>
        <w:rPr>
          <w:lang w:val="ru-RU"/>
        </w:rPr>
      </w:pPr>
      <w:r>
        <w:rPr>
          <w:rStyle w:val="aa"/>
        </w:rPr>
        <w:footnoteRef/>
      </w:r>
      <w:r w:rsidRPr="00206FC2">
        <w:rPr>
          <w:lang w:val="ru-RU"/>
        </w:rPr>
        <w:t xml:space="preserve"> </w:t>
      </w:r>
      <w:r w:rsidRPr="00206FC2">
        <w:rPr>
          <w:szCs w:val="24"/>
          <w:lang w:val="ru-RU"/>
        </w:rPr>
        <w:t>Арсеньев Н.С</w:t>
      </w:r>
      <w:r w:rsidRPr="00206FC2">
        <w:rPr>
          <w:b/>
          <w:szCs w:val="24"/>
          <w:lang w:val="ru-RU"/>
        </w:rPr>
        <w:t xml:space="preserve">. </w:t>
      </w:r>
      <w:r w:rsidRPr="00206FC2">
        <w:rPr>
          <w:szCs w:val="24"/>
          <w:lang w:val="ru-RU"/>
        </w:rPr>
        <w:t xml:space="preserve">Дары и встречи жизненного пути – </w:t>
      </w:r>
      <w:r w:rsidRPr="006E2F83">
        <w:rPr>
          <w:szCs w:val="24"/>
        </w:rPr>
        <w:t>Possev</w:t>
      </w:r>
      <w:r w:rsidRPr="00206FC2">
        <w:rPr>
          <w:szCs w:val="24"/>
          <w:lang w:val="ru-RU"/>
        </w:rPr>
        <w:t>-</w:t>
      </w:r>
      <w:r w:rsidRPr="006E2F83">
        <w:rPr>
          <w:szCs w:val="24"/>
        </w:rPr>
        <w:t>Verlag</w:t>
      </w:r>
      <w:r w:rsidRPr="00206FC2">
        <w:rPr>
          <w:szCs w:val="24"/>
          <w:lang w:val="ru-RU"/>
        </w:rPr>
        <w:t xml:space="preserve">, </w:t>
      </w:r>
      <w:r w:rsidRPr="006E2F83">
        <w:rPr>
          <w:szCs w:val="24"/>
        </w:rPr>
        <w:t>V</w:t>
      </w:r>
      <w:r w:rsidRPr="00206FC2">
        <w:rPr>
          <w:szCs w:val="24"/>
          <w:lang w:val="ru-RU"/>
        </w:rPr>
        <w:t xml:space="preserve">. </w:t>
      </w:r>
      <w:r w:rsidRPr="006E2F83">
        <w:rPr>
          <w:szCs w:val="24"/>
        </w:rPr>
        <w:t>Gorachek</w:t>
      </w:r>
      <w:r w:rsidRPr="00206FC2">
        <w:rPr>
          <w:szCs w:val="24"/>
          <w:lang w:val="ru-RU"/>
        </w:rPr>
        <w:t xml:space="preserve"> </w:t>
      </w:r>
      <w:r w:rsidRPr="006E2F83">
        <w:rPr>
          <w:szCs w:val="24"/>
        </w:rPr>
        <w:t>K</w:t>
      </w:r>
      <w:r w:rsidRPr="00206FC2">
        <w:rPr>
          <w:szCs w:val="24"/>
          <w:lang w:val="ru-RU"/>
        </w:rPr>
        <w:t>.</w:t>
      </w:r>
      <w:r w:rsidRPr="006E2F83">
        <w:rPr>
          <w:szCs w:val="24"/>
        </w:rPr>
        <w:t>G</w:t>
      </w:r>
      <w:r w:rsidRPr="00206FC2">
        <w:rPr>
          <w:szCs w:val="24"/>
          <w:lang w:val="ru-RU"/>
        </w:rPr>
        <w:t xml:space="preserve">., </w:t>
      </w:r>
      <w:r w:rsidRPr="006E2F83">
        <w:rPr>
          <w:szCs w:val="24"/>
        </w:rPr>
        <w:t>Frankfurt</w:t>
      </w:r>
      <w:r w:rsidRPr="00206FC2">
        <w:rPr>
          <w:szCs w:val="24"/>
          <w:lang w:val="ru-RU"/>
        </w:rPr>
        <w:t>/</w:t>
      </w:r>
      <w:r w:rsidRPr="006E2F83">
        <w:rPr>
          <w:szCs w:val="24"/>
        </w:rPr>
        <w:t>Main</w:t>
      </w:r>
      <w:r w:rsidRPr="00206FC2">
        <w:rPr>
          <w:szCs w:val="24"/>
          <w:lang w:val="ru-RU"/>
        </w:rPr>
        <w:t xml:space="preserve">, 1974, </w:t>
      </w:r>
      <w:r>
        <w:rPr>
          <w:szCs w:val="24"/>
          <w:lang w:val="ru-RU"/>
        </w:rPr>
        <w:t>с</w:t>
      </w:r>
      <w:r w:rsidRPr="00206FC2">
        <w:rPr>
          <w:szCs w:val="24"/>
          <w:lang w:val="ru-RU"/>
        </w:rPr>
        <w:t>.189-190</w:t>
      </w:r>
    </w:p>
  </w:footnote>
  <w:footnote w:id="125">
    <w:p w:rsidR="00B02FE2" w:rsidRPr="006D168B" w:rsidRDefault="00B02FE2" w:rsidP="00B02FE2">
      <w:pPr>
        <w:pStyle w:val="a8"/>
        <w:ind w:firstLine="720"/>
      </w:pPr>
      <w:r>
        <w:rPr>
          <w:rStyle w:val="aa"/>
        </w:rPr>
        <w:footnoteRef/>
      </w:r>
      <w:r>
        <w:t xml:space="preserve"> </w:t>
      </w:r>
      <w:r w:rsidRPr="00EC03BC">
        <w:rPr>
          <w:szCs w:val="24"/>
        </w:rPr>
        <w:t>www.stphilaret.ru</w:t>
      </w:r>
    </w:p>
  </w:footnote>
  <w:footnote w:id="126">
    <w:p w:rsidR="00B02FE2" w:rsidRPr="006D168B" w:rsidRDefault="00B02FE2" w:rsidP="00B02FE2">
      <w:pPr>
        <w:pStyle w:val="a8"/>
        <w:ind w:left="720"/>
      </w:pPr>
      <w:r>
        <w:rPr>
          <w:rStyle w:val="aa"/>
        </w:rPr>
        <w:footnoteRef/>
      </w:r>
      <w:r>
        <w:t xml:space="preserve"> </w:t>
      </w:r>
      <w:r w:rsidRPr="00EC03BC">
        <w:rPr>
          <w:szCs w:val="24"/>
        </w:rPr>
        <w:t>Nikolaus</w:t>
      </w:r>
      <w:r w:rsidRPr="00385D99">
        <w:rPr>
          <w:szCs w:val="24"/>
        </w:rPr>
        <w:t xml:space="preserve"> </w:t>
      </w:r>
      <w:r w:rsidRPr="00EC03BC">
        <w:rPr>
          <w:szCs w:val="24"/>
        </w:rPr>
        <w:t>von</w:t>
      </w:r>
      <w:r w:rsidRPr="00385D99">
        <w:rPr>
          <w:szCs w:val="24"/>
        </w:rPr>
        <w:t xml:space="preserve"> </w:t>
      </w:r>
      <w:r w:rsidRPr="00EC03BC">
        <w:rPr>
          <w:szCs w:val="24"/>
        </w:rPr>
        <w:t>Arseniev</w:t>
      </w:r>
      <w:r w:rsidRPr="00385D99">
        <w:rPr>
          <w:szCs w:val="24"/>
        </w:rPr>
        <w:t xml:space="preserve">. </w:t>
      </w:r>
      <w:r w:rsidRPr="00EC03BC">
        <w:rPr>
          <w:szCs w:val="24"/>
          <w:lang w:val="de-DE"/>
        </w:rPr>
        <w:t>„Die russische Literatur der neue Zeit und Gegenwart in ihren geistigen zuusammenhänden“ – Meinz</w:t>
      </w:r>
      <w:r w:rsidRPr="00EC03BC">
        <w:rPr>
          <w:szCs w:val="24"/>
        </w:rPr>
        <w:t>: Dioskur, 1929</w:t>
      </w:r>
      <w:r w:rsidRPr="006D168B">
        <w:rPr>
          <w:szCs w:val="24"/>
        </w:rPr>
        <w:t xml:space="preserve">, </w:t>
      </w:r>
      <w:r>
        <w:rPr>
          <w:szCs w:val="24"/>
          <w:lang w:val="ru-RU"/>
        </w:rPr>
        <w:t>с</w:t>
      </w:r>
      <w:r w:rsidRPr="006D168B">
        <w:rPr>
          <w:szCs w:val="24"/>
        </w:rPr>
        <w:t xml:space="preserve"> 91</w:t>
      </w:r>
    </w:p>
  </w:footnote>
  <w:footnote w:id="127">
    <w:p w:rsidR="00B02FE2" w:rsidRPr="00206FC2" w:rsidRDefault="00B02FE2" w:rsidP="00B02FE2">
      <w:pPr>
        <w:pStyle w:val="a8"/>
        <w:ind w:left="720"/>
        <w:rPr>
          <w:lang w:val="ru-RU"/>
        </w:rPr>
      </w:pPr>
      <w:r>
        <w:rPr>
          <w:rStyle w:val="aa"/>
        </w:rPr>
        <w:footnoteRef/>
      </w:r>
      <w:r w:rsidRPr="00206FC2">
        <w:rPr>
          <w:lang w:val="ru-RU"/>
        </w:rPr>
        <w:t xml:space="preserve"> </w:t>
      </w:r>
      <w:r w:rsidRPr="00206FC2">
        <w:rPr>
          <w:szCs w:val="24"/>
          <w:lang w:val="ru-RU"/>
        </w:rPr>
        <w:t>Арсеньев Н. С. Из жизни духа – Варшава, 1935</w:t>
      </w:r>
    </w:p>
  </w:footnote>
  <w:footnote w:id="128">
    <w:p w:rsidR="00B02FE2" w:rsidRPr="00206FC2" w:rsidRDefault="00B02FE2" w:rsidP="00B02FE2">
      <w:pPr>
        <w:pStyle w:val="a8"/>
        <w:ind w:left="720"/>
        <w:rPr>
          <w:lang w:val="ru-RU"/>
        </w:rPr>
      </w:pPr>
      <w:r>
        <w:rPr>
          <w:rStyle w:val="aa"/>
        </w:rPr>
        <w:footnoteRef/>
      </w:r>
      <w:r w:rsidRPr="00206FC2">
        <w:rPr>
          <w:lang w:val="ru-RU"/>
        </w:rPr>
        <w:t xml:space="preserve"> </w:t>
      </w:r>
      <w:r w:rsidRPr="00206FC2">
        <w:rPr>
          <w:szCs w:val="24"/>
          <w:lang w:val="ru-RU"/>
        </w:rPr>
        <w:t>Арсеньев Н.С. Религиозный опыт апостола Павла</w:t>
      </w:r>
      <w:r>
        <w:rPr>
          <w:szCs w:val="24"/>
          <w:lang w:val="ru-RU"/>
        </w:rPr>
        <w:t>.</w:t>
      </w:r>
      <w:r w:rsidRPr="00206FC2">
        <w:rPr>
          <w:szCs w:val="24"/>
          <w:lang w:val="ru-RU"/>
        </w:rPr>
        <w:t xml:space="preserve"> –</w:t>
      </w:r>
      <w:r>
        <w:rPr>
          <w:szCs w:val="24"/>
          <w:lang w:val="ru-RU"/>
        </w:rPr>
        <w:t xml:space="preserve"> </w:t>
      </w:r>
      <w:r w:rsidRPr="00206FC2">
        <w:rPr>
          <w:szCs w:val="24"/>
          <w:lang w:val="ru-RU"/>
        </w:rPr>
        <w:t>Варшава, 1935</w:t>
      </w:r>
    </w:p>
  </w:footnote>
  <w:footnote w:id="129">
    <w:p w:rsidR="00B02FE2" w:rsidRPr="00EA3B1B" w:rsidRDefault="00B02FE2" w:rsidP="00B02FE2">
      <w:pPr>
        <w:pStyle w:val="a8"/>
        <w:ind w:firstLine="720"/>
        <w:rPr>
          <w:lang w:val="ru-RU"/>
        </w:rPr>
      </w:pPr>
      <w:r>
        <w:rPr>
          <w:rStyle w:val="aa"/>
        </w:rPr>
        <w:footnoteRef/>
      </w:r>
      <w:r w:rsidRPr="00EA3B1B">
        <w:rPr>
          <w:lang w:val="ru-RU"/>
        </w:rPr>
        <w:t xml:space="preserve"> </w:t>
      </w:r>
      <w:r>
        <w:rPr>
          <w:lang w:val="ru-RU"/>
        </w:rPr>
        <w:t>Арсеньев Н. С.</w:t>
      </w:r>
      <w:r w:rsidRPr="00EA3B1B">
        <w:rPr>
          <w:b/>
          <w:lang w:val="ru-RU"/>
        </w:rPr>
        <w:t xml:space="preserve"> </w:t>
      </w:r>
      <w:r w:rsidRPr="00EA3B1B">
        <w:rPr>
          <w:bCs/>
          <w:lang w:val="ru-RU"/>
        </w:rPr>
        <w:t>Православие, католичество, протестантизм</w:t>
      </w:r>
      <w:r>
        <w:rPr>
          <w:bCs/>
          <w:lang w:val="ru-RU"/>
        </w:rPr>
        <w:t>, - Варшава, 1930</w:t>
      </w:r>
    </w:p>
  </w:footnote>
  <w:footnote w:id="130">
    <w:p w:rsidR="00B02FE2" w:rsidRPr="00EA3B1B" w:rsidRDefault="00B02FE2" w:rsidP="00B02FE2">
      <w:pPr>
        <w:pStyle w:val="a8"/>
        <w:ind w:firstLine="720"/>
        <w:rPr>
          <w:lang w:val="ru-RU"/>
        </w:rPr>
      </w:pPr>
      <w:r>
        <w:rPr>
          <w:rStyle w:val="aa"/>
        </w:rPr>
        <w:footnoteRef/>
      </w:r>
      <w:r w:rsidRPr="00EA3B1B">
        <w:rPr>
          <w:lang w:val="ru-RU"/>
        </w:rPr>
        <w:t xml:space="preserve"> </w:t>
      </w:r>
      <w:r>
        <w:rPr>
          <w:lang w:val="ru-RU"/>
        </w:rPr>
        <w:t>там же, с. 8</w:t>
      </w:r>
    </w:p>
  </w:footnote>
  <w:footnote w:id="131">
    <w:p w:rsidR="00B02FE2" w:rsidRPr="00165FD3" w:rsidRDefault="00B02FE2" w:rsidP="00B02FE2">
      <w:pPr>
        <w:pStyle w:val="a8"/>
        <w:ind w:left="720"/>
        <w:rPr>
          <w:lang w:val="ru-RU"/>
        </w:rPr>
      </w:pPr>
      <w:r>
        <w:rPr>
          <w:rStyle w:val="aa"/>
        </w:rPr>
        <w:footnoteRef/>
      </w:r>
      <w:r w:rsidRPr="00206FC2">
        <w:rPr>
          <w:lang w:val="ru-RU"/>
        </w:rPr>
        <w:t xml:space="preserve"> </w:t>
      </w:r>
      <w:r w:rsidRPr="00206FC2">
        <w:rPr>
          <w:szCs w:val="24"/>
          <w:lang w:val="ru-RU"/>
        </w:rPr>
        <w:t>Арсеньев Н. С. Из жизни духа – Варшава, 1935</w:t>
      </w:r>
      <w:r>
        <w:rPr>
          <w:szCs w:val="24"/>
          <w:lang w:val="ru-RU"/>
        </w:rPr>
        <w:t>, с.89</w:t>
      </w:r>
    </w:p>
  </w:footnote>
  <w:footnote w:id="132">
    <w:p w:rsidR="00B02FE2" w:rsidRPr="00165FD3" w:rsidRDefault="00B02FE2" w:rsidP="00B02FE2">
      <w:pPr>
        <w:pStyle w:val="a8"/>
        <w:ind w:left="720"/>
        <w:rPr>
          <w:lang w:val="ru-RU"/>
        </w:rPr>
      </w:pPr>
      <w:r>
        <w:rPr>
          <w:rStyle w:val="aa"/>
        </w:rPr>
        <w:footnoteRef/>
      </w:r>
      <w:r w:rsidRPr="00206FC2">
        <w:rPr>
          <w:lang w:val="ru-RU"/>
        </w:rPr>
        <w:t xml:space="preserve"> </w:t>
      </w:r>
      <w:r w:rsidRPr="00206FC2">
        <w:rPr>
          <w:szCs w:val="24"/>
          <w:lang w:val="ru-RU"/>
        </w:rPr>
        <w:t>Арсеньев Н.С. Религиозный опыт апостола Павла – Варшава, 1935</w:t>
      </w:r>
      <w:r>
        <w:rPr>
          <w:szCs w:val="24"/>
          <w:lang w:val="ru-RU"/>
        </w:rPr>
        <w:t>, с.1</w:t>
      </w:r>
    </w:p>
  </w:footnote>
  <w:footnote w:id="133">
    <w:p w:rsidR="00B02FE2" w:rsidRPr="00206FC2" w:rsidRDefault="00B02FE2" w:rsidP="00B02FE2">
      <w:pPr>
        <w:pStyle w:val="a8"/>
        <w:ind w:left="720"/>
      </w:pPr>
      <w:r>
        <w:rPr>
          <w:rStyle w:val="aa"/>
        </w:rPr>
        <w:footnoteRef/>
      </w:r>
      <w:r w:rsidRPr="00B02FE2">
        <w:t xml:space="preserve"> </w:t>
      </w:r>
      <w:r>
        <w:rPr>
          <w:lang w:val="ru-RU"/>
        </w:rPr>
        <w:t>там</w:t>
      </w:r>
      <w:r w:rsidRPr="00206FC2">
        <w:t xml:space="preserve"> </w:t>
      </w:r>
      <w:r>
        <w:rPr>
          <w:lang w:val="ru-RU"/>
        </w:rPr>
        <w:t>же</w:t>
      </w:r>
      <w:r w:rsidRPr="00206FC2">
        <w:t xml:space="preserve">, </w:t>
      </w:r>
      <w:r>
        <w:rPr>
          <w:lang w:val="ru-RU"/>
        </w:rPr>
        <w:t>с</w:t>
      </w:r>
      <w:r w:rsidRPr="00206FC2">
        <w:t xml:space="preserve">. </w:t>
      </w:r>
    </w:p>
  </w:footnote>
  <w:footnote w:id="134">
    <w:p w:rsidR="00B02FE2" w:rsidRPr="00165FD3" w:rsidRDefault="00B02FE2" w:rsidP="00B02FE2">
      <w:pPr>
        <w:pStyle w:val="Normal"/>
        <w:ind w:left="720"/>
        <w:jc w:val="both"/>
        <w:rPr>
          <w:sz w:val="20"/>
        </w:rPr>
      </w:pPr>
      <w:r>
        <w:rPr>
          <w:rStyle w:val="aa"/>
        </w:rPr>
        <w:footnoteRef/>
      </w:r>
      <w:r w:rsidRPr="00206FC2">
        <w:rPr>
          <w:lang w:val="en-US"/>
        </w:rPr>
        <w:t xml:space="preserve"> </w:t>
      </w:r>
      <w:r w:rsidRPr="00165FD3">
        <w:rPr>
          <w:sz w:val="20"/>
          <w:lang w:val="en-US"/>
        </w:rPr>
        <w:t>by</w:t>
      </w:r>
      <w:r w:rsidRPr="00206FC2">
        <w:rPr>
          <w:sz w:val="20"/>
          <w:lang w:val="en-US"/>
        </w:rPr>
        <w:t xml:space="preserve"> </w:t>
      </w:r>
      <w:r w:rsidRPr="00165FD3">
        <w:rPr>
          <w:sz w:val="20"/>
          <w:lang w:val="en-US"/>
        </w:rPr>
        <w:t>Alexander</w:t>
      </w:r>
      <w:r w:rsidRPr="00206FC2">
        <w:rPr>
          <w:sz w:val="20"/>
          <w:lang w:val="en-US"/>
        </w:rPr>
        <w:t xml:space="preserve"> </w:t>
      </w:r>
      <w:r w:rsidRPr="00165FD3">
        <w:rPr>
          <w:sz w:val="20"/>
          <w:lang w:val="en-US"/>
        </w:rPr>
        <w:t>P</w:t>
      </w:r>
      <w:r w:rsidRPr="00206FC2">
        <w:rPr>
          <w:sz w:val="20"/>
          <w:lang w:val="en-US"/>
        </w:rPr>
        <w:t xml:space="preserve">. </w:t>
      </w:r>
      <w:r w:rsidRPr="00165FD3">
        <w:rPr>
          <w:sz w:val="20"/>
          <w:lang w:val="en-US"/>
        </w:rPr>
        <w:t>Obolensky</w:t>
      </w:r>
      <w:r w:rsidRPr="00206FC2">
        <w:rPr>
          <w:sz w:val="20"/>
          <w:lang w:val="en-US"/>
        </w:rPr>
        <w:t xml:space="preserve">. </w:t>
      </w:r>
      <w:r w:rsidRPr="00165FD3">
        <w:rPr>
          <w:sz w:val="20"/>
          <w:lang w:val="en-US"/>
        </w:rPr>
        <w:t>In</w:t>
      </w:r>
      <w:r w:rsidRPr="00165FD3">
        <w:rPr>
          <w:sz w:val="20"/>
        </w:rPr>
        <w:t xml:space="preserve"> </w:t>
      </w:r>
      <w:r w:rsidRPr="00165FD3">
        <w:rPr>
          <w:sz w:val="20"/>
          <w:lang w:val="en-US"/>
        </w:rPr>
        <w:t>Memoriam</w:t>
      </w:r>
      <w:r w:rsidRPr="00165FD3">
        <w:rPr>
          <w:sz w:val="20"/>
        </w:rPr>
        <w:t xml:space="preserve"> // Записки русской академической группы в США, 1979, т. 12</w:t>
      </w:r>
      <w:r>
        <w:rPr>
          <w:sz w:val="20"/>
        </w:rPr>
        <w:t>,с.29</w:t>
      </w:r>
    </w:p>
    <w:p w:rsidR="00B02FE2" w:rsidRPr="00165FD3" w:rsidRDefault="00B02FE2" w:rsidP="00B02FE2">
      <w:pPr>
        <w:pStyle w:val="a8"/>
        <w:ind w:left="720"/>
        <w:rPr>
          <w:lang w:val="ru-RU"/>
        </w:rPr>
      </w:pPr>
    </w:p>
  </w:footnote>
  <w:footnote w:id="135">
    <w:p w:rsidR="00B02FE2" w:rsidRPr="00165FD3" w:rsidRDefault="00B02FE2" w:rsidP="00B02FE2">
      <w:pPr>
        <w:pStyle w:val="a8"/>
        <w:ind w:left="720"/>
      </w:pPr>
      <w:r>
        <w:rPr>
          <w:rStyle w:val="aa"/>
        </w:rPr>
        <w:footnoteRef/>
      </w:r>
      <w:r>
        <w:t xml:space="preserve"> </w:t>
      </w:r>
      <w:hyperlink r:id="rId1" w:history="1">
        <w:r w:rsidRPr="00165FD3">
          <w:rPr>
            <w:rStyle w:val="a3"/>
          </w:rPr>
          <w:t>http://zarubezhje</w:t>
        </w:r>
      </w:hyperlink>
      <w:r w:rsidRPr="00165FD3">
        <w:t>. Narod.ru/texts/chss_0024. htm</w:t>
      </w:r>
    </w:p>
  </w:footnote>
  <w:footnote w:id="136">
    <w:p w:rsidR="00B02FE2" w:rsidRPr="00206FC2" w:rsidRDefault="00B02FE2" w:rsidP="00B02FE2">
      <w:pPr>
        <w:pStyle w:val="a8"/>
        <w:ind w:left="720"/>
        <w:rPr>
          <w:lang w:val="ru-RU"/>
        </w:rPr>
      </w:pPr>
      <w:r>
        <w:rPr>
          <w:rStyle w:val="aa"/>
        </w:rPr>
        <w:footnoteRef/>
      </w:r>
      <w:r w:rsidRPr="00206FC2">
        <w:rPr>
          <w:lang w:val="ru-RU"/>
        </w:rPr>
        <w:t xml:space="preserve"> </w:t>
      </w:r>
      <w:r w:rsidRPr="00206FC2">
        <w:rPr>
          <w:szCs w:val="24"/>
          <w:lang w:val="ru-RU"/>
        </w:rPr>
        <w:t xml:space="preserve">Колобкова Л.В. Н.С. Арсеньев в Варшавском университете (1926-1938) // Русское зарубежье: Приглашение к диалогу. Сб. науч. трудов. Калининград, 2004, </w:t>
      </w:r>
      <w:r>
        <w:rPr>
          <w:szCs w:val="24"/>
          <w:lang w:val="ru-RU"/>
        </w:rPr>
        <w:t>с</w:t>
      </w:r>
      <w:r w:rsidRPr="00206FC2">
        <w:rPr>
          <w:szCs w:val="24"/>
          <w:lang w:val="ru-RU"/>
        </w:rPr>
        <w:t>.15-18.</w:t>
      </w:r>
    </w:p>
  </w:footnote>
  <w:footnote w:id="137">
    <w:p w:rsidR="00B02FE2" w:rsidRPr="00206FC2" w:rsidRDefault="00B02FE2" w:rsidP="00B02FE2">
      <w:pPr>
        <w:pStyle w:val="a8"/>
        <w:ind w:left="720"/>
        <w:rPr>
          <w:lang w:val="ru-RU"/>
        </w:rPr>
      </w:pPr>
      <w:r>
        <w:rPr>
          <w:rStyle w:val="aa"/>
        </w:rPr>
        <w:footnoteRef/>
      </w:r>
      <w:r w:rsidRPr="00206FC2">
        <w:rPr>
          <w:lang w:val="ru-RU"/>
        </w:rPr>
        <w:t xml:space="preserve"> </w:t>
      </w:r>
      <w:r>
        <w:rPr>
          <w:lang w:val="ru-RU"/>
        </w:rPr>
        <w:t>Там</w:t>
      </w:r>
      <w:r w:rsidRPr="00206FC2">
        <w:rPr>
          <w:lang w:val="ru-RU"/>
        </w:rPr>
        <w:t xml:space="preserve"> </w:t>
      </w:r>
      <w:r>
        <w:rPr>
          <w:lang w:val="ru-RU"/>
        </w:rPr>
        <w:t>же</w:t>
      </w:r>
      <w:r w:rsidRPr="00206FC2">
        <w:rPr>
          <w:lang w:val="ru-RU"/>
        </w:rPr>
        <w:t xml:space="preserve">, </w:t>
      </w:r>
      <w:r>
        <w:rPr>
          <w:lang w:val="ru-RU"/>
        </w:rPr>
        <w:t>с</w:t>
      </w:r>
      <w:r w:rsidRPr="00206FC2">
        <w:rPr>
          <w:lang w:val="ru-RU"/>
        </w:rPr>
        <w:t>. 21-22</w:t>
      </w:r>
    </w:p>
  </w:footnote>
  <w:footnote w:id="138">
    <w:p w:rsidR="00B02FE2" w:rsidRPr="00206FC2" w:rsidRDefault="00B02FE2" w:rsidP="00B02FE2">
      <w:pPr>
        <w:pStyle w:val="a8"/>
        <w:ind w:left="720"/>
        <w:rPr>
          <w:lang w:val="ru-RU"/>
        </w:rPr>
      </w:pPr>
      <w:r>
        <w:rPr>
          <w:rStyle w:val="aa"/>
        </w:rPr>
        <w:footnoteRef/>
      </w:r>
      <w:r w:rsidRPr="00206FC2">
        <w:rPr>
          <w:lang w:val="ru-RU"/>
        </w:rPr>
        <w:t xml:space="preserve"> </w:t>
      </w:r>
      <w:r w:rsidRPr="00206FC2">
        <w:rPr>
          <w:szCs w:val="24"/>
          <w:lang w:val="ru-RU"/>
        </w:rPr>
        <w:t>Арсеньев Н.С</w:t>
      </w:r>
      <w:r w:rsidRPr="00206FC2">
        <w:rPr>
          <w:b/>
          <w:szCs w:val="24"/>
          <w:lang w:val="ru-RU"/>
        </w:rPr>
        <w:t xml:space="preserve">. </w:t>
      </w:r>
      <w:r w:rsidRPr="00206FC2">
        <w:rPr>
          <w:szCs w:val="24"/>
          <w:lang w:val="ru-RU"/>
        </w:rPr>
        <w:t xml:space="preserve">Дары и встречи жизненного пути – </w:t>
      </w:r>
      <w:r w:rsidRPr="006E2F83">
        <w:rPr>
          <w:szCs w:val="24"/>
        </w:rPr>
        <w:t>Possev</w:t>
      </w:r>
      <w:r w:rsidRPr="00206FC2">
        <w:rPr>
          <w:szCs w:val="24"/>
          <w:lang w:val="ru-RU"/>
        </w:rPr>
        <w:t>-</w:t>
      </w:r>
      <w:r w:rsidRPr="006E2F83">
        <w:rPr>
          <w:szCs w:val="24"/>
        </w:rPr>
        <w:t>Verlag</w:t>
      </w:r>
      <w:r w:rsidRPr="00206FC2">
        <w:rPr>
          <w:szCs w:val="24"/>
          <w:lang w:val="ru-RU"/>
        </w:rPr>
        <w:t xml:space="preserve">, </w:t>
      </w:r>
      <w:r w:rsidRPr="006E2F83">
        <w:rPr>
          <w:szCs w:val="24"/>
        </w:rPr>
        <w:t>V</w:t>
      </w:r>
      <w:r w:rsidRPr="00206FC2">
        <w:rPr>
          <w:szCs w:val="24"/>
          <w:lang w:val="ru-RU"/>
        </w:rPr>
        <w:t xml:space="preserve">. </w:t>
      </w:r>
      <w:r w:rsidRPr="006E2F83">
        <w:rPr>
          <w:szCs w:val="24"/>
        </w:rPr>
        <w:t>Gorachek</w:t>
      </w:r>
      <w:r w:rsidRPr="00206FC2">
        <w:rPr>
          <w:szCs w:val="24"/>
          <w:lang w:val="ru-RU"/>
        </w:rPr>
        <w:t xml:space="preserve"> </w:t>
      </w:r>
      <w:r w:rsidRPr="006E2F83">
        <w:rPr>
          <w:szCs w:val="24"/>
        </w:rPr>
        <w:t>K</w:t>
      </w:r>
      <w:r w:rsidRPr="00206FC2">
        <w:rPr>
          <w:szCs w:val="24"/>
          <w:lang w:val="ru-RU"/>
        </w:rPr>
        <w:t>.</w:t>
      </w:r>
      <w:r w:rsidRPr="006E2F83">
        <w:rPr>
          <w:szCs w:val="24"/>
        </w:rPr>
        <w:t>G</w:t>
      </w:r>
      <w:r w:rsidRPr="00206FC2">
        <w:rPr>
          <w:szCs w:val="24"/>
          <w:lang w:val="ru-RU"/>
        </w:rPr>
        <w:t xml:space="preserve">., </w:t>
      </w:r>
      <w:r w:rsidRPr="006E2F83">
        <w:rPr>
          <w:szCs w:val="24"/>
        </w:rPr>
        <w:t>Frankfurt</w:t>
      </w:r>
      <w:r w:rsidRPr="00206FC2">
        <w:rPr>
          <w:szCs w:val="24"/>
          <w:lang w:val="ru-RU"/>
        </w:rPr>
        <w:t>/</w:t>
      </w:r>
      <w:r w:rsidRPr="006E2F83">
        <w:rPr>
          <w:szCs w:val="24"/>
        </w:rPr>
        <w:t>Main</w:t>
      </w:r>
      <w:r w:rsidRPr="00206FC2">
        <w:rPr>
          <w:szCs w:val="24"/>
          <w:lang w:val="ru-RU"/>
        </w:rPr>
        <w:t xml:space="preserve">, 1974, </w:t>
      </w:r>
      <w:r>
        <w:rPr>
          <w:szCs w:val="24"/>
          <w:lang w:val="ru-RU"/>
        </w:rPr>
        <w:t>с</w:t>
      </w:r>
      <w:r w:rsidRPr="00206FC2">
        <w:rPr>
          <w:szCs w:val="24"/>
          <w:lang w:val="ru-RU"/>
        </w:rPr>
        <w:t>.7</w:t>
      </w:r>
    </w:p>
  </w:footnote>
  <w:footnote w:id="139">
    <w:p w:rsidR="00B02FE2" w:rsidRPr="00165FD3" w:rsidRDefault="00B02FE2" w:rsidP="00B02FE2">
      <w:pPr>
        <w:pStyle w:val="Normal"/>
        <w:ind w:left="720"/>
        <w:jc w:val="both"/>
        <w:rPr>
          <w:sz w:val="20"/>
        </w:rPr>
      </w:pPr>
      <w:r>
        <w:rPr>
          <w:rStyle w:val="aa"/>
        </w:rPr>
        <w:footnoteRef/>
      </w:r>
      <w:r>
        <w:t xml:space="preserve"> </w:t>
      </w:r>
      <w:r w:rsidRPr="00165FD3">
        <w:rPr>
          <w:sz w:val="20"/>
          <w:lang w:val="en-US"/>
        </w:rPr>
        <w:t>Zenkovsky</w:t>
      </w:r>
      <w:r w:rsidRPr="00165FD3">
        <w:rPr>
          <w:sz w:val="20"/>
        </w:rPr>
        <w:t xml:space="preserve"> </w:t>
      </w:r>
      <w:smartTag w:uri="urn:schemas-microsoft-com:office:smarttags" w:element="country-region">
        <w:smartTag w:uri="urn:schemas-microsoft-com:office:smarttags" w:element="place">
          <w:r w:rsidRPr="00165FD3">
            <w:rPr>
              <w:sz w:val="20"/>
              <w:lang w:val="en-US"/>
            </w:rPr>
            <w:t>S</w:t>
          </w:r>
          <w:r w:rsidRPr="00165FD3">
            <w:rPr>
              <w:sz w:val="20"/>
            </w:rPr>
            <w:t>.</w:t>
          </w:r>
          <w:r w:rsidRPr="00165FD3">
            <w:rPr>
              <w:sz w:val="20"/>
              <w:lang w:val="en-US"/>
            </w:rPr>
            <w:t>A</w:t>
          </w:r>
          <w:r w:rsidRPr="00165FD3">
            <w:rPr>
              <w:sz w:val="20"/>
            </w:rPr>
            <w:t>.</w:t>
          </w:r>
        </w:smartTag>
      </w:smartTag>
      <w:r w:rsidRPr="00165FD3">
        <w:rPr>
          <w:sz w:val="20"/>
        </w:rPr>
        <w:t xml:space="preserve"> Памяти Николая Сергеевича Арсеньева // Записки русской академической группы в США, 1979, т. 12</w:t>
      </w:r>
      <w:r>
        <w:rPr>
          <w:sz w:val="20"/>
        </w:rPr>
        <w:t>, с.12</w:t>
      </w:r>
    </w:p>
    <w:p w:rsidR="00B02FE2" w:rsidRPr="00165FD3" w:rsidRDefault="00B02FE2" w:rsidP="00B02FE2">
      <w:pPr>
        <w:pStyle w:val="Normal"/>
        <w:ind w:left="720" w:firstLine="720"/>
        <w:jc w:val="both"/>
        <w:rPr>
          <w:sz w:val="20"/>
        </w:rPr>
      </w:pPr>
    </w:p>
    <w:p w:rsidR="00B02FE2" w:rsidRPr="00165FD3" w:rsidRDefault="00B02FE2" w:rsidP="00B02FE2">
      <w:pPr>
        <w:pStyle w:val="a8"/>
        <w:ind w:left="720"/>
        <w:rPr>
          <w:lang w:val="ru-RU"/>
        </w:rPr>
      </w:pPr>
    </w:p>
  </w:footnote>
  <w:footnote w:id="140">
    <w:p w:rsidR="00B02FE2" w:rsidRPr="00D71370" w:rsidRDefault="00B02FE2" w:rsidP="00B02FE2">
      <w:pPr>
        <w:pStyle w:val="af0"/>
        <w:spacing w:line="240" w:lineRule="auto"/>
        <w:ind w:left="720"/>
        <w:rPr>
          <w:lang w:val="ru-RU"/>
        </w:rPr>
      </w:pPr>
      <w:r w:rsidRPr="00FF0670">
        <w:rPr>
          <w:rStyle w:val="aa"/>
        </w:rPr>
        <w:footnoteRef/>
      </w:r>
      <w:r w:rsidRPr="00D71370">
        <w:rPr>
          <w:lang w:val="ru-RU"/>
        </w:rPr>
        <w:t xml:space="preserve"> Арсеньев Н.С. Дары и встречи жизненного пути. Франкфурт на Майне, 1974, с.</w:t>
      </w:r>
      <w:r>
        <w:rPr>
          <w:lang w:val="ru-RU"/>
        </w:rPr>
        <w:t xml:space="preserve"> </w:t>
      </w:r>
      <w:r w:rsidRPr="00D71370">
        <w:rPr>
          <w:lang w:val="ru-RU"/>
        </w:rPr>
        <w:t>61-62.</w:t>
      </w:r>
    </w:p>
    <w:p w:rsidR="00B02FE2" w:rsidRPr="0081389D" w:rsidRDefault="00B02FE2" w:rsidP="00B02FE2">
      <w:pPr>
        <w:pStyle w:val="a8"/>
        <w:ind w:left="720"/>
        <w:rPr>
          <w:lang w:val="ru-RU"/>
        </w:rPr>
      </w:pPr>
    </w:p>
  </w:footnote>
  <w:footnote w:id="141">
    <w:p w:rsidR="00B02FE2" w:rsidRPr="00FF0670" w:rsidRDefault="00B02FE2" w:rsidP="00B02FE2">
      <w:pPr>
        <w:pStyle w:val="af0"/>
        <w:spacing w:line="240" w:lineRule="auto"/>
        <w:ind w:left="720"/>
        <w:jc w:val="both"/>
        <w:rPr>
          <w:lang w:val="ru-RU"/>
        </w:rPr>
      </w:pPr>
      <w:r>
        <w:rPr>
          <w:rStyle w:val="aa"/>
        </w:rPr>
        <w:footnoteRef/>
      </w:r>
      <w:r w:rsidRPr="00FF0670">
        <w:rPr>
          <w:lang w:val="ru-RU"/>
        </w:rPr>
        <w:t xml:space="preserve"> Арсеньев Н.С. О духе времени и понимании его // Путь, № 6, январь, 1927, с. 81</w:t>
      </w:r>
    </w:p>
  </w:footnote>
  <w:footnote w:id="142">
    <w:p w:rsidR="00B02FE2" w:rsidRPr="00AB3311" w:rsidRDefault="00B02FE2" w:rsidP="00B02FE2">
      <w:pPr>
        <w:pStyle w:val="Normal"/>
        <w:snapToGrid/>
        <w:spacing w:before="0" w:after="0" w:line="360" w:lineRule="auto"/>
        <w:ind w:left="720"/>
        <w:jc w:val="both"/>
        <w:rPr>
          <w:sz w:val="20"/>
        </w:rPr>
      </w:pPr>
      <w:r>
        <w:rPr>
          <w:rStyle w:val="aa"/>
        </w:rPr>
        <w:footnoteRef/>
      </w:r>
      <w:r>
        <w:t xml:space="preserve"> </w:t>
      </w:r>
      <w:r w:rsidRPr="00AB3311">
        <w:rPr>
          <w:sz w:val="20"/>
        </w:rPr>
        <w:t xml:space="preserve">Оболенский А. </w:t>
      </w:r>
      <w:r w:rsidRPr="00AB3311">
        <w:rPr>
          <w:sz w:val="20"/>
          <w:lang w:val="de-DE"/>
        </w:rPr>
        <w:t>In Memoriam</w:t>
      </w:r>
      <w:r w:rsidRPr="00AB3311">
        <w:rPr>
          <w:sz w:val="20"/>
        </w:rPr>
        <w:t>. // Записки русской академической группы, т. 12, с. 27</w:t>
      </w:r>
    </w:p>
    <w:p w:rsidR="00B02FE2" w:rsidRPr="0054697C" w:rsidRDefault="00B02FE2" w:rsidP="00B02FE2">
      <w:pPr>
        <w:pStyle w:val="a8"/>
        <w:rPr>
          <w:lang w:val="ru-RU"/>
        </w:rPr>
      </w:pPr>
    </w:p>
  </w:footnote>
  <w:footnote w:id="143">
    <w:p w:rsidR="00B02FE2" w:rsidRPr="00FF0670" w:rsidRDefault="00B02FE2" w:rsidP="00B02FE2">
      <w:pPr>
        <w:pStyle w:val="af0"/>
        <w:spacing w:line="240" w:lineRule="auto"/>
        <w:ind w:left="720"/>
        <w:jc w:val="both"/>
        <w:rPr>
          <w:lang w:val="ru-RU"/>
        </w:rPr>
      </w:pPr>
      <w:r>
        <w:rPr>
          <w:rStyle w:val="aa"/>
        </w:rPr>
        <w:footnoteRef/>
      </w:r>
      <w:r>
        <w:rPr>
          <w:lang w:val="ru-RU"/>
        </w:rPr>
        <w:t xml:space="preserve"> Евгений Голлербах</w:t>
      </w:r>
      <w:r w:rsidRPr="00FF0670">
        <w:rPr>
          <w:lang w:val="ru-RU"/>
        </w:rPr>
        <w:t>. «К незримому граду». Религиозно-философская группа «Путь» (1910-1919) в поисках</w:t>
      </w:r>
      <w:r>
        <w:rPr>
          <w:lang w:val="ru-RU"/>
        </w:rPr>
        <w:t xml:space="preserve"> новой русской идентичности. – С</w:t>
      </w:r>
      <w:r w:rsidRPr="00FF0670">
        <w:rPr>
          <w:lang w:val="ru-RU"/>
        </w:rPr>
        <w:t>ерия исследований по истории русской мысли. – С-П</w:t>
      </w:r>
      <w:r>
        <w:rPr>
          <w:lang w:val="ru-RU"/>
        </w:rPr>
        <w:t>.</w:t>
      </w:r>
      <w:r w:rsidRPr="00FF0670">
        <w:rPr>
          <w:lang w:val="ru-RU"/>
        </w:rPr>
        <w:t xml:space="preserve">: </w:t>
      </w:r>
      <w:r>
        <w:rPr>
          <w:lang w:val="ru-RU"/>
        </w:rPr>
        <w:t>«Алетейя», 2000, с. 411</w:t>
      </w:r>
    </w:p>
  </w:footnote>
  <w:footnote w:id="144">
    <w:p w:rsidR="00B02FE2" w:rsidRPr="00BC215F" w:rsidRDefault="00B02FE2" w:rsidP="00B02FE2">
      <w:pPr>
        <w:pStyle w:val="af0"/>
        <w:spacing w:line="240" w:lineRule="auto"/>
        <w:ind w:left="720"/>
        <w:jc w:val="both"/>
        <w:rPr>
          <w:lang w:val="ru-RU"/>
        </w:rPr>
      </w:pPr>
      <w:r w:rsidRPr="00FF0670">
        <w:rPr>
          <w:rStyle w:val="aa"/>
        </w:rPr>
        <w:footnoteRef/>
      </w:r>
      <w:r w:rsidRPr="00BC215F">
        <w:rPr>
          <w:lang w:val="ru-RU"/>
        </w:rPr>
        <w:t xml:space="preserve"> Колеров М.А. Новые материалы к истории братства Святой Софии. // Вопросы философии, 1996. №4, с. 127-133.</w:t>
      </w:r>
    </w:p>
  </w:footnote>
  <w:footnote w:id="145">
    <w:p w:rsidR="00B02FE2" w:rsidRPr="00083425" w:rsidRDefault="00B02FE2" w:rsidP="00B02FE2">
      <w:pPr>
        <w:pStyle w:val="af0"/>
        <w:spacing w:line="240" w:lineRule="auto"/>
        <w:ind w:left="720"/>
        <w:jc w:val="both"/>
        <w:rPr>
          <w:lang w:val="ru-RU"/>
        </w:rPr>
      </w:pPr>
      <w:r w:rsidRPr="00FF0670">
        <w:rPr>
          <w:rStyle w:val="aa"/>
        </w:rPr>
        <w:footnoteRef/>
      </w:r>
      <w:r w:rsidRPr="00FF0670">
        <w:rPr>
          <w:lang w:val="ru-RU"/>
        </w:rPr>
        <w:t xml:space="preserve"> Зеньковский В.В. Предисловие //Православие и культура: сб. рел.-фил.статей/ под ред. В.В. Зеньковского</w:t>
      </w:r>
      <w:r>
        <w:rPr>
          <w:lang w:val="ru-RU"/>
        </w:rPr>
        <w:t>.- Берлин:Рус. Книга, 1923, с. 5</w:t>
      </w:r>
    </w:p>
  </w:footnote>
  <w:footnote w:id="146">
    <w:p w:rsidR="00B02FE2" w:rsidRPr="008507DE" w:rsidRDefault="00B02FE2" w:rsidP="00B02FE2">
      <w:pPr>
        <w:pStyle w:val="af0"/>
        <w:spacing w:line="240" w:lineRule="auto"/>
        <w:ind w:left="720"/>
        <w:jc w:val="both"/>
        <w:rPr>
          <w:sz w:val="24"/>
          <w:szCs w:val="24"/>
          <w:lang w:val="ru-RU"/>
        </w:rPr>
      </w:pPr>
      <w:r>
        <w:rPr>
          <w:rStyle w:val="aa"/>
        </w:rPr>
        <w:footnoteRef/>
      </w:r>
      <w:r w:rsidRPr="008507DE">
        <w:rPr>
          <w:lang w:val="ru-RU"/>
        </w:rPr>
        <w:t xml:space="preserve"> </w:t>
      </w:r>
      <w:r w:rsidRPr="00AF4E98">
        <w:rPr>
          <w:lang w:val="ru-RU"/>
        </w:rPr>
        <w:t>Бердяев Н.А. От редакции // София: проблемы духовной культуры и религиозной философии/ под ред Бердяева при ближайшем участии Л.П. Карсавина и С.Л. Франка. – Вып. 1 – Берлин: Обелиск, 1923. – с.</w:t>
      </w:r>
      <w:r>
        <w:rPr>
          <w:lang w:val="ru-RU"/>
        </w:rPr>
        <w:t xml:space="preserve"> </w:t>
      </w:r>
      <w:r w:rsidRPr="00AF4E98">
        <w:rPr>
          <w:lang w:val="ru-RU"/>
        </w:rPr>
        <w:t>3</w:t>
      </w:r>
    </w:p>
  </w:footnote>
  <w:footnote w:id="147">
    <w:p w:rsidR="00B02FE2" w:rsidRPr="008507DE" w:rsidRDefault="00B02FE2" w:rsidP="00B02FE2">
      <w:pPr>
        <w:pStyle w:val="af0"/>
        <w:spacing w:line="240" w:lineRule="auto"/>
        <w:ind w:left="720"/>
        <w:jc w:val="both"/>
        <w:rPr>
          <w:lang w:val="ru-RU"/>
        </w:rPr>
      </w:pPr>
      <w:r w:rsidRPr="008507DE">
        <w:rPr>
          <w:rStyle w:val="aa"/>
        </w:rPr>
        <w:footnoteRef/>
      </w:r>
      <w:r w:rsidRPr="008507DE">
        <w:rPr>
          <w:lang w:val="ru-RU"/>
        </w:rPr>
        <w:t xml:space="preserve"> Эйкалович Е.А. Дело прот. Сергия Булгакова: Историческая канва спора о Софии.- С</w:t>
      </w:r>
      <w:r>
        <w:rPr>
          <w:lang w:val="ru-RU"/>
        </w:rPr>
        <w:t>ан-Франциско: Глобус, 1980, с. 5</w:t>
      </w:r>
    </w:p>
  </w:footnote>
  <w:footnote w:id="148">
    <w:p w:rsidR="00B02FE2" w:rsidRPr="00083425" w:rsidRDefault="00B02FE2" w:rsidP="00B02FE2">
      <w:pPr>
        <w:pStyle w:val="af0"/>
        <w:spacing w:line="240" w:lineRule="auto"/>
        <w:ind w:left="720"/>
        <w:jc w:val="both"/>
        <w:rPr>
          <w:sz w:val="24"/>
          <w:szCs w:val="24"/>
          <w:lang w:val="ru-RU"/>
        </w:rPr>
      </w:pPr>
      <w:r>
        <w:rPr>
          <w:rStyle w:val="aa"/>
        </w:rPr>
        <w:footnoteRef/>
      </w:r>
      <w:r w:rsidRPr="008507DE">
        <w:rPr>
          <w:lang w:val="ru-RU"/>
        </w:rPr>
        <w:t xml:space="preserve"> Гр</w:t>
      </w:r>
      <w:r>
        <w:rPr>
          <w:lang w:val="ru-RU"/>
        </w:rPr>
        <w:t xml:space="preserve">аббе Ю.П. </w:t>
      </w:r>
      <w:r w:rsidRPr="008507DE">
        <w:rPr>
          <w:lang w:val="ru-RU"/>
        </w:rPr>
        <w:t>Корни церковной смуты: Парижское братство Св. Софии и розенкрейцеры.- Белград, 1927.</w:t>
      </w:r>
    </w:p>
  </w:footnote>
  <w:footnote w:id="149">
    <w:p w:rsidR="00B02FE2" w:rsidRPr="00297C7C" w:rsidRDefault="00B02FE2" w:rsidP="00B02FE2">
      <w:pPr>
        <w:pStyle w:val="af0"/>
        <w:spacing w:line="240" w:lineRule="auto"/>
        <w:ind w:left="720"/>
        <w:jc w:val="both"/>
        <w:rPr>
          <w:lang w:val="ru-RU"/>
        </w:rPr>
      </w:pPr>
      <w:r w:rsidRPr="00297C7C">
        <w:rPr>
          <w:rStyle w:val="aa"/>
        </w:rPr>
        <w:footnoteRef/>
      </w:r>
      <w:r w:rsidRPr="00297C7C">
        <w:rPr>
          <w:lang w:val="ru-RU"/>
        </w:rPr>
        <w:t xml:space="preserve"> Арсеньев Н.С. Мудрование в богословии? По поводу «софианской» полемик</w:t>
      </w:r>
      <w:r>
        <w:rPr>
          <w:lang w:val="ru-RU"/>
        </w:rPr>
        <w:t>и // Вестник, 1936, кн.1, с. 7.</w:t>
      </w:r>
    </w:p>
  </w:footnote>
  <w:footnote w:id="150">
    <w:p w:rsidR="00B02FE2" w:rsidRPr="00206FC2" w:rsidRDefault="00B02FE2" w:rsidP="00B02FE2">
      <w:pPr>
        <w:pStyle w:val="a8"/>
        <w:ind w:left="720"/>
        <w:jc w:val="both"/>
        <w:rPr>
          <w:lang w:val="ru-RU"/>
        </w:rPr>
      </w:pPr>
      <w:r w:rsidRPr="000C5121">
        <w:rPr>
          <w:rStyle w:val="aa"/>
        </w:rPr>
        <w:footnoteRef/>
      </w:r>
      <w:r w:rsidRPr="00206FC2">
        <w:rPr>
          <w:lang w:val="ru-RU"/>
        </w:rPr>
        <w:t xml:space="preserve"> </w:t>
      </w:r>
      <w:r w:rsidRPr="000C5121">
        <w:rPr>
          <w:lang w:val="ru-RU"/>
        </w:rPr>
        <w:t>Арсеньев Н.С. Мудрование в богословии? По поводу «софианской» полемики // Вестник, 1936, кн. 1, с. 31.</w:t>
      </w:r>
    </w:p>
  </w:footnote>
  <w:footnote w:id="151">
    <w:p w:rsidR="00B02FE2" w:rsidRPr="00A22665" w:rsidRDefault="00B02FE2" w:rsidP="00B02FE2">
      <w:pPr>
        <w:pStyle w:val="a8"/>
        <w:ind w:left="720"/>
        <w:jc w:val="both"/>
        <w:rPr>
          <w:lang w:val="ru-RU"/>
        </w:rPr>
      </w:pPr>
      <w:r w:rsidRPr="000C5121">
        <w:rPr>
          <w:rStyle w:val="aa"/>
        </w:rPr>
        <w:footnoteRef/>
      </w:r>
      <w:r w:rsidRPr="00206FC2">
        <w:rPr>
          <w:lang w:val="ru-RU"/>
        </w:rPr>
        <w:t xml:space="preserve"> </w:t>
      </w:r>
      <w:r w:rsidRPr="000C5121">
        <w:rPr>
          <w:lang w:val="ru-RU"/>
        </w:rPr>
        <w:t>Там же, с. 32</w:t>
      </w:r>
    </w:p>
  </w:footnote>
  <w:footnote w:id="152">
    <w:p w:rsidR="00B02FE2" w:rsidRPr="000C5121" w:rsidRDefault="00B02FE2" w:rsidP="00B02FE2">
      <w:pPr>
        <w:pStyle w:val="a8"/>
        <w:ind w:left="720"/>
        <w:jc w:val="both"/>
        <w:rPr>
          <w:lang w:val="ru-RU"/>
        </w:rPr>
      </w:pPr>
      <w:r w:rsidRPr="000C5121">
        <w:rPr>
          <w:rStyle w:val="aa"/>
        </w:rPr>
        <w:footnoteRef/>
      </w:r>
      <w:r w:rsidRPr="00206FC2">
        <w:rPr>
          <w:lang w:val="ru-RU"/>
        </w:rPr>
        <w:t xml:space="preserve"> </w:t>
      </w:r>
      <w:r w:rsidRPr="000C5121">
        <w:rPr>
          <w:lang w:val="ru-RU"/>
        </w:rPr>
        <w:t>Арсеньев Н.С. Мудрование в богословии? По поводу «софианской» полемики // Вестник, 1936, кн. 1, с. 31.</w:t>
      </w:r>
    </w:p>
  </w:footnote>
  <w:footnote w:id="153">
    <w:p w:rsidR="00B02FE2" w:rsidRPr="00590744" w:rsidRDefault="00B02FE2" w:rsidP="00B02FE2">
      <w:pPr>
        <w:pStyle w:val="af0"/>
        <w:spacing w:line="240" w:lineRule="auto"/>
        <w:ind w:left="720"/>
        <w:jc w:val="both"/>
        <w:rPr>
          <w:lang w:val="ru-RU"/>
        </w:rPr>
      </w:pPr>
      <w:r w:rsidRPr="000C5121">
        <w:rPr>
          <w:rStyle w:val="aa"/>
        </w:rPr>
        <w:footnoteRef/>
      </w:r>
      <w:r w:rsidRPr="000C5121">
        <w:rPr>
          <w:lang w:val="ru-RU"/>
        </w:rPr>
        <w:t xml:space="preserve"> Арсеньев Н.С. Еще несколько слов к софиологическому спору // </w:t>
      </w:r>
      <w:hyperlink r:id="rId2" w:history="1">
        <w:r w:rsidRPr="0010530B">
          <w:rPr>
            <w:rStyle w:val="a3"/>
          </w:rPr>
          <w:t>www</w:t>
        </w:r>
        <w:r w:rsidRPr="0010530B">
          <w:rPr>
            <w:rStyle w:val="a3"/>
            <w:lang w:val="ru-RU"/>
          </w:rPr>
          <w:t>.</w:t>
        </w:r>
        <w:r w:rsidRPr="0010530B">
          <w:rPr>
            <w:rStyle w:val="a3"/>
          </w:rPr>
          <w:t>ecumenism</w:t>
        </w:r>
        <w:r w:rsidRPr="0010530B">
          <w:rPr>
            <w:rStyle w:val="a3"/>
            <w:lang w:val="ru-RU"/>
          </w:rPr>
          <w:t>.</w:t>
        </w:r>
        <w:r w:rsidRPr="0010530B">
          <w:rPr>
            <w:rStyle w:val="a3"/>
          </w:rPr>
          <w:t>ru</w:t>
        </w:r>
        <w:r w:rsidRPr="0010530B">
          <w:rPr>
            <w:rStyle w:val="a3"/>
            <w:lang w:val="ru-RU"/>
          </w:rPr>
          <w:t>/</w:t>
        </w:r>
        <w:r w:rsidRPr="0010530B">
          <w:rPr>
            <w:rStyle w:val="a3"/>
          </w:rPr>
          <w:t>people</w:t>
        </w:r>
        <w:r w:rsidRPr="0010530B">
          <w:rPr>
            <w:rStyle w:val="a3"/>
            <w:lang w:val="ru-RU"/>
          </w:rPr>
          <w:t>/</w:t>
        </w:r>
        <w:r w:rsidRPr="0010530B">
          <w:rPr>
            <w:rStyle w:val="a3"/>
          </w:rPr>
          <w:t>arsenjev</w:t>
        </w:r>
        <w:r w:rsidRPr="0010530B">
          <w:rPr>
            <w:rStyle w:val="a3"/>
            <w:lang w:val="ru-RU"/>
          </w:rPr>
          <w:t>.</w:t>
        </w:r>
        <w:r w:rsidRPr="0010530B">
          <w:rPr>
            <w:rStyle w:val="a3"/>
          </w:rPr>
          <w:t>php</w:t>
        </w:r>
      </w:hyperlink>
    </w:p>
  </w:footnote>
  <w:footnote w:id="154">
    <w:p w:rsidR="00B02FE2" w:rsidRPr="000C5121" w:rsidRDefault="00B02FE2" w:rsidP="00B02FE2">
      <w:pPr>
        <w:pStyle w:val="a8"/>
        <w:ind w:left="720"/>
        <w:jc w:val="both"/>
        <w:rPr>
          <w:lang w:val="ru-RU"/>
        </w:rPr>
      </w:pPr>
      <w:r w:rsidRPr="000C5121">
        <w:rPr>
          <w:rStyle w:val="aa"/>
        </w:rPr>
        <w:footnoteRef/>
      </w:r>
      <w:r w:rsidRPr="00206FC2">
        <w:rPr>
          <w:lang w:val="ru-RU"/>
        </w:rPr>
        <w:t xml:space="preserve"> </w:t>
      </w:r>
      <w:r w:rsidRPr="000C5121">
        <w:rPr>
          <w:lang w:val="ru-RU"/>
        </w:rPr>
        <w:t xml:space="preserve">Арсеньев Н.С. Еще несколько слов к софиологическому спору // </w:t>
      </w:r>
      <w:r w:rsidRPr="000C5121">
        <w:t>www</w:t>
      </w:r>
      <w:r w:rsidRPr="000C5121">
        <w:rPr>
          <w:lang w:val="ru-RU"/>
        </w:rPr>
        <w:t>.</w:t>
      </w:r>
      <w:r w:rsidRPr="000C5121">
        <w:t>ecumenism</w:t>
      </w:r>
      <w:r w:rsidRPr="000C5121">
        <w:rPr>
          <w:lang w:val="ru-RU"/>
        </w:rPr>
        <w:t>.</w:t>
      </w:r>
      <w:r w:rsidRPr="000C5121">
        <w:t>ru</w:t>
      </w:r>
      <w:r w:rsidRPr="000C5121">
        <w:rPr>
          <w:lang w:val="ru-RU"/>
        </w:rPr>
        <w:t>/</w:t>
      </w:r>
      <w:r w:rsidRPr="000C5121">
        <w:t>people</w:t>
      </w:r>
      <w:r w:rsidRPr="000C5121">
        <w:rPr>
          <w:lang w:val="ru-RU"/>
        </w:rPr>
        <w:t>/</w:t>
      </w:r>
      <w:r w:rsidRPr="000C5121">
        <w:t>arsenjev</w:t>
      </w:r>
      <w:r w:rsidRPr="000C5121">
        <w:rPr>
          <w:lang w:val="ru-RU"/>
        </w:rPr>
        <w:t>.</w:t>
      </w:r>
      <w:r w:rsidRPr="000C5121">
        <w:t>php</w:t>
      </w:r>
    </w:p>
  </w:footnote>
  <w:footnote w:id="155">
    <w:p w:rsidR="00B02FE2" w:rsidRPr="008507DE" w:rsidRDefault="00B02FE2" w:rsidP="00B02FE2">
      <w:pPr>
        <w:pStyle w:val="af0"/>
        <w:spacing w:line="240" w:lineRule="auto"/>
        <w:ind w:left="720"/>
        <w:jc w:val="both"/>
        <w:rPr>
          <w:lang w:val="ru-RU"/>
        </w:rPr>
      </w:pPr>
      <w:r>
        <w:rPr>
          <w:rStyle w:val="aa"/>
        </w:rPr>
        <w:footnoteRef/>
      </w:r>
      <w:r w:rsidRPr="008507DE">
        <w:rPr>
          <w:lang w:val="ru-RU"/>
        </w:rPr>
        <w:t xml:space="preserve"> Трубецкой Н.С. Письмо к П.Н. Савицкому от 4 августа </w:t>
      </w:r>
      <w:smartTag w:uri="urn:schemas-microsoft-com:office:smarttags" w:element="metricconverter">
        <w:smartTagPr>
          <w:attr w:name="ProductID" w:val="1930 г"/>
        </w:smartTagPr>
        <w:r w:rsidRPr="008507DE">
          <w:rPr>
            <w:lang w:val="ru-RU"/>
          </w:rPr>
          <w:t>1930 г</w:t>
        </w:r>
      </w:smartTag>
      <w:r w:rsidRPr="008507DE">
        <w:rPr>
          <w:lang w:val="ru-RU"/>
        </w:rPr>
        <w:t xml:space="preserve">. – ГАРФ (гос. архив РФ)  - Ф. 5783 (П.Н. Савицкий) </w:t>
      </w:r>
      <w:r>
        <w:rPr>
          <w:lang w:val="ru-RU"/>
        </w:rPr>
        <w:t xml:space="preserve">– Оп.1.- ед.хр. 390.- л. 34 об. </w:t>
      </w:r>
    </w:p>
  </w:footnote>
  <w:footnote w:id="156">
    <w:p w:rsidR="00B02FE2" w:rsidRPr="008507DE" w:rsidRDefault="00B02FE2" w:rsidP="00B02FE2">
      <w:pPr>
        <w:pStyle w:val="af0"/>
        <w:spacing w:line="240" w:lineRule="auto"/>
        <w:ind w:left="720"/>
        <w:jc w:val="both"/>
        <w:rPr>
          <w:lang w:val="ru-RU"/>
        </w:rPr>
      </w:pPr>
      <w:r w:rsidRPr="008507DE">
        <w:rPr>
          <w:rStyle w:val="aa"/>
        </w:rPr>
        <w:footnoteRef/>
      </w:r>
      <w:r w:rsidRPr="008507DE">
        <w:rPr>
          <w:lang w:val="ru-RU"/>
        </w:rPr>
        <w:t xml:space="preserve"> Соболев Альберт В. Князь Н.С. Трубецкой и евразийство</w:t>
      </w:r>
      <w:r>
        <w:rPr>
          <w:lang w:val="ru-RU"/>
        </w:rPr>
        <w:t xml:space="preserve"> </w:t>
      </w:r>
      <w:r w:rsidRPr="008507DE">
        <w:rPr>
          <w:lang w:val="ru-RU"/>
        </w:rPr>
        <w:t>// Литературная учеба (М).- 1991. – но</w:t>
      </w:r>
      <w:r>
        <w:rPr>
          <w:lang w:val="ru-RU"/>
        </w:rPr>
        <w:t>ябрь-декабрь,  кн. 6, с. 124</w:t>
      </w:r>
    </w:p>
  </w:footnote>
  <w:footnote w:id="157">
    <w:p w:rsidR="00B02FE2" w:rsidRPr="002954DA" w:rsidRDefault="00B02FE2" w:rsidP="00B02FE2">
      <w:pPr>
        <w:pStyle w:val="af0"/>
        <w:spacing w:line="240" w:lineRule="auto"/>
        <w:ind w:left="720"/>
        <w:jc w:val="both"/>
        <w:rPr>
          <w:lang w:val="ru-RU"/>
        </w:rPr>
      </w:pPr>
      <w:r>
        <w:rPr>
          <w:rStyle w:val="aa"/>
        </w:rPr>
        <w:footnoteRef/>
      </w:r>
      <w:r w:rsidRPr="008507DE">
        <w:rPr>
          <w:lang w:val="ru-RU"/>
        </w:rPr>
        <w:t xml:space="preserve"> Савкин И.А. , Козловский В.В.. Евразийское будущее России. Ступени (М). – 1991 - №2 (5). – с. 80-116; Урханова Р.А. К критике западной культуры в творчестве евразийцев // Философия в России </w:t>
      </w:r>
      <w:r>
        <w:rPr>
          <w:lang w:val="ru-RU"/>
        </w:rPr>
        <w:t xml:space="preserve">в конце </w:t>
      </w:r>
      <w:r w:rsidRPr="008507DE">
        <w:rPr>
          <w:lang w:val="de-DE"/>
        </w:rPr>
        <w:t xml:space="preserve">XIX </w:t>
      </w:r>
      <w:r w:rsidRPr="008507DE">
        <w:rPr>
          <w:lang w:val="ru-RU"/>
        </w:rPr>
        <w:t xml:space="preserve">–начала </w:t>
      </w:r>
      <w:r w:rsidRPr="008507DE">
        <w:rPr>
          <w:lang w:val="de-DE"/>
        </w:rPr>
        <w:t>XX</w:t>
      </w:r>
      <w:r w:rsidRPr="008507DE">
        <w:rPr>
          <w:lang w:val="ru-RU"/>
        </w:rPr>
        <w:t xml:space="preserve"> </w:t>
      </w:r>
      <w:r>
        <w:rPr>
          <w:lang w:val="ru-RU"/>
        </w:rPr>
        <w:t>в</w:t>
      </w:r>
      <w:r w:rsidRPr="008507DE">
        <w:rPr>
          <w:lang w:val="ru-RU"/>
        </w:rPr>
        <w:t>в</w:t>
      </w:r>
      <w:r>
        <w:rPr>
          <w:lang w:val="ru-RU"/>
        </w:rPr>
        <w:t>.</w:t>
      </w:r>
      <w:r w:rsidRPr="008507DE">
        <w:rPr>
          <w:lang w:val="ru-RU"/>
        </w:rPr>
        <w:t>:</w:t>
      </w:r>
      <w:r>
        <w:rPr>
          <w:lang w:val="ru-RU"/>
        </w:rPr>
        <w:t xml:space="preserve"> п</w:t>
      </w:r>
      <w:r w:rsidRPr="008507DE">
        <w:rPr>
          <w:lang w:val="ru-RU"/>
        </w:rPr>
        <w:t>реемственность идей и поиски самобытности.  – М., 1991. – с. 13</w:t>
      </w:r>
      <w:r>
        <w:rPr>
          <w:lang w:val="ru-RU"/>
        </w:rPr>
        <w:t>3-135</w:t>
      </w:r>
    </w:p>
  </w:footnote>
  <w:footnote w:id="158">
    <w:p w:rsidR="00B02FE2" w:rsidRPr="007D2E9B" w:rsidRDefault="00B02FE2" w:rsidP="00B02FE2">
      <w:pPr>
        <w:pStyle w:val="af0"/>
        <w:spacing w:line="240" w:lineRule="auto"/>
        <w:ind w:left="720"/>
        <w:jc w:val="both"/>
        <w:rPr>
          <w:lang w:val="ru-RU"/>
        </w:rPr>
      </w:pPr>
      <w:r w:rsidRPr="002954DA">
        <w:rPr>
          <w:rStyle w:val="aa"/>
        </w:rPr>
        <w:footnoteRef/>
      </w:r>
      <w:r w:rsidRPr="007D2E9B">
        <w:rPr>
          <w:lang w:val="ru-RU"/>
        </w:rPr>
        <w:t xml:space="preserve"> </w:t>
      </w:r>
      <w:r w:rsidRPr="002954DA">
        <w:rPr>
          <w:lang w:val="ru-RU"/>
        </w:rPr>
        <w:t>ГАРФ, ед хр.</w:t>
      </w:r>
      <w:r>
        <w:rPr>
          <w:lang w:val="ru-RU"/>
        </w:rPr>
        <w:t xml:space="preserve"> </w:t>
      </w:r>
      <w:r w:rsidRPr="002954DA">
        <w:rPr>
          <w:lang w:val="ru-RU"/>
        </w:rPr>
        <w:t xml:space="preserve">491.  – </w:t>
      </w:r>
      <w:r>
        <w:rPr>
          <w:lang w:val="ru-RU"/>
        </w:rPr>
        <w:t xml:space="preserve"> </w:t>
      </w:r>
      <w:r w:rsidRPr="002954DA">
        <w:rPr>
          <w:lang w:val="ru-RU"/>
        </w:rPr>
        <w:t>Л. 12-13.</w:t>
      </w:r>
    </w:p>
  </w:footnote>
  <w:footnote w:id="159">
    <w:p w:rsidR="00B02FE2" w:rsidRPr="007D2E9B" w:rsidRDefault="00B02FE2" w:rsidP="00B02FE2">
      <w:pPr>
        <w:pStyle w:val="a8"/>
        <w:ind w:left="720"/>
        <w:jc w:val="both"/>
        <w:rPr>
          <w:lang w:val="ru-RU"/>
        </w:rPr>
      </w:pPr>
      <w:r>
        <w:rPr>
          <w:rStyle w:val="aa"/>
        </w:rPr>
        <w:footnoteRef/>
      </w:r>
      <w:r w:rsidRPr="00206FC2">
        <w:rPr>
          <w:lang w:val="ru-RU"/>
        </w:rPr>
        <w:t xml:space="preserve"> </w:t>
      </w:r>
      <w:r w:rsidRPr="007D2E9B">
        <w:rPr>
          <w:lang w:val="ru-RU"/>
        </w:rPr>
        <w:t>Соболев Алюберт</w:t>
      </w:r>
      <w:r>
        <w:rPr>
          <w:lang w:val="ru-RU"/>
        </w:rPr>
        <w:t>. К вопросу о внутренних трениях и противоречиях в евразийстве1920-х годов// Россия XXI, 2002, №5, с. 166</w:t>
      </w:r>
    </w:p>
  </w:footnote>
  <w:footnote w:id="160">
    <w:p w:rsidR="00B02FE2" w:rsidRPr="00766BD6" w:rsidRDefault="00B02FE2" w:rsidP="00B02FE2">
      <w:pPr>
        <w:pStyle w:val="af0"/>
        <w:spacing w:line="240" w:lineRule="auto"/>
        <w:ind w:left="720"/>
        <w:jc w:val="both"/>
        <w:rPr>
          <w:lang w:val="ru-RU"/>
        </w:rPr>
      </w:pPr>
      <w:r w:rsidRPr="00083425">
        <w:rPr>
          <w:rStyle w:val="aa"/>
        </w:rPr>
        <w:footnoteRef/>
      </w:r>
      <w:r w:rsidRPr="00BE7D30">
        <w:rPr>
          <w:lang w:val="ru-RU"/>
        </w:rPr>
        <w:t xml:space="preserve"> Замалеев А.Ф. Лекции по истории русской философии (</w:t>
      </w:r>
      <w:r w:rsidRPr="00083425">
        <w:t>XI</w:t>
      </w:r>
      <w:r w:rsidRPr="00BE7D30">
        <w:rPr>
          <w:lang w:val="ru-RU"/>
        </w:rPr>
        <w:t>-</w:t>
      </w:r>
      <w:r w:rsidRPr="00083425">
        <w:t>XX</w:t>
      </w:r>
      <w:r w:rsidRPr="00BE7D30">
        <w:rPr>
          <w:lang w:val="ru-RU"/>
        </w:rPr>
        <w:t xml:space="preserve">вв.). </w:t>
      </w:r>
      <w:r w:rsidRPr="00766BD6">
        <w:rPr>
          <w:lang w:val="ru-RU"/>
        </w:rPr>
        <w:t>Изд.3-е, допол</w:t>
      </w:r>
      <w:r>
        <w:rPr>
          <w:lang w:val="ru-RU"/>
        </w:rPr>
        <w:t>ненное и переработанное. – СПб.</w:t>
      </w:r>
      <w:r w:rsidRPr="00766BD6">
        <w:rPr>
          <w:lang w:val="ru-RU"/>
        </w:rPr>
        <w:t>: Издательско-то</w:t>
      </w:r>
      <w:r>
        <w:rPr>
          <w:lang w:val="ru-RU"/>
        </w:rPr>
        <w:t xml:space="preserve">рговый дом «летний сад», 2001, </w:t>
      </w:r>
      <w:r w:rsidRPr="00766BD6">
        <w:rPr>
          <w:lang w:val="ru-RU"/>
        </w:rPr>
        <w:t>с. 302</w:t>
      </w:r>
    </w:p>
  </w:footnote>
  <w:footnote w:id="161">
    <w:p w:rsidR="00B02FE2" w:rsidRPr="00B45390" w:rsidRDefault="00B02FE2" w:rsidP="00B02FE2">
      <w:pPr>
        <w:pStyle w:val="af0"/>
        <w:spacing w:line="240" w:lineRule="auto"/>
        <w:ind w:left="720"/>
        <w:jc w:val="both"/>
      </w:pPr>
      <w:r w:rsidRPr="00083425">
        <w:rPr>
          <w:rStyle w:val="aa"/>
        </w:rPr>
        <w:footnoteRef/>
      </w:r>
      <w:r w:rsidRPr="00083425">
        <w:t xml:space="preserve"> Arseniev N. Die geistige Schiecksale des russischen Volkes.</w:t>
      </w:r>
      <w:r w:rsidRPr="00B45390">
        <w:t xml:space="preserve"> -</w:t>
      </w:r>
      <w:r w:rsidRPr="00083425">
        <w:t xml:space="preserve"> </w:t>
      </w:r>
      <w:smartTag w:uri="urn:schemas-microsoft-com:office:smarttags" w:element="City">
        <w:smartTag w:uri="urn:schemas-microsoft-com:office:smarttags" w:element="place">
          <w:r w:rsidRPr="00083425">
            <w:t>Graz</w:t>
          </w:r>
        </w:smartTag>
      </w:smartTag>
      <w:r w:rsidRPr="00B45390">
        <w:t xml:space="preserve">, 1966, </w:t>
      </w:r>
      <w:r w:rsidRPr="00083425">
        <w:t>s</w:t>
      </w:r>
      <w:r w:rsidRPr="00B45390">
        <w:t>. 124</w:t>
      </w:r>
    </w:p>
  </w:footnote>
  <w:footnote w:id="162">
    <w:p w:rsidR="00B02FE2" w:rsidRPr="000C5121" w:rsidRDefault="00B02FE2" w:rsidP="00B02FE2">
      <w:pPr>
        <w:pStyle w:val="af0"/>
        <w:spacing w:line="240" w:lineRule="auto"/>
        <w:ind w:left="720"/>
        <w:jc w:val="both"/>
        <w:rPr>
          <w:lang w:val="ru-RU"/>
        </w:rPr>
      </w:pPr>
      <w:r w:rsidRPr="00D82D52">
        <w:rPr>
          <w:rStyle w:val="aa"/>
        </w:rPr>
        <w:footnoteRef/>
      </w:r>
      <w:r>
        <w:rPr>
          <w:lang w:val="ru-RU"/>
        </w:rPr>
        <w:t xml:space="preserve"> </w:t>
      </w:r>
      <w:r w:rsidRPr="001545C6">
        <w:rPr>
          <w:lang w:val="ru-RU"/>
        </w:rPr>
        <w:t xml:space="preserve">Раев М. Россия за рубежом: история культуры русской эмиграции. </w:t>
      </w:r>
      <w:r w:rsidRPr="007F06B7">
        <w:rPr>
          <w:lang w:val="ru-RU"/>
        </w:rPr>
        <w:t>1919-1939:</w:t>
      </w:r>
      <w:r>
        <w:rPr>
          <w:lang w:val="ru-RU"/>
        </w:rPr>
        <w:t xml:space="preserve"> </w:t>
      </w:r>
      <w:r w:rsidRPr="007F06B7">
        <w:rPr>
          <w:lang w:val="ru-RU"/>
        </w:rPr>
        <w:t>пер. с англ. / Предисловие О.</w:t>
      </w:r>
      <w:r>
        <w:rPr>
          <w:lang w:val="ru-RU"/>
        </w:rPr>
        <w:t xml:space="preserve"> </w:t>
      </w:r>
      <w:r w:rsidRPr="007F06B7">
        <w:rPr>
          <w:lang w:val="ru-RU"/>
        </w:rPr>
        <w:t xml:space="preserve">Казниной. </w:t>
      </w:r>
      <w:r>
        <w:rPr>
          <w:lang w:val="ru-RU"/>
        </w:rPr>
        <w:t>– М.: Прогресс-академия, 1994, с.</w:t>
      </w:r>
      <w:r w:rsidRPr="007F06B7">
        <w:rPr>
          <w:lang w:val="ru-RU"/>
        </w:rPr>
        <w:t xml:space="preserve">296 с. </w:t>
      </w:r>
    </w:p>
  </w:footnote>
  <w:footnote w:id="163">
    <w:p w:rsidR="00B02FE2" w:rsidRPr="001545C6" w:rsidRDefault="00B02FE2" w:rsidP="00B02FE2">
      <w:pPr>
        <w:pStyle w:val="a8"/>
        <w:ind w:left="720"/>
        <w:jc w:val="both"/>
        <w:rPr>
          <w:lang w:val="ru-RU"/>
        </w:rPr>
      </w:pPr>
      <w:r>
        <w:rPr>
          <w:rStyle w:val="aa"/>
          <w:lang w:val="ru-RU"/>
        </w:rPr>
        <w:t>2</w:t>
      </w:r>
      <w:r w:rsidRPr="00206FC2">
        <w:rPr>
          <w:lang w:val="ru-RU"/>
        </w:rPr>
        <w:t xml:space="preserve"> </w:t>
      </w:r>
      <w:r>
        <w:rPr>
          <w:lang w:val="ru-RU"/>
        </w:rPr>
        <w:t xml:space="preserve">Арсеньев Н.С. Дары и встречи жизненного пути. – </w:t>
      </w:r>
      <w:r w:rsidRPr="001545C6">
        <w:rPr>
          <w:lang w:val="ru-RU"/>
        </w:rPr>
        <w:t xml:space="preserve"> </w:t>
      </w:r>
      <w:smartTag w:uri="urn:schemas-microsoft-com:office:smarttags" w:element="place">
        <w:r>
          <w:t>Frankfurt</w:t>
        </w:r>
      </w:smartTag>
      <w:r w:rsidRPr="001545C6">
        <w:rPr>
          <w:lang w:val="ru-RU"/>
        </w:rPr>
        <w:t xml:space="preserve">/ </w:t>
      </w:r>
      <w:r>
        <w:t>Mein</w:t>
      </w:r>
      <w:r w:rsidRPr="001545C6">
        <w:rPr>
          <w:lang w:val="ru-RU"/>
        </w:rPr>
        <w:t xml:space="preserve">: </w:t>
      </w:r>
      <w:r>
        <w:t>Posev</w:t>
      </w:r>
      <w:r w:rsidRPr="001545C6">
        <w:rPr>
          <w:lang w:val="ru-RU"/>
        </w:rPr>
        <w:t>-</w:t>
      </w:r>
      <w:r>
        <w:t>Verlag</w:t>
      </w:r>
      <w:r>
        <w:rPr>
          <w:lang w:val="ru-RU"/>
        </w:rPr>
        <w:t>, 1974, с. 145</w:t>
      </w:r>
    </w:p>
  </w:footnote>
  <w:footnote w:id="164">
    <w:p w:rsidR="00B02FE2" w:rsidRPr="001B0C3B" w:rsidRDefault="00B02FE2" w:rsidP="00B02FE2">
      <w:pPr>
        <w:pStyle w:val="a8"/>
        <w:ind w:left="720"/>
        <w:jc w:val="both"/>
        <w:rPr>
          <w:lang w:val="ru-RU"/>
        </w:rPr>
      </w:pPr>
      <w:r>
        <w:rPr>
          <w:rStyle w:val="aa"/>
        </w:rPr>
        <w:footnoteRef/>
      </w:r>
      <w:r w:rsidRPr="00206FC2">
        <w:rPr>
          <w:lang w:val="ru-RU"/>
        </w:rPr>
        <w:t xml:space="preserve"> </w:t>
      </w:r>
      <w:r>
        <w:rPr>
          <w:lang w:val="ru-RU"/>
        </w:rPr>
        <w:t>Зеньковский С.А. Памяти Николая Сергеевича Арсеньева// Записки русской академической группы в США, Нью-Йорк, 1979, т. 12, с. 10</w:t>
      </w:r>
    </w:p>
  </w:footnote>
  <w:footnote w:id="165">
    <w:p w:rsidR="00B02FE2" w:rsidRPr="001161B2" w:rsidRDefault="00B02FE2" w:rsidP="00B02FE2">
      <w:pPr>
        <w:pStyle w:val="af0"/>
        <w:spacing w:line="240" w:lineRule="auto"/>
        <w:ind w:left="720"/>
        <w:jc w:val="both"/>
        <w:rPr>
          <w:lang w:val="ru-RU"/>
        </w:rPr>
      </w:pPr>
      <w:r w:rsidRPr="00083425">
        <w:rPr>
          <w:rStyle w:val="aa"/>
        </w:rPr>
        <w:footnoteRef/>
      </w:r>
      <w:r w:rsidRPr="00766BD6">
        <w:rPr>
          <w:lang w:val="ru-RU"/>
        </w:rPr>
        <w:t xml:space="preserve"> Арсеньев Н.С. Дары и встречи жизненного пути. </w:t>
      </w:r>
      <w:r w:rsidRPr="001161B2">
        <w:rPr>
          <w:lang w:val="ru-RU"/>
        </w:rPr>
        <w:t>Франкфурт на Майне, 1974. с. 136</w:t>
      </w:r>
    </w:p>
  </w:footnote>
  <w:footnote w:id="166">
    <w:p w:rsidR="00B02FE2" w:rsidRPr="00B300AB" w:rsidRDefault="00B02FE2" w:rsidP="00B02FE2">
      <w:pPr>
        <w:pStyle w:val="af0"/>
        <w:spacing w:line="240" w:lineRule="auto"/>
        <w:ind w:left="720"/>
        <w:jc w:val="both"/>
        <w:rPr>
          <w:lang w:val="ru-RU"/>
        </w:rPr>
      </w:pPr>
      <w:r w:rsidRPr="00083425">
        <w:rPr>
          <w:rStyle w:val="aa"/>
        </w:rPr>
        <w:footnoteRef/>
      </w:r>
      <w:r w:rsidRPr="00B300AB">
        <w:rPr>
          <w:lang w:val="ru-RU"/>
        </w:rPr>
        <w:t xml:space="preserve"> Арсеньев Н. Встречи христианского Востока и христианского Запада в русской духовной жизни последних двух веков // Возрождение, 1969, октябрь, с</w:t>
      </w:r>
      <w:r>
        <w:rPr>
          <w:lang w:val="ru-RU"/>
        </w:rPr>
        <w:t>.</w:t>
      </w:r>
      <w:r w:rsidRPr="00B300AB">
        <w:rPr>
          <w:lang w:val="ru-RU"/>
        </w:rPr>
        <w:t xml:space="preserve"> 89-103.</w:t>
      </w:r>
    </w:p>
  </w:footnote>
  <w:footnote w:id="167">
    <w:p w:rsidR="00B02FE2" w:rsidRPr="00DD0DC4" w:rsidRDefault="00B02FE2" w:rsidP="00B02FE2">
      <w:pPr>
        <w:pStyle w:val="a8"/>
        <w:ind w:left="720"/>
        <w:jc w:val="both"/>
        <w:rPr>
          <w:lang w:val="ru-RU"/>
        </w:rPr>
      </w:pPr>
      <w:r>
        <w:rPr>
          <w:rStyle w:val="aa"/>
        </w:rPr>
        <w:footnoteRef/>
      </w:r>
      <w:r w:rsidRPr="00206FC2">
        <w:rPr>
          <w:lang w:val="ru-RU"/>
        </w:rPr>
        <w:t xml:space="preserve"> </w:t>
      </w:r>
      <w:r w:rsidRPr="00766BD6">
        <w:rPr>
          <w:lang w:val="ru-RU"/>
        </w:rPr>
        <w:t xml:space="preserve">Арсеньев Н.С. Дары и встречи жизненного пути. </w:t>
      </w:r>
      <w:r w:rsidRPr="00206FC2">
        <w:rPr>
          <w:lang w:val="ru-RU"/>
        </w:rPr>
        <w:t>Франкфурт на Майне, 1974. с. 13</w:t>
      </w:r>
      <w:r>
        <w:rPr>
          <w:lang w:val="ru-RU"/>
        </w:rPr>
        <w:t>9</w:t>
      </w:r>
    </w:p>
  </w:footnote>
  <w:footnote w:id="168">
    <w:p w:rsidR="00B02FE2" w:rsidRPr="00DD0DC4" w:rsidRDefault="00B02FE2" w:rsidP="00B02FE2">
      <w:pPr>
        <w:pStyle w:val="af0"/>
        <w:spacing w:line="240" w:lineRule="auto"/>
        <w:ind w:left="720"/>
        <w:rPr>
          <w:lang w:val="ru-RU"/>
        </w:rPr>
      </w:pPr>
      <w:r w:rsidRPr="002954DA">
        <w:rPr>
          <w:rStyle w:val="aa"/>
        </w:rPr>
        <w:footnoteRef/>
      </w:r>
      <w:r w:rsidRPr="00DD0DC4">
        <w:rPr>
          <w:lang w:val="ru-RU"/>
        </w:rPr>
        <w:t xml:space="preserve"> Арсеньев Н.С. Дары и встречи жизненного пути. Франкфурт на Майне, 1974, с. 170</w:t>
      </w:r>
    </w:p>
  </w:footnote>
  <w:footnote w:id="169">
    <w:p w:rsidR="00B02FE2" w:rsidRPr="001161B2" w:rsidRDefault="00B02FE2" w:rsidP="00B02FE2">
      <w:pPr>
        <w:pStyle w:val="af0"/>
        <w:spacing w:line="240" w:lineRule="auto"/>
        <w:ind w:left="720"/>
        <w:rPr>
          <w:lang w:val="ru-RU"/>
        </w:rPr>
      </w:pPr>
      <w:r w:rsidRPr="00083425">
        <w:rPr>
          <w:rStyle w:val="aa"/>
        </w:rPr>
        <w:footnoteRef/>
      </w:r>
      <w:r>
        <w:rPr>
          <w:lang w:val="ru-RU"/>
        </w:rPr>
        <w:t>Там же</w:t>
      </w:r>
      <w:r w:rsidRPr="001161B2">
        <w:rPr>
          <w:lang w:val="ru-RU"/>
        </w:rPr>
        <w:t>, с. 142</w:t>
      </w:r>
    </w:p>
  </w:footnote>
  <w:footnote w:id="170">
    <w:p w:rsidR="00B02FE2" w:rsidRPr="00E9423A" w:rsidRDefault="00B02FE2" w:rsidP="00B02FE2">
      <w:pPr>
        <w:pStyle w:val="af0"/>
        <w:spacing w:line="240" w:lineRule="auto"/>
        <w:ind w:left="720"/>
        <w:jc w:val="both"/>
        <w:rPr>
          <w:lang w:val="ru-RU"/>
        </w:rPr>
      </w:pPr>
      <w:r w:rsidRPr="00083425">
        <w:rPr>
          <w:rStyle w:val="aa"/>
        </w:rPr>
        <w:footnoteRef/>
      </w:r>
      <w:r w:rsidRPr="001161B2">
        <w:rPr>
          <w:lang w:val="ru-RU"/>
        </w:rPr>
        <w:t xml:space="preserve"> Арсеньев Н.С. «Единый поток жизни. К проблеме единства христиан». </w:t>
      </w:r>
      <w:r w:rsidRPr="00E9423A">
        <w:rPr>
          <w:lang w:val="ru-RU"/>
        </w:rPr>
        <w:t>Брюссель, 1973</w:t>
      </w:r>
      <w:r>
        <w:rPr>
          <w:lang w:val="ru-RU"/>
        </w:rPr>
        <w:t>, с. 129</w:t>
      </w:r>
      <w:r w:rsidRPr="00E9423A">
        <w:rPr>
          <w:lang w:val="ru-RU"/>
        </w:rPr>
        <w:t>.</w:t>
      </w:r>
    </w:p>
  </w:footnote>
  <w:footnote w:id="171">
    <w:p w:rsidR="00B02FE2" w:rsidRPr="00B02FE2" w:rsidRDefault="00B02FE2" w:rsidP="00B02FE2">
      <w:pPr>
        <w:pStyle w:val="af0"/>
        <w:spacing w:line="240" w:lineRule="auto"/>
        <w:ind w:left="720"/>
        <w:jc w:val="both"/>
      </w:pPr>
      <w:r w:rsidRPr="00E85550">
        <w:rPr>
          <w:rStyle w:val="aa"/>
        </w:rPr>
        <w:footnoteRef/>
      </w:r>
      <w:r w:rsidRPr="00B02FE2">
        <w:t xml:space="preserve"> </w:t>
      </w:r>
      <w:r w:rsidRPr="00E9423A">
        <w:rPr>
          <w:lang w:val="ru-RU"/>
        </w:rPr>
        <w:t>там</w:t>
      </w:r>
      <w:r w:rsidRPr="00B02FE2">
        <w:t xml:space="preserve"> </w:t>
      </w:r>
      <w:r w:rsidRPr="00E9423A">
        <w:rPr>
          <w:lang w:val="ru-RU"/>
        </w:rPr>
        <w:t>же</w:t>
      </w:r>
      <w:r w:rsidRPr="00B02FE2">
        <w:t xml:space="preserve">, </w:t>
      </w:r>
      <w:r w:rsidRPr="00E9423A">
        <w:rPr>
          <w:lang w:val="ru-RU"/>
        </w:rPr>
        <w:t>с</w:t>
      </w:r>
      <w:r w:rsidRPr="00B02FE2">
        <w:t xml:space="preserve">.130-131. </w:t>
      </w:r>
    </w:p>
  </w:footnote>
  <w:footnote w:id="172">
    <w:p w:rsidR="00B02FE2" w:rsidRPr="00E9423A" w:rsidRDefault="00B02FE2" w:rsidP="00B02FE2">
      <w:pPr>
        <w:pStyle w:val="af0"/>
        <w:spacing w:line="240" w:lineRule="auto"/>
        <w:ind w:left="720"/>
        <w:jc w:val="both"/>
        <w:rPr>
          <w:lang w:val="ru-RU"/>
        </w:rPr>
      </w:pPr>
      <w:r w:rsidRPr="00E85550">
        <w:rPr>
          <w:rStyle w:val="aa"/>
        </w:rPr>
        <w:footnoteRef/>
      </w:r>
      <w:r w:rsidRPr="00B02FE2">
        <w:t xml:space="preserve"> </w:t>
      </w:r>
      <w:r w:rsidRPr="00E85550">
        <w:t>Heinrich</w:t>
      </w:r>
      <w:r w:rsidRPr="00B02FE2">
        <w:t xml:space="preserve"> </w:t>
      </w:r>
      <w:r w:rsidRPr="00E85550">
        <w:t>A</w:t>
      </w:r>
      <w:r w:rsidRPr="00B02FE2">
        <w:t xml:space="preserve">. </w:t>
      </w:r>
      <w:r w:rsidRPr="00E85550">
        <w:t>Stammler</w:t>
      </w:r>
      <w:r w:rsidRPr="00B02FE2">
        <w:t xml:space="preserve">. </w:t>
      </w:r>
      <w:r w:rsidRPr="00E85550">
        <w:t>Nicholas</w:t>
      </w:r>
      <w:r w:rsidRPr="00E9423A">
        <w:rPr>
          <w:lang w:val="ru-RU"/>
        </w:rPr>
        <w:t xml:space="preserve"> </w:t>
      </w:r>
      <w:r w:rsidRPr="00E85550">
        <w:t>Arseniev</w:t>
      </w:r>
      <w:r w:rsidRPr="00E9423A">
        <w:rPr>
          <w:lang w:val="ru-RU"/>
        </w:rPr>
        <w:t xml:space="preserve">. // Записки русской академической группы, 1979, </w:t>
      </w:r>
      <w:r>
        <w:rPr>
          <w:lang w:val="ru-RU"/>
        </w:rPr>
        <w:t>№ 12,</w:t>
      </w:r>
      <w:r w:rsidRPr="00E9423A">
        <w:rPr>
          <w:lang w:val="ru-RU"/>
        </w:rPr>
        <w:t xml:space="preserve">  с.</w:t>
      </w:r>
      <w:r>
        <w:rPr>
          <w:lang w:val="ru-RU"/>
        </w:rPr>
        <w:t xml:space="preserve"> </w:t>
      </w:r>
      <w:r w:rsidRPr="00E9423A">
        <w:rPr>
          <w:lang w:val="ru-RU"/>
        </w:rPr>
        <w:t>18</w:t>
      </w:r>
    </w:p>
  </w:footnote>
  <w:footnote w:id="173">
    <w:p w:rsidR="00B02FE2" w:rsidRPr="00F24CF2" w:rsidRDefault="00B02FE2" w:rsidP="00B02FE2">
      <w:pPr>
        <w:pStyle w:val="af0"/>
        <w:spacing w:line="240" w:lineRule="auto"/>
        <w:ind w:left="720"/>
        <w:jc w:val="both"/>
        <w:rPr>
          <w:lang w:val="ru-RU"/>
        </w:rPr>
      </w:pPr>
      <w:r w:rsidRPr="00F24CF2">
        <w:rPr>
          <w:rStyle w:val="aa"/>
        </w:rPr>
        <w:footnoteRef/>
      </w:r>
      <w:r w:rsidRPr="00F24CF2">
        <w:rPr>
          <w:lang w:val="ru-RU"/>
        </w:rPr>
        <w:t xml:space="preserve"> </w:t>
      </w:r>
      <w:r>
        <w:rPr>
          <w:lang w:val="ru-RU"/>
        </w:rPr>
        <w:t>Л</w:t>
      </w:r>
      <w:r w:rsidRPr="00F24CF2">
        <w:rPr>
          <w:lang w:val="ru-RU"/>
        </w:rPr>
        <w:t>юбить</w:t>
      </w:r>
      <w:r>
        <w:rPr>
          <w:lang w:val="ru-RU"/>
        </w:rPr>
        <w:t>,</w:t>
      </w:r>
      <w:r w:rsidRPr="00940F88">
        <w:rPr>
          <w:lang w:val="ru-RU"/>
        </w:rPr>
        <w:t xml:space="preserve"> </w:t>
      </w:r>
      <w:r w:rsidRPr="00F24CF2">
        <w:rPr>
          <w:lang w:val="ru-RU"/>
        </w:rPr>
        <w:t xml:space="preserve">чтобы </w:t>
      </w:r>
      <w:r>
        <w:rPr>
          <w:lang w:val="ru-RU"/>
        </w:rPr>
        <w:t>п</w:t>
      </w:r>
      <w:r w:rsidRPr="00F24CF2">
        <w:rPr>
          <w:lang w:val="ru-RU"/>
        </w:rPr>
        <w:t>онимать,.</w:t>
      </w:r>
    </w:p>
  </w:footnote>
  <w:footnote w:id="174">
    <w:p w:rsidR="00B02FE2" w:rsidRPr="00F24CF2" w:rsidRDefault="00B02FE2" w:rsidP="00B02FE2">
      <w:pPr>
        <w:pStyle w:val="af0"/>
        <w:spacing w:line="240" w:lineRule="auto"/>
        <w:ind w:left="720"/>
        <w:jc w:val="both"/>
        <w:rPr>
          <w:lang w:val="ru-RU"/>
        </w:rPr>
      </w:pPr>
      <w:r w:rsidRPr="00F24CF2">
        <w:rPr>
          <w:rStyle w:val="aa"/>
        </w:rPr>
        <w:footnoteRef/>
      </w:r>
      <w:r w:rsidRPr="00F24CF2">
        <w:rPr>
          <w:lang w:val="ru-RU"/>
        </w:rPr>
        <w:t xml:space="preserve"> Хализев В.Е. Н.С. Арсеньев: философ, культуролог, литературовед  // Литературное обозрение. 1994, №1-2, с.</w:t>
      </w:r>
      <w:r>
        <w:rPr>
          <w:lang w:val="ru-RU"/>
        </w:rPr>
        <w:t xml:space="preserve"> </w:t>
      </w:r>
      <w:r w:rsidRPr="00F24CF2">
        <w:rPr>
          <w:lang w:val="ru-RU"/>
        </w:rPr>
        <w:t>21</w:t>
      </w:r>
    </w:p>
  </w:footnote>
  <w:footnote w:id="175">
    <w:p w:rsidR="00B02FE2" w:rsidRDefault="00B02FE2" w:rsidP="00B02FE2">
      <w:pPr>
        <w:pStyle w:val="af0"/>
        <w:spacing w:line="240" w:lineRule="auto"/>
        <w:ind w:left="720"/>
        <w:jc w:val="both"/>
        <w:rPr>
          <w:lang w:val="ru-RU"/>
        </w:rPr>
      </w:pPr>
      <w:r w:rsidRPr="00F24CF2">
        <w:rPr>
          <w:rStyle w:val="aa"/>
        </w:rPr>
        <w:footnoteRef/>
      </w:r>
      <w:r w:rsidRPr="007F06B7">
        <w:rPr>
          <w:lang w:val="ru-RU"/>
        </w:rPr>
        <w:t xml:space="preserve"> Боровой В.  </w:t>
      </w:r>
      <w:r w:rsidRPr="000C5121">
        <w:rPr>
          <w:lang w:val="ru-RU"/>
        </w:rPr>
        <w:t>Об актуальности богословия о. Николая Афанасьева // Богословие и философия, 1993, №16-18, с.</w:t>
      </w:r>
      <w:r>
        <w:rPr>
          <w:lang w:val="ru-RU"/>
        </w:rPr>
        <w:t xml:space="preserve"> </w:t>
      </w:r>
      <w:r w:rsidRPr="000C5121">
        <w:rPr>
          <w:lang w:val="ru-RU"/>
        </w:rPr>
        <w:t>34.</w:t>
      </w:r>
    </w:p>
    <w:p w:rsidR="00B02FE2" w:rsidRPr="000C5121" w:rsidRDefault="00B02FE2" w:rsidP="00B02FE2">
      <w:pPr>
        <w:pStyle w:val="af0"/>
        <w:spacing w:line="240" w:lineRule="auto"/>
        <w:ind w:left="720"/>
        <w:jc w:val="both"/>
        <w:rPr>
          <w:lang w:val="ru-RU"/>
        </w:rPr>
      </w:pPr>
    </w:p>
  </w:footnote>
  <w:footnote w:id="176">
    <w:p w:rsidR="00B02FE2" w:rsidRPr="00522B9B" w:rsidRDefault="00B02FE2" w:rsidP="00B02FE2">
      <w:pPr>
        <w:pStyle w:val="a8"/>
        <w:rPr>
          <w:lang w:val="ru-RU"/>
        </w:rPr>
      </w:pPr>
      <w:r>
        <w:rPr>
          <w:rStyle w:val="aa"/>
        </w:rPr>
        <w:footnoteRef/>
      </w:r>
      <w:r w:rsidRPr="00522B9B">
        <w:rPr>
          <w:lang w:val="ru-RU"/>
        </w:rPr>
        <w:t xml:space="preserve"> Полторацкий Н. Иван Александрович Ильин. Жизнь, труды, мировоззрение. Сборник статей. – Эрмитаж, 1989, с .37</w:t>
      </w:r>
    </w:p>
  </w:footnote>
  <w:footnote w:id="177">
    <w:p w:rsidR="00B02FE2" w:rsidRPr="002F7783" w:rsidRDefault="00B02FE2" w:rsidP="00B02FE2">
      <w:pPr>
        <w:pStyle w:val="af0"/>
        <w:spacing w:line="240" w:lineRule="auto"/>
        <w:rPr>
          <w:lang w:val="ru-RU"/>
        </w:rPr>
      </w:pPr>
      <w:r>
        <w:rPr>
          <w:rStyle w:val="aa"/>
        </w:rPr>
        <w:footnoteRef/>
      </w:r>
      <w:r w:rsidRPr="00E94600">
        <w:rPr>
          <w:lang w:val="ru-RU"/>
        </w:rPr>
        <w:t xml:space="preserve"> </w:t>
      </w:r>
      <w:r>
        <w:rPr>
          <w:lang w:val="ru-RU"/>
        </w:rPr>
        <w:t xml:space="preserve">Ильин И.А. </w:t>
      </w:r>
      <w:r w:rsidRPr="00E94600">
        <w:rPr>
          <w:lang w:val="ru-RU"/>
        </w:rPr>
        <w:t>Путь к очевидности.</w:t>
      </w:r>
      <w:r>
        <w:rPr>
          <w:lang w:val="ru-RU"/>
        </w:rPr>
        <w:t xml:space="preserve"> – М.: Республика, 1993, с. 81</w:t>
      </w:r>
    </w:p>
  </w:footnote>
  <w:footnote w:id="178">
    <w:p w:rsidR="00B02FE2" w:rsidRPr="00083425" w:rsidRDefault="00B02FE2" w:rsidP="00B02FE2">
      <w:pPr>
        <w:pStyle w:val="af0"/>
        <w:spacing w:line="240" w:lineRule="auto"/>
        <w:jc w:val="both"/>
        <w:rPr>
          <w:b/>
          <w:bCs/>
          <w:lang w:val="ru-RU"/>
        </w:rPr>
      </w:pPr>
      <w:r>
        <w:rPr>
          <w:rStyle w:val="aa"/>
        </w:rPr>
        <w:footnoteRef/>
      </w:r>
      <w:r w:rsidRPr="0084508F">
        <w:rPr>
          <w:lang w:val="ru-RU"/>
        </w:rPr>
        <w:t xml:space="preserve"> </w:t>
      </w:r>
      <w:r>
        <w:rPr>
          <w:lang w:val="ru-RU"/>
        </w:rPr>
        <w:t xml:space="preserve">Полторацкий Николай. Русская религиозная философия. - </w:t>
      </w:r>
      <w:hyperlink r:id="rId3" w:history="1">
        <w:r w:rsidRPr="0084508F">
          <w:rPr>
            <w:rStyle w:val="a3"/>
          </w:rPr>
          <w:t>http</w:t>
        </w:r>
        <w:r w:rsidRPr="0084508F">
          <w:rPr>
            <w:rStyle w:val="a3"/>
            <w:lang w:val="ru-RU"/>
          </w:rPr>
          <w:t>://</w:t>
        </w:r>
        <w:r w:rsidRPr="0084508F">
          <w:rPr>
            <w:rStyle w:val="a3"/>
          </w:rPr>
          <w:t>www</w:t>
        </w:r>
        <w:r w:rsidRPr="0084508F">
          <w:rPr>
            <w:rStyle w:val="a3"/>
            <w:lang w:val="ru-RU"/>
          </w:rPr>
          <w:t>.</w:t>
        </w:r>
        <w:r w:rsidRPr="0084508F">
          <w:rPr>
            <w:rStyle w:val="a3"/>
          </w:rPr>
          <w:t>rustrana</w:t>
        </w:r>
        <w:r w:rsidRPr="0084508F">
          <w:rPr>
            <w:rStyle w:val="a3"/>
            <w:lang w:val="ru-RU"/>
          </w:rPr>
          <w:t>.</w:t>
        </w:r>
        <w:r w:rsidRPr="0084508F">
          <w:rPr>
            <w:rStyle w:val="a3"/>
          </w:rPr>
          <w:t>ru</w:t>
        </w:r>
        <w:r w:rsidRPr="0084508F">
          <w:rPr>
            <w:rStyle w:val="a3"/>
            <w:lang w:val="ru-RU"/>
          </w:rPr>
          <w:t>./</w:t>
        </w:r>
      </w:hyperlink>
      <w:r w:rsidRPr="0084508F">
        <w:rPr>
          <w:rStyle w:val="a7"/>
          <w:lang w:val="ru-RU"/>
        </w:rPr>
        <w:t xml:space="preserve"> </w:t>
      </w:r>
      <w:r w:rsidRPr="0084508F">
        <w:rPr>
          <w:rStyle w:val="a7"/>
          <w:b w:val="0"/>
        </w:rPr>
        <w:t>print</w:t>
      </w:r>
      <w:r w:rsidRPr="0084508F">
        <w:rPr>
          <w:rStyle w:val="a7"/>
          <w:b w:val="0"/>
          <w:lang w:val="ru-RU"/>
        </w:rPr>
        <w:t>.</w:t>
      </w:r>
      <w:r w:rsidRPr="0084508F">
        <w:rPr>
          <w:rStyle w:val="a7"/>
          <w:b w:val="0"/>
        </w:rPr>
        <w:t>php</w:t>
      </w:r>
      <w:r w:rsidRPr="0084508F">
        <w:rPr>
          <w:rStyle w:val="a7"/>
          <w:b w:val="0"/>
          <w:lang w:val="ru-RU"/>
        </w:rPr>
        <w:t>?</w:t>
      </w:r>
      <w:r w:rsidRPr="0084508F">
        <w:rPr>
          <w:rStyle w:val="a7"/>
          <w:b w:val="0"/>
        </w:rPr>
        <w:t>nid</w:t>
      </w:r>
      <w:r w:rsidRPr="0084508F">
        <w:rPr>
          <w:rStyle w:val="a7"/>
          <w:b w:val="0"/>
          <w:lang w:val="ru-RU"/>
        </w:rPr>
        <w:t>=2768</w:t>
      </w:r>
    </w:p>
  </w:footnote>
  <w:footnote w:id="179">
    <w:p w:rsidR="00B02FE2" w:rsidRPr="00B8666D" w:rsidRDefault="00B02FE2" w:rsidP="00B02FE2">
      <w:pPr>
        <w:pStyle w:val="af0"/>
        <w:spacing w:line="240" w:lineRule="auto"/>
        <w:rPr>
          <w:lang w:val="ru-RU"/>
        </w:rPr>
      </w:pPr>
      <w:r>
        <w:rPr>
          <w:rStyle w:val="aa"/>
        </w:rPr>
        <w:footnoteRef/>
      </w:r>
      <w:r w:rsidRPr="00C876B8">
        <w:rPr>
          <w:lang w:val="ru-RU"/>
        </w:rPr>
        <w:t xml:space="preserve"> </w:t>
      </w:r>
      <w:r>
        <w:rPr>
          <w:lang w:val="ru-RU"/>
        </w:rPr>
        <w:t>Арсеньев Н.С. О духе времени и понимании его // Путь, №6, 1927, с. 82</w:t>
      </w:r>
    </w:p>
  </w:footnote>
  <w:footnote w:id="180">
    <w:p w:rsidR="00B02FE2" w:rsidRPr="00616D8D" w:rsidRDefault="00B02FE2" w:rsidP="00B02FE2">
      <w:pPr>
        <w:pStyle w:val="Normal"/>
        <w:spacing w:before="0" w:after="0" w:line="360" w:lineRule="auto"/>
        <w:jc w:val="both"/>
        <w:rPr>
          <w:sz w:val="20"/>
        </w:rPr>
      </w:pPr>
      <w:r>
        <w:rPr>
          <w:rStyle w:val="aa"/>
        </w:rPr>
        <w:footnoteRef/>
      </w:r>
      <w:r>
        <w:t xml:space="preserve"> </w:t>
      </w:r>
      <w:r w:rsidRPr="00616D8D">
        <w:rPr>
          <w:sz w:val="20"/>
        </w:rPr>
        <w:t>Плетнев Р. Н.С. Арсеньев // Записки русской академической группы, т. 12</w:t>
      </w:r>
    </w:p>
    <w:p w:rsidR="00B02FE2" w:rsidRPr="00522B9B" w:rsidRDefault="00B02FE2" w:rsidP="00B02FE2">
      <w:pPr>
        <w:pStyle w:val="a8"/>
        <w:rPr>
          <w:lang w:val="ru-RU"/>
        </w:rPr>
      </w:pPr>
    </w:p>
  </w:footnote>
  <w:footnote w:id="181">
    <w:p w:rsidR="00B02FE2" w:rsidRPr="004E5BEC" w:rsidRDefault="00B02FE2" w:rsidP="00B02FE2">
      <w:pPr>
        <w:shd w:val="clear" w:color="auto" w:fill="FFFFFF"/>
        <w:tabs>
          <w:tab w:val="left" w:pos="360"/>
        </w:tabs>
        <w:autoSpaceDE w:val="0"/>
        <w:autoSpaceDN w:val="0"/>
        <w:adjustRightInd w:val="0"/>
        <w:ind w:left="540" w:hanging="540"/>
        <w:jc w:val="both"/>
        <w:rPr>
          <w:bCs/>
          <w:color w:val="000000"/>
          <w:lang w:val="ru-RU"/>
        </w:rPr>
      </w:pPr>
      <w:r>
        <w:rPr>
          <w:rStyle w:val="aa"/>
        </w:rPr>
        <w:footnoteRef/>
      </w:r>
      <w:r w:rsidRPr="00522B9B">
        <w:rPr>
          <w:lang w:val="ru-RU"/>
        </w:rPr>
        <w:t xml:space="preserve"> </w:t>
      </w:r>
      <w:r w:rsidRPr="004E5BEC">
        <w:rPr>
          <w:bCs/>
          <w:color w:val="000000"/>
          <w:lang w:val="ru-RU"/>
        </w:rPr>
        <w:t>О жизни Преизбыточествующей. – Брюссель: Жизнь с Богом, 1966</w:t>
      </w:r>
    </w:p>
    <w:p w:rsidR="00B02FE2" w:rsidRPr="00522B9B" w:rsidRDefault="00B02FE2" w:rsidP="00B02FE2">
      <w:pPr>
        <w:pStyle w:val="a8"/>
        <w:rPr>
          <w:lang w:val="ru-RU"/>
        </w:rPr>
      </w:pPr>
    </w:p>
  </w:footnote>
  <w:footnote w:id="182">
    <w:p w:rsidR="00B02FE2" w:rsidRPr="00E11299" w:rsidRDefault="00B02FE2" w:rsidP="00B02FE2">
      <w:pPr>
        <w:pStyle w:val="a8"/>
        <w:ind w:left="720"/>
        <w:rPr>
          <w:lang w:val="ru-RU"/>
        </w:rPr>
      </w:pPr>
      <w:r>
        <w:rPr>
          <w:rStyle w:val="aa"/>
        </w:rPr>
        <w:footnoteRef/>
      </w:r>
      <w:r w:rsidRPr="00E11299">
        <w:rPr>
          <w:lang w:val="ru-RU"/>
        </w:rPr>
        <w:t xml:space="preserve"> </w:t>
      </w:r>
      <w:r>
        <w:rPr>
          <w:lang w:val="ru-RU"/>
        </w:rPr>
        <w:t xml:space="preserve">А. Оболенский. </w:t>
      </w:r>
      <w:r>
        <w:t>In</w:t>
      </w:r>
      <w:r w:rsidRPr="00E11299">
        <w:rPr>
          <w:lang w:val="ru-RU"/>
        </w:rPr>
        <w:t xml:space="preserve"> </w:t>
      </w:r>
      <w:r>
        <w:t>memoriam</w:t>
      </w:r>
      <w:r w:rsidRPr="00E11299">
        <w:rPr>
          <w:lang w:val="ru-RU"/>
        </w:rPr>
        <w:t xml:space="preserve"> // </w:t>
      </w:r>
      <w:r>
        <w:rPr>
          <w:lang w:val="ru-RU"/>
        </w:rPr>
        <w:t>Записки Русской академической группы в США, 197</w:t>
      </w:r>
      <w:r w:rsidRPr="00E11299">
        <w:rPr>
          <w:lang w:val="ru-RU"/>
        </w:rPr>
        <w:t>9</w:t>
      </w:r>
      <w:r>
        <w:rPr>
          <w:lang w:val="ru-RU"/>
        </w:rPr>
        <w:t xml:space="preserve">, № 12, с. </w:t>
      </w:r>
      <w:r w:rsidRPr="00E11299">
        <w:rPr>
          <w:lang w:val="ru-RU"/>
        </w:rPr>
        <w:t>28</w:t>
      </w:r>
    </w:p>
    <w:p w:rsidR="00B02FE2" w:rsidRPr="00E11299" w:rsidRDefault="00B02FE2" w:rsidP="00B02FE2">
      <w:pPr>
        <w:pStyle w:val="a8"/>
        <w:ind w:left="720"/>
        <w:rPr>
          <w:lang w:val="ru-RU"/>
        </w:rPr>
      </w:pPr>
    </w:p>
  </w:footnote>
  <w:footnote w:id="183">
    <w:p w:rsidR="00B02FE2" w:rsidRPr="00321A13" w:rsidRDefault="00B02FE2" w:rsidP="00B02FE2">
      <w:pPr>
        <w:pStyle w:val="a8"/>
        <w:ind w:left="720"/>
        <w:rPr>
          <w:lang w:val="ru-RU"/>
        </w:rPr>
      </w:pPr>
      <w:r>
        <w:rPr>
          <w:rStyle w:val="aa"/>
        </w:rPr>
        <w:footnoteRef/>
      </w:r>
      <w:r w:rsidRPr="00321A13">
        <w:rPr>
          <w:lang w:val="ru-RU"/>
        </w:rPr>
        <w:t xml:space="preserve"> </w:t>
      </w:r>
      <w:r>
        <w:rPr>
          <w:lang w:val="ru-RU"/>
        </w:rPr>
        <w:t>Лавринович К.К.. Альбертина: Очерки истории Кенигсбергского университета. – Калиниград, 1995</w:t>
      </w:r>
    </w:p>
  </w:footnote>
  <w:footnote w:id="184">
    <w:p w:rsidR="00B02FE2" w:rsidRPr="00F652BA" w:rsidRDefault="00B02FE2" w:rsidP="00B02FE2">
      <w:pPr>
        <w:pStyle w:val="a8"/>
        <w:ind w:firstLine="720"/>
        <w:rPr>
          <w:lang w:val="ru-RU"/>
        </w:rPr>
      </w:pPr>
      <w:r>
        <w:rPr>
          <w:rStyle w:val="aa"/>
        </w:rPr>
        <w:footnoteRef/>
      </w:r>
      <w:r w:rsidRPr="00F652BA">
        <w:rPr>
          <w:lang w:val="ru-RU"/>
        </w:rPr>
        <w:t xml:space="preserve"> </w:t>
      </w:r>
      <w:r>
        <w:rPr>
          <w:lang w:val="ru-RU"/>
        </w:rPr>
        <w:t xml:space="preserve">Лавринович К.К.. Альбертина: Очерки истории Кенигсбергского университета. – Калиниград, 1995 </w:t>
      </w:r>
    </w:p>
  </w:footnote>
  <w:footnote w:id="185">
    <w:p w:rsidR="00B02FE2" w:rsidRPr="0026159F" w:rsidRDefault="00B02FE2" w:rsidP="00B02FE2">
      <w:pPr>
        <w:spacing w:before="100" w:beforeAutospacing="1" w:after="100" w:afterAutospacing="1"/>
        <w:ind w:left="720"/>
        <w:rPr>
          <w:lang w:val="ru-RU"/>
        </w:rPr>
      </w:pPr>
      <w:r>
        <w:rPr>
          <w:rStyle w:val="aa"/>
        </w:rPr>
        <w:footnoteRef/>
      </w:r>
      <w:r w:rsidRPr="0026159F">
        <w:rPr>
          <w:lang w:val="ru-RU"/>
        </w:rPr>
        <w:t xml:space="preserve"> </w:t>
      </w:r>
      <w:r>
        <w:rPr>
          <w:lang w:val="ru-RU"/>
        </w:rPr>
        <w:t>П</w:t>
      </w:r>
      <w:r w:rsidRPr="0026159F">
        <w:rPr>
          <w:lang w:val="ru-RU"/>
        </w:rPr>
        <w:t xml:space="preserve">рофессор праистории (нем. </w:t>
      </w:r>
      <w:r>
        <w:t>Vorgeschichte</w:t>
      </w:r>
      <w:r w:rsidRPr="0026159F">
        <w:rPr>
          <w:lang w:val="ru-RU"/>
        </w:rPr>
        <w:t xml:space="preserve">) </w:t>
      </w:r>
    </w:p>
    <w:p w:rsidR="00B02FE2" w:rsidRPr="0026159F" w:rsidRDefault="00B02FE2" w:rsidP="00B02FE2">
      <w:pPr>
        <w:pStyle w:val="a8"/>
        <w:rPr>
          <w:lang w:val="ru-RU"/>
        </w:rPr>
      </w:pPr>
    </w:p>
  </w:footnote>
  <w:footnote w:id="186">
    <w:p w:rsidR="00B02FE2" w:rsidRPr="0026159F" w:rsidRDefault="00B02FE2" w:rsidP="00B02FE2">
      <w:pPr>
        <w:pStyle w:val="Normal"/>
        <w:ind w:left="720"/>
        <w:rPr>
          <w:sz w:val="20"/>
        </w:rPr>
      </w:pPr>
      <w:r>
        <w:rPr>
          <w:rStyle w:val="aa"/>
        </w:rPr>
        <w:footnoteRef/>
      </w:r>
      <w:r>
        <w:t xml:space="preserve"> </w:t>
      </w:r>
      <w:r w:rsidRPr="0026159F">
        <w:rPr>
          <w:sz w:val="20"/>
        </w:rPr>
        <w:t>Речь идет об отпечатанном в Тильзите сборнике "</w:t>
      </w:r>
      <w:r w:rsidRPr="0026159F">
        <w:rPr>
          <w:sz w:val="20"/>
          <w:lang w:val="en-US"/>
        </w:rPr>
        <w:t>Bolschewistische</w:t>
      </w:r>
      <w:r w:rsidRPr="0026159F">
        <w:rPr>
          <w:sz w:val="20"/>
        </w:rPr>
        <w:t xml:space="preserve"> </w:t>
      </w:r>
      <w:r w:rsidRPr="0026159F">
        <w:rPr>
          <w:sz w:val="20"/>
          <w:lang w:val="en-US"/>
        </w:rPr>
        <w:t>Wissenschaft</w:t>
      </w:r>
      <w:r w:rsidRPr="0026159F">
        <w:rPr>
          <w:sz w:val="20"/>
        </w:rPr>
        <w:t xml:space="preserve"> </w:t>
      </w:r>
      <w:r w:rsidRPr="0026159F">
        <w:rPr>
          <w:sz w:val="20"/>
          <w:lang w:val="en-US"/>
        </w:rPr>
        <w:t>und</w:t>
      </w:r>
      <w:r w:rsidRPr="0026159F">
        <w:rPr>
          <w:sz w:val="20"/>
        </w:rPr>
        <w:t xml:space="preserve"> "</w:t>
      </w:r>
      <w:r w:rsidRPr="0026159F">
        <w:rPr>
          <w:sz w:val="20"/>
          <w:lang w:val="en-US"/>
        </w:rPr>
        <w:t>Kulturpolitik</w:t>
      </w:r>
      <w:r w:rsidRPr="0026159F">
        <w:rPr>
          <w:sz w:val="20"/>
        </w:rPr>
        <w:t xml:space="preserve">". </w:t>
      </w:r>
      <w:r w:rsidRPr="0026159F">
        <w:rPr>
          <w:sz w:val="20"/>
          <w:lang w:val="en-US"/>
        </w:rPr>
        <w:t>Ein</w:t>
      </w:r>
      <w:r w:rsidRPr="0026159F">
        <w:rPr>
          <w:sz w:val="20"/>
        </w:rPr>
        <w:t xml:space="preserve"> </w:t>
      </w:r>
      <w:r w:rsidRPr="0026159F">
        <w:rPr>
          <w:sz w:val="20"/>
          <w:lang w:val="en-US"/>
        </w:rPr>
        <w:t>Sammelwerk</w:t>
      </w:r>
      <w:r w:rsidRPr="0026159F">
        <w:rPr>
          <w:sz w:val="20"/>
        </w:rPr>
        <w:t xml:space="preserve"> </w:t>
      </w:r>
      <w:r w:rsidRPr="0026159F">
        <w:rPr>
          <w:sz w:val="20"/>
          <w:lang w:val="en-US"/>
        </w:rPr>
        <w:t>herausgegeben</w:t>
      </w:r>
      <w:r w:rsidRPr="0026159F">
        <w:rPr>
          <w:sz w:val="20"/>
        </w:rPr>
        <w:t xml:space="preserve"> </w:t>
      </w:r>
      <w:r w:rsidRPr="0026159F">
        <w:rPr>
          <w:sz w:val="20"/>
          <w:lang w:val="en-US"/>
        </w:rPr>
        <w:t>von</w:t>
      </w:r>
      <w:r w:rsidRPr="0026159F">
        <w:rPr>
          <w:sz w:val="20"/>
        </w:rPr>
        <w:t xml:space="preserve"> </w:t>
      </w:r>
      <w:r w:rsidRPr="0026159F">
        <w:rPr>
          <w:sz w:val="20"/>
          <w:lang w:val="en-US"/>
        </w:rPr>
        <w:t>Bolko</w:t>
      </w:r>
      <w:r w:rsidRPr="0026159F">
        <w:rPr>
          <w:sz w:val="20"/>
        </w:rPr>
        <w:t xml:space="preserve"> </w:t>
      </w:r>
      <w:r w:rsidRPr="0026159F">
        <w:rPr>
          <w:sz w:val="20"/>
          <w:lang w:val="en-US"/>
        </w:rPr>
        <w:t>Freiherr</w:t>
      </w:r>
      <w:r w:rsidRPr="0026159F">
        <w:rPr>
          <w:sz w:val="20"/>
        </w:rPr>
        <w:t xml:space="preserve"> </w:t>
      </w:r>
      <w:r w:rsidRPr="0026159F">
        <w:rPr>
          <w:sz w:val="20"/>
          <w:lang w:val="en-US"/>
        </w:rPr>
        <w:t>von</w:t>
      </w:r>
      <w:r w:rsidRPr="0026159F">
        <w:rPr>
          <w:sz w:val="20"/>
        </w:rPr>
        <w:t xml:space="preserve"> </w:t>
      </w:r>
      <w:r w:rsidRPr="0026159F">
        <w:rPr>
          <w:sz w:val="20"/>
          <w:lang w:val="en-US"/>
        </w:rPr>
        <w:t>Richthofen</w:t>
      </w:r>
    </w:p>
    <w:p w:rsidR="00B02FE2" w:rsidRPr="0026159F" w:rsidRDefault="00B02FE2" w:rsidP="00B02FE2">
      <w:pPr>
        <w:pStyle w:val="a8"/>
        <w:ind w:firstLine="720"/>
        <w:rPr>
          <w:lang w:val="ru-RU"/>
        </w:rPr>
      </w:pPr>
    </w:p>
  </w:footnote>
  <w:footnote w:id="187">
    <w:p w:rsidR="00B02FE2" w:rsidRPr="0026159F" w:rsidRDefault="00B02FE2" w:rsidP="00B02FE2">
      <w:pPr>
        <w:pStyle w:val="a8"/>
        <w:ind w:firstLine="720"/>
        <w:rPr>
          <w:lang w:val="ru-RU"/>
        </w:rPr>
      </w:pPr>
      <w:r>
        <w:rPr>
          <w:rStyle w:val="aa"/>
        </w:rPr>
        <w:footnoteRef/>
      </w:r>
      <w:r w:rsidRPr="0026159F">
        <w:rPr>
          <w:lang w:val="ru-RU"/>
        </w:rPr>
        <w:t xml:space="preserve"> </w:t>
      </w:r>
      <w:r>
        <w:rPr>
          <w:lang w:val="ru-RU"/>
        </w:rPr>
        <w:t>Балтийские архивы.</w:t>
      </w:r>
      <w:r w:rsidRPr="0026159F">
        <w:rPr>
          <w:lang w:val="ru-RU"/>
        </w:rPr>
        <w:t xml:space="preserve"> </w:t>
      </w:r>
      <w:r w:rsidRPr="006C35FE">
        <w:t>http</w:t>
      </w:r>
      <w:r w:rsidRPr="00206FC2">
        <w:rPr>
          <w:lang w:val="ru-RU"/>
        </w:rPr>
        <w:t>://</w:t>
      </w:r>
      <w:r w:rsidRPr="006C35FE">
        <w:t>www</w:t>
      </w:r>
      <w:r w:rsidRPr="00206FC2">
        <w:rPr>
          <w:lang w:val="ru-RU"/>
        </w:rPr>
        <w:t>.</w:t>
      </w:r>
      <w:r w:rsidRPr="006C35FE">
        <w:t>nissianresources</w:t>
      </w:r>
      <w:r w:rsidRPr="00206FC2">
        <w:rPr>
          <w:lang w:val="ru-RU"/>
        </w:rPr>
        <w:t>.</w:t>
      </w:r>
      <w:r w:rsidRPr="006C35FE">
        <w:t>lt</w:t>
      </w:r>
      <w:r w:rsidRPr="00206FC2">
        <w:rPr>
          <w:lang w:val="ru-RU"/>
        </w:rPr>
        <w:t>/</w:t>
      </w:r>
      <w:r w:rsidRPr="006C35FE">
        <w:t>archive</w:t>
      </w:r>
    </w:p>
  </w:footnote>
  <w:footnote w:id="188">
    <w:p w:rsidR="00B02FE2" w:rsidRPr="00564DFC" w:rsidRDefault="00B02FE2" w:rsidP="00B02FE2">
      <w:pPr>
        <w:shd w:val="clear" w:color="auto" w:fill="FFFFFF"/>
        <w:tabs>
          <w:tab w:val="left" w:pos="900"/>
        </w:tabs>
        <w:autoSpaceDE w:val="0"/>
        <w:autoSpaceDN w:val="0"/>
        <w:adjustRightInd w:val="0"/>
        <w:ind w:left="720"/>
        <w:jc w:val="both"/>
        <w:rPr>
          <w:lang w:val="ru-RU"/>
        </w:rPr>
      </w:pPr>
      <w:r>
        <w:rPr>
          <w:rStyle w:val="aa"/>
        </w:rPr>
        <w:footnoteRef/>
      </w:r>
      <w:r w:rsidRPr="00564DFC">
        <w:t xml:space="preserve"> </w:t>
      </w:r>
      <w:r w:rsidRPr="00564DFC">
        <w:rPr>
          <w:bCs/>
          <w:color w:val="000000"/>
        </w:rPr>
        <w:t>Das Schicksal der Gelehrten in Russland //im Sammelband Bolsche-wistische Wissenschaft und «Kulturpolltik»), hrsg. von B. Frhr. v. Richthofen,   K</w:t>
      </w:r>
      <w:r w:rsidRPr="00564DFC">
        <w:rPr>
          <w:bCs/>
          <w:color w:val="000000"/>
          <w:lang w:val="ru-RU"/>
        </w:rPr>
        <w:t>ое</w:t>
      </w:r>
      <w:r w:rsidRPr="00564DFC">
        <w:rPr>
          <w:bCs/>
          <w:color w:val="000000"/>
        </w:rPr>
        <w:t>nigsberg</w:t>
      </w:r>
      <w:r w:rsidRPr="007E7A3C">
        <w:rPr>
          <w:bCs/>
          <w:color w:val="000000"/>
        </w:rPr>
        <w:t>,</w:t>
      </w:r>
      <w:r w:rsidRPr="00564DFC">
        <w:rPr>
          <w:bCs/>
          <w:color w:val="000000"/>
        </w:rPr>
        <w:t xml:space="preserve">   1938,   pp.   </w:t>
      </w:r>
      <w:r w:rsidRPr="00564DFC">
        <w:rPr>
          <w:bCs/>
          <w:color w:val="000000"/>
          <w:lang w:val="ru-RU"/>
        </w:rPr>
        <w:t>28-44.</w:t>
      </w:r>
    </w:p>
    <w:p w:rsidR="00B02FE2" w:rsidRPr="00564DFC" w:rsidRDefault="00B02FE2" w:rsidP="00B02FE2">
      <w:pPr>
        <w:pStyle w:val="a8"/>
        <w:ind w:left="720" w:firstLine="180"/>
        <w:rPr>
          <w:lang w:val="ru-RU"/>
        </w:rPr>
      </w:pPr>
    </w:p>
  </w:footnote>
  <w:footnote w:id="189">
    <w:p w:rsidR="00B02FE2" w:rsidRPr="00374F3D" w:rsidRDefault="00B02FE2" w:rsidP="00B02FE2">
      <w:pPr>
        <w:pStyle w:val="a8"/>
        <w:ind w:firstLine="720"/>
        <w:rPr>
          <w:lang w:val="ru-RU"/>
        </w:rPr>
      </w:pPr>
      <w:r>
        <w:rPr>
          <w:rStyle w:val="aa"/>
        </w:rPr>
        <w:footnoteRef/>
      </w:r>
      <w:r w:rsidRPr="00374F3D">
        <w:rPr>
          <w:lang w:val="ru-RU"/>
        </w:rPr>
        <w:t xml:space="preserve"> </w:t>
      </w:r>
      <w:r>
        <w:rPr>
          <w:lang w:val="ru-RU"/>
        </w:rPr>
        <w:t>Новиков Сергей, Гайдуков Владимир. Назад в будущее // Калининградская правда, 11 августа, 2000, с. 7</w:t>
      </w:r>
    </w:p>
  </w:footnote>
  <w:footnote w:id="190">
    <w:p w:rsidR="00B02FE2" w:rsidRPr="00BA2718" w:rsidRDefault="00B02FE2" w:rsidP="00B02FE2">
      <w:pPr>
        <w:pStyle w:val="a8"/>
        <w:ind w:firstLine="720"/>
      </w:pPr>
      <w:r>
        <w:rPr>
          <w:rStyle w:val="aa"/>
        </w:rPr>
        <w:footnoteRef/>
      </w:r>
      <w:r w:rsidRPr="00B02FE2">
        <w:t xml:space="preserve"> </w:t>
      </w:r>
      <w:r w:rsidRPr="00BA2718">
        <w:t>Arseniev</w:t>
      </w:r>
      <w:r w:rsidRPr="00B02FE2">
        <w:t xml:space="preserve">. </w:t>
      </w:r>
      <w:r w:rsidRPr="00BA2718">
        <w:t xml:space="preserve">N.  </w:t>
      </w:r>
      <w:r w:rsidRPr="00BA2718">
        <w:rPr>
          <w:bCs/>
          <w:color w:val="000000"/>
        </w:rPr>
        <w:t xml:space="preserve">Das Heilige Moskau. - </w:t>
      </w:r>
      <w:smartTag w:uri="urn:schemas-microsoft-com:office:smarttags" w:element="City">
        <w:smartTag w:uri="urn:schemas-microsoft-com:office:smarttags" w:element="place">
          <w:r w:rsidRPr="00BA2718">
            <w:rPr>
              <w:bCs/>
              <w:color w:val="000000"/>
            </w:rPr>
            <w:t>Paderborn</w:t>
          </w:r>
        </w:smartTag>
      </w:smartTag>
      <w:r w:rsidRPr="00BA2718">
        <w:rPr>
          <w:bCs/>
          <w:color w:val="000000"/>
        </w:rPr>
        <w:t>, 1940. -258 Pages.</w:t>
      </w:r>
    </w:p>
  </w:footnote>
  <w:footnote w:id="191">
    <w:p w:rsidR="00B02FE2" w:rsidRPr="002C619E" w:rsidRDefault="00B02FE2" w:rsidP="00B02FE2">
      <w:pPr>
        <w:pStyle w:val="a8"/>
        <w:ind w:firstLine="720"/>
        <w:rPr>
          <w:lang w:val="ru-RU"/>
        </w:rPr>
      </w:pPr>
      <w:r>
        <w:rPr>
          <w:rStyle w:val="aa"/>
        </w:rPr>
        <w:footnoteRef/>
      </w:r>
      <w:r w:rsidRPr="00206FC2">
        <w:rPr>
          <w:lang w:val="ru-RU"/>
        </w:rPr>
        <w:t xml:space="preserve">А.В. Трубецкой. Пути неисповедимы. </w:t>
      </w:r>
      <w:r>
        <w:rPr>
          <w:lang w:val="ru-RU"/>
        </w:rPr>
        <w:t xml:space="preserve"> – Москва: Контур, 1977,  с. 104</w:t>
      </w:r>
    </w:p>
  </w:footnote>
  <w:footnote w:id="192">
    <w:p w:rsidR="00B02FE2" w:rsidRPr="00206FC2" w:rsidRDefault="00B02FE2" w:rsidP="00B02FE2">
      <w:pPr>
        <w:pStyle w:val="a8"/>
        <w:ind w:firstLine="720"/>
        <w:rPr>
          <w:lang w:val="ru-RU"/>
        </w:rPr>
      </w:pPr>
      <w:r>
        <w:rPr>
          <w:rStyle w:val="aa"/>
        </w:rPr>
        <w:footnoteRef/>
      </w:r>
      <w:r w:rsidRPr="00206FC2">
        <w:rPr>
          <w:lang w:val="ru-RU"/>
        </w:rPr>
        <w:t xml:space="preserve"> </w:t>
      </w:r>
      <w:r>
        <w:rPr>
          <w:lang w:val="ru-RU"/>
        </w:rPr>
        <w:t>там же. С. 84</w:t>
      </w:r>
    </w:p>
  </w:footnote>
  <w:footnote w:id="193">
    <w:p w:rsidR="00B02FE2" w:rsidRPr="00206FC2" w:rsidRDefault="00B02FE2" w:rsidP="00B02FE2">
      <w:pPr>
        <w:spacing w:after="120"/>
        <w:ind w:left="720"/>
        <w:rPr>
          <w:lang w:val="ru-RU"/>
        </w:rPr>
      </w:pPr>
      <w:r>
        <w:rPr>
          <w:rStyle w:val="aa"/>
        </w:rPr>
        <w:footnoteRef/>
      </w:r>
      <w:r w:rsidRPr="00877420">
        <w:rPr>
          <w:lang w:val="ru-RU"/>
        </w:rPr>
        <w:t xml:space="preserve"> Т.И.Ульянкина. Роль Толстовского фонда (США) в спасении русских ученых – эмигрантов от репатриации в послевоенной Европе (1944-1952 гг.) // ИИЕТ РАН. </w:t>
      </w:r>
      <w:r w:rsidRPr="00206FC2">
        <w:rPr>
          <w:lang w:val="ru-RU"/>
        </w:rPr>
        <w:t xml:space="preserve">Годичная научная конференция </w:t>
      </w:r>
      <w:smartTag w:uri="urn:schemas-microsoft-com:office:smarttags" w:element="metricconverter">
        <w:smartTagPr>
          <w:attr w:name="ProductID" w:val="2002 г"/>
        </w:smartTagPr>
        <w:r w:rsidRPr="00206FC2">
          <w:rPr>
            <w:lang w:val="ru-RU"/>
          </w:rPr>
          <w:t>2002</w:t>
        </w:r>
        <w:r w:rsidRPr="00877420">
          <w:t> </w:t>
        </w:r>
        <w:r w:rsidRPr="00206FC2">
          <w:rPr>
            <w:lang w:val="ru-RU"/>
          </w:rPr>
          <w:t>г</w:t>
        </w:r>
      </w:smartTag>
      <w:r w:rsidRPr="00206FC2">
        <w:rPr>
          <w:lang w:val="ru-RU"/>
        </w:rPr>
        <w:t>. М.: Диполь-Т. 2002.</w:t>
      </w:r>
    </w:p>
    <w:p w:rsidR="00B02FE2" w:rsidRPr="00FD0AA1" w:rsidRDefault="00B02FE2" w:rsidP="00B02FE2">
      <w:pPr>
        <w:pStyle w:val="a8"/>
        <w:rPr>
          <w:lang w:val="ru-RU"/>
        </w:rPr>
      </w:pPr>
      <w:r w:rsidRPr="00206FC2">
        <w:rPr>
          <w:lang w:val="ru-RU"/>
        </w:rPr>
        <w:br w:type="textWrapping" w:clear="all"/>
      </w:r>
    </w:p>
  </w:footnote>
  <w:footnote w:id="194">
    <w:p w:rsidR="00B02FE2" w:rsidRPr="00997B00" w:rsidRDefault="00B02FE2" w:rsidP="00B02FE2">
      <w:pPr>
        <w:pStyle w:val="a8"/>
        <w:ind w:left="720"/>
        <w:rPr>
          <w:lang w:val="ru-RU"/>
        </w:rPr>
      </w:pPr>
      <w:r>
        <w:rPr>
          <w:rStyle w:val="aa"/>
        </w:rPr>
        <w:footnoteRef/>
      </w:r>
      <w:r w:rsidRPr="00997B00">
        <w:rPr>
          <w:lang w:val="ru-RU"/>
        </w:rPr>
        <w:t xml:space="preserve"> </w:t>
      </w:r>
      <w:r w:rsidRPr="00997B00">
        <w:rPr>
          <w:i/>
        </w:rPr>
        <w:t>Zenkovsky</w:t>
      </w:r>
      <w:r w:rsidRPr="00997B00">
        <w:rPr>
          <w:i/>
          <w:lang w:val="ru-RU"/>
        </w:rPr>
        <w:t xml:space="preserve"> </w:t>
      </w:r>
      <w:r w:rsidRPr="00997B00">
        <w:rPr>
          <w:i/>
        </w:rPr>
        <w:t>Serge</w:t>
      </w:r>
      <w:r w:rsidRPr="00997B00">
        <w:rPr>
          <w:i/>
          <w:lang w:val="ru-RU"/>
        </w:rPr>
        <w:t xml:space="preserve">. </w:t>
      </w:r>
      <w:r w:rsidRPr="00997B00">
        <w:rPr>
          <w:i/>
        </w:rPr>
        <w:t>A</w:t>
      </w:r>
      <w:r w:rsidRPr="00997B00">
        <w:rPr>
          <w:i/>
          <w:lang w:val="ru-RU"/>
        </w:rPr>
        <w:t>.</w:t>
      </w:r>
      <w:r w:rsidRPr="00997B00">
        <w:rPr>
          <w:lang w:val="ru-RU"/>
        </w:rPr>
        <w:t xml:space="preserve"> Памя</w:t>
      </w:r>
      <w:r>
        <w:rPr>
          <w:lang w:val="ru-RU"/>
        </w:rPr>
        <w:t>ти Николая Сергеевича Арсеньева  // Записки Русской академической группы в США, 1978, № 12, с. 13</w:t>
      </w:r>
    </w:p>
  </w:footnote>
  <w:footnote w:id="195">
    <w:p w:rsidR="00B02FE2" w:rsidRPr="00997B00" w:rsidRDefault="00B02FE2" w:rsidP="00B02FE2">
      <w:pPr>
        <w:pStyle w:val="a8"/>
        <w:ind w:left="720"/>
        <w:rPr>
          <w:lang w:val="ru-RU"/>
        </w:rPr>
      </w:pPr>
      <w:r>
        <w:rPr>
          <w:rStyle w:val="aa"/>
        </w:rPr>
        <w:footnoteRef/>
      </w:r>
      <w:r w:rsidRPr="00997B00">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w:t>
      </w:r>
    </w:p>
  </w:footnote>
  <w:footnote w:id="196">
    <w:p w:rsidR="00B02FE2" w:rsidRPr="00664FDA" w:rsidRDefault="00B02FE2" w:rsidP="00B02FE2">
      <w:pPr>
        <w:pStyle w:val="a8"/>
        <w:ind w:left="720"/>
        <w:rPr>
          <w:lang w:val="ru-RU"/>
        </w:rPr>
      </w:pPr>
      <w:r>
        <w:rPr>
          <w:rStyle w:val="aa"/>
        </w:rPr>
        <w:footnoteRef/>
      </w:r>
      <w:r w:rsidRPr="00664FDA">
        <w:rPr>
          <w:lang w:val="ru-RU"/>
        </w:rPr>
        <w:t xml:space="preserve"> </w:t>
      </w:r>
      <w:r w:rsidRPr="00997B00">
        <w:rPr>
          <w:i/>
        </w:rPr>
        <w:t>Zenkovsky</w:t>
      </w:r>
      <w:r w:rsidRPr="00997B00">
        <w:rPr>
          <w:i/>
          <w:lang w:val="ru-RU"/>
        </w:rPr>
        <w:t xml:space="preserve"> </w:t>
      </w:r>
      <w:r w:rsidRPr="00997B00">
        <w:rPr>
          <w:i/>
        </w:rPr>
        <w:t>Serge</w:t>
      </w:r>
      <w:r w:rsidRPr="00997B00">
        <w:rPr>
          <w:i/>
          <w:lang w:val="ru-RU"/>
        </w:rPr>
        <w:t xml:space="preserve">. </w:t>
      </w:r>
      <w:r w:rsidRPr="00997B00">
        <w:rPr>
          <w:i/>
        </w:rPr>
        <w:t>A</w:t>
      </w:r>
      <w:r w:rsidRPr="00997B00">
        <w:rPr>
          <w:i/>
          <w:lang w:val="ru-RU"/>
        </w:rPr>
        <w:t>.</w:t>
      </w:r>
      <w:r w:rsidRPr="00997B00">
        <w:rPr>
          <w:lang w:val="ru-RU"/>
        </w:rPr>
        <w:t xml:space="preserve"> Памя</w:t>
      </w:r>
      <w:r>
        <w:rPr>
          <w:lang w:val="ru-RU"/>
        </w:rPr>
        <w:t>ти Николая Сергеевича Арсеньева  // Записки Русской академической группы в США, 1978, № 12, с. 13</w:t>
      </w:r>
    </w:p>
  </w:footnote>
  <w:footnote w:id="197">
    <w:p w:rsidR="00B02FE2" w:rsidRPr="004D5E13" w:rsidRDefault="00B02FE2" w:rsidP="00B02FE2">
      <w:pPr>
        <w:pStyle w:val="a8"/>
        <w:ind w:firstLine="720"/>
        <w:rPr>
          <w:lang w:val="ru-RU"/>
        </w:rPr>
      </w:pPr>
      <w:r>
        <w:rPr>
          <w:rStyle w:val="aa"/>
        </w:rPr>
        <w:footnoteRef/>
      </w:r>
      <w:r w:rsidRPr="004D5E13">
        <w:rPr>
          <w:lang w:val="ru-RU"/>
        </w:rPr>
        <w:t xml:space="preserve"> </w:t>
      </w:r>
      <w:r>
        <w:rPr>
          <w:lang w:val="ru-RU"/>
        </w:rPr>
        <w:t>Алфеева Валерия. Странники // Знамя, 1999, №1</w:t>
      </w:r>
    </w:p>
  </w:footnote>
  <w:footnote w:id="198">
    <w:p w:rsidR="00B02FE2" w:rsidRPr="00ED3D29" w:rsidRDefault="00B02FE2" w:rsidP="00B02FE2">
      <w:pPr>
        <w:pStyle w:val="a8"/>
        <w:ind w:left="720"/>
        <w:rPr>
          <w:lang w:val="ru-RU"/>
        </w:rPr>
      </w:pPr>
      <w:r>
        <w:rPr>
          <w:rStyle w:val="aa"/>
        </w:rPr>
        <w:footnoteRef/>
      </w:r>
      <w:r w:rsidRPr="00ED1179">
        <w:rPr>
          <w:lang w:val="ru-RU"/>
        </w:rPr>
        <w:t xml:space="preserve"> </w:t>
      </w:r>
      <w:r>
        <w:rPr>
          <w:lang w:val="ru-RU"/>
        </w:rPr>
        <w:t>Там же.</w:t>
      </w:r>
    </w:p>
  </w:footnote>
  <w:footnote w:id="199">
    <w:p w:rsidR="00B02FE2" w:rsidRPr="007477C0" w:rsidRDefault="00B02FE2" w:rsidP="00B02FE2">
      <w:pPr>
        <w:pStyle w:val="Normal"/>
        <w:ind w:left="720" w:right="480"/>
        <w:rPr>
          <w:sz w:val="20"/>
          <w:lang w:val="en-US"/>
        </w:rPr>
      </w:pPr>
      <w:r>
        <w:rPr>
          <w:rStyle w:val="aa"/>
        </w:rPr>
        <w:footnoteRef/>
      </w:r>
      <w:r>
        <w:t xml:space="preserve"> </w:t>
      </w:r>
      <w:r w:rsidRPr="007477C0">
        <w:rPr>
          <w:iCs/>
          <w:sz w:val="20"/>
        </w:rPr>
        <w:t>Жернакова</w:t>
      </w:r>
      <w:r w:rsidRPr="007477C0">
        <w:rPr>
          <w:sz w:val="20"/>
        </w:rPr>
        <w:t xml:space="preserve"> </w:t>
      </w:r>
      <w:r w:rsidRPr="007477C0">
        <w:rPr>
          <w:iCs/>
          <w:sz w:val="20"/>
        </w:rPr>
        <w:t>Надежда</w:t>
      </w:r>
      <w:r>
        <w:rPr>
          <w:sz w:val="20"/>
        </w:rPr>
        <w:t xml:space="preserve">. Русская академическая группа в США // </w:t>
      </w:r>
      <w:r w:rsidRPr="007477C0">
        <w:rPr>
          <w:sz w:val="20"/>
        </w:rPr>
        <w:t>Литературный витраж (сборник в честь Валентины Синкевич), под ред. В</w:t>
      </w:r>
      <w:r w:rsidRPr="007477C0">
        <w:rPr>
          <w:sz w:val="20"/>
          <w:lang w:val="en-US"/>
        </w:rPr>
        <w:t xml:space="preserve">. </w:t>
      </w:r>
      <w:r w:rsidRPr="007477C0">
        <w:rPr>
          <w:sz w:val="20"/>
        </w:rPr>
        <w:t>Крейда</w:t>
      </w:r>
      <w:r w:rsidRPr="007477C0">
        <w:rPr>
          <w:sz w:val="20"/>
          <w:lang w:val="en-US"/>
        </w:rPr>
        <w:t xml:space="preserve"> </w:t>
      </w:r>
      <w:r w:rsidRPr="007477C0">
        <w:rPr>
          <w:sz w:val="20"/>
        </w:rPr>
        <w:t>и</w:t>
      </w:r>
      <w:r w:rsidRPr="007477C0">
        <w:rPr>
          <w:sz w:val="20"/>
          <w:lang w:val="en-US"/>
        </w:rPr>
        <w:t xml:space="preserve"> </w:t>
      </w:r>
      <w:r w:rsidRPr="007477C0">
        <w:rPr>
          <w:sz w:val="20"/>
        </w:rPr>
        <w:t>А</w:t>
      </w:r>
      <w:r w:rsidRPr="007477C0">
        <w:rPr>
          <w:sz w:val="20"/>
          <w:lang w:val="en-US"/>
        </w:rPr>
        <w:t xml:space="preserve">. </w:t>
      </w:r>
      <w:r w:rsidRPr="007477C0">
        <w:rPr>
          <w:sz w:val="20"/>
        </w:rPr>
        <w:t>Либермана</w:t>
      </w:r>
      <w:r>
        <w:rPr>
          <w:sz w:val="20"/>
          <w:lang w:val="en-US"/>
        </w:rPr>
        <w:t xml:space="preserve"> </w:t>
      </w:r>
      <w:r w:rsidRPr="007477C0">
        <w:rPr>
          <w:sz w:val="20"/>
          <w:lang w:val="en-US"/>
        </w:rPr>
        <w:t xml:space="preserve"> - New York: The Association of Russian-American Scholars in the </w:t>
      </w:r>
      <w:smartTag w:uri="urn:schemas-microsoft-com:office:smarttags" w:element="country-region">
        <w:smartTag w:uri="urn:schemas-microsoft-com:office:smarttags" w:element="place">
          <w:r w:rsidRPr="007477C0">
            <w:rPr>
              <w:sz w:val="20"/>
              <w:lang w:val="en-US"/>
            </w:rPr>
            <w:t>USA</w:t>
          </w:r>
        </w:smartTag>
      </w:smartTag>
      <w:r>
        <w:rPr>
          <w:sz w:val="20"/>
          <w:lang w:val="en-US"/>
        </w:rPr>
        <w:t>, 1996</w:t>
      </w:r>
      <w:r w:rsidRPr="007477C0">
        <w:rPr>
          <w:sz w:val="20"/>
          <w:lang w:val="en-US"/>
        </w:rPr>
        <w:t>.</w:t>
      </w:r>
    </w:p>
    <w:p w:rsidR="00B02FE2" w:rsidRPr="009416AB" w:rsidRDefault="00B02FE2" w:rsidP="00B02FE2">
      <w:pPr>
        <w:pStyle w:val="a8"/>
        <w:ind w:left="720"/>
      </w:pPr>
    </w:p>
  </w:footnote>
  <w:footnote w:id="200">
    <w:p w:rsidR="00B02FE2" w:rsidRPr="0066262D" w:rsidRDefault="00B02FE2" w:rsidP="00B02FE2">
      <w:pPr>
        <w:pStyle w:val="a8"/>
        <w:ind w:firstLine="720"/>
        <w:rPr>
          <w:lang w:val="ru-RU"/>
        </w:rPr>
      </w:pPr>
      <w:r>
        <w:rPr>
          <w:rStyle w:val="aa"/>
        </w:rPr>
        <w:footnoteRef/>
      </w:r>
      <w:r w:rsidRPr="0066262D">
        <w:rPr>
          <w:lang w:val="ru-RU"/>
        </w:rPr>
        <w:t xml:space="preserve"> </w:t>
      </w:r>
      <w:r>
        <w:rPr>
          <w:lang w:val="ru-RU"/>
        </w:rPr>
        <w:t>Белоусов К.Г. Из жизни РАГ // Записки РАГ , №2, 1968, с. 253</w:t>
      </w:r>
    </w:p>
  </w:footnote>
  <w:footnote w:id="201">
    <w:p w:rsidR="00B02FE2" w:rsidRPr="00125D72" w:rsidRDefault="00B02FE2" w:rsidP="00B02FE2">
      <w:pPr>
        <w:pStyle w:val="a8"/>
        <w:ind w:left="720"/>
        <w:rPr>
          <w:lang w:val="ru-RU"/>
        </w:rPr>
      </w:pPr>
      <w:r>
        <w:rPr>
          <w:rStyle w:val="aa"/>
        </w:rPr>
        <w:footnoteRef/>
      </w:r>
      <w:r w:rsidRPr="00125D72">
        <w:rPr>
          <w:lang w:val="ru-RU"/>
        </w:rPr>
        <w:t xml:space="preserve"> </w:t>
      </w:r>
      <w:r>
        <w:rPr>
          <w:lang w:val="ru-RU"/>
        </w:rPr>
        <w:t xml:space="preserve">Арсеньев Н.С. </w:t>
      </w:r>
      <w:r w:rsidRPr="00125D72">
        <w:rPr>
          <w:rFonts w:ascii="Times New Roman CYR" w:hAnsi="Times New Roman CYR"/>
          <w:bCs/>
          <w:lang w:val="ru-RU"/>
        </w:rPr>
        <w:t>Из русской культурной и творческой традиции.</w:t>
      </w:r>
      <w:r>
        <w:rPr>
          <w:rFonts w:ascii="Times New Roman CYR" w:hAnsi="Times New Roman CYR"/>
          <w:bCs/>
          <w:lang w:val="ru-RU"/>
        </w:rPr>
        <w:t xml:space="preserve"> - </w:t>
      </w:r>
      <w:r w:rsidRPr="00125D72">
        <w:rPr>
          <w:lang w:val="ru-RU"/>
        </w:rPr>
        <w:t>Франкфурт-на-Майне,1959,</w:t>
      </w:r>
      <w:r>
        <w:rPr>
          <w:lang w:val="ru-RU"/>
        </w:rPr>
        <w:t xml:space="preserve"> </w:t>
      </w:r>
      <w:r w:rsidRPr="00125D72">
        <w:rPr>
          <w:lang w:val="ru-RU"/>
        </w:rPr>
        <w:t>с</w:t>
      </w:r>
      <w:r>
        <w:rPr>
          <w:lang w:val="ru-RU"/>
        </w:rPr>
        <w:t>.</w:t>
      </w:r>
      <w:r w:rsidRPr="00125D72">
        <w:rPr>
          <w:lang w:val="ru-RU"/>
        </w:rPr>
        <w:t xml:space="preserve"> 9</w:t>
      </w:r>
    </w:p>
  </w:footnote>
  <w:footnote w:id="202">
    <w:p w:rsidR="00B02FE2" w:rsidRPr="00125D72" w:rsidRDefault="00B02FE2" w:rsidP="00B02FE2">
      <w:pPr>
        <w:pStyle w:val="a8"/>
        <w:ind w:left="720"/>
        <w:rPr>
          <w:lang w:val="ru-RU"/>
        </w:rPr>
      </w:pPr>
      <w:r>
        <w:rPr>
          <w:rStyle w:val="aa"/>
        </w:rPr>
        <w:footnoteRef/>
      </w:r>
      <w:r w:rsidRPr="00125D72">
        <w:rPr>
          <w:lang w:val="ru-RU"/>
        </w:rPr>
        <w:t xml:space="preserve"> </w:t>
      </w:r>
      <w:r>
        <w:rPr>
          <w:lang w:val="ru-RU"/>
        </w:rPr>
        <w:t>там же, с. 7-8</w:t>
      </w:r>
    </w:p>
  </w:footnote>
  <w:footnote w:id="203">
    <w:p w:rsidR="00B02FE2" w:rsidRPr="00136F1F" w:rsidRDefault="00B02FE2" w:rsidP="00B02FE2">
      <w:pPr>
        <w:pStyle w:val="a8"/>
        <w:ind w:left="720"/>
        <w:rPr>
          <w:lang w:val="ru-RU"/>
        </w:rPr>
      </w:pPr>
      <w:r>
        <w:rPr>
          <w:rStyle w:val="aa"/>
        </w:rPr>
        <w:footnoteRef/>
      </w:r>
      <w:r w:rsidRPr="00136F1F">
        <w:rPr>
          <w:lang w:val="ru-RU"/>
        </w:rPr>
        <w:t xml:space="preserve"> </w:t>
      </w:r>
      <w:r>
        <w:rPr>
          <w:lang w:val="ru-RU"/>
        </w:rPr>
        <w:t>Ясногордская Елена. Н.С. Арсеньев. Из русской культурной и творческой традиции // Новый журнал, №189, 1992, с.383</w:t>
      </w:r>
    </w:p>
  </w:footnote>
  <w:footnote w:id="204">
    <w:p w:rsidR="00B02FE2" w:rsidRPr="00845ECF" w:rsidRDefault="00B02FE2" w:rsidP="00B02FE2">
      <w:pPr>
        <w:pStyle w:val="a8"/>
        <w:ind w:left="720"/>
        <w:rPr>
          <w:lang w:val="ru-RU"/>
        </w:rPr>
      </w:pPr>
      <w:r>
        <w:rPr>
          <w:rStyle w:val="aa"/>
        </w:rPr>
        <w:footnoteRef/>
      </w:r>
      <w:r w:rsidRPr="00845ECF">
        <w:rPr>
          <w:lang w:val="ru-RU"/>
        </w:rPr>
        <w:t xml:space="preserve"> </w:t>
      </w:r>
      <w:r>
        <w:rPr>
          <w:lang w:val="ru-RU"/>
        </w:rPr>
        <w:t>Плетнев Р. Н.С. Арсеньев// Записки русской академической группы в США, № 12, 1979, с 14</w:t>
      </w:r>
    </w:p>
  </w:footnote>
  <w:footnote w:id="205">
    <w:p w:rsidR="00B02FE2" w:rsidRPr="002467CF" w:rsidRDefault="00B02FE2" w:rsidP="00B02FE2">
      <w:pPr>
        <w:pStyle w:val="Normal"/>
        <w:ind w:left="720"/>
        <w:rPr>
          <w:sz w:val="20"/>
        </w:rPr>
      </w:pPr>
      <w:r>
        <w:rPr>
          <w:rStyle w:val="aa"/>
        </w:rPr>
        <w:footnoteRef/>
      </w:r>
      <w:r w:rsidRPr="00EF3200">
        <w:t xml:space="preserve"> </w:t>
      </w:r>
      <w:r w:rsidRPr="002467CF">
        <w:rPr>
          <w:sz w:val="20"/>
        </w:rPr>
        <w:t xml:space="preserve">Зеньковский А.С. Памяти Николая Сергеевича Арсеньева // Записки русской академической группы, т. 12, с. 12. </w:t>
      </w:r>
    </w:p>
  </w:footnote>
  <w:footnote w:id="206">
    <w:p w:rsidR="00B02FE2" w:rsidRPr="00661720" w:rsidRDefault="00B02FE2" w:rsidP="00B02FE2">
      <w:pPr>
        <w:pStyle w:val="a8"/>
        <w:ind w:left="720"/>
        <w:rPr>
          <w:lang w:val="ru-RU"/>
        </w:rPr>
      </w:pPr>
      <w:r>
        <w:rPr>
          <w:rStyle w:val="aa"/>
        </w:rPr>
        <w:footnoteRef/>
      </w:r>
      <w:r w:rsidRPr="00661720">
        <w:rPr>
          <w:lang w:val="ru-RU"/>
        </w:rPr>
        <w:t xml:space="preserve"> </w:t>
      </w:r>
      <w:r>
        <w:rPr>
          <w:lang w:val="ru-RU"/>
        </w:rPr>
        <w:t xml:space="preserve">Арсеньев Н.С. </w:t>
      </w:r>
      <w:r w:rsidRPr="00125D72">
        <w:rPr>
          <w:rFonts w:ascii="Times New Roman CYR" w:hAnsi="Times New Roman CYR"/>
          <w:bCs/>
          <w:lang w:val="ru-RU"/>
        </w:rPr>
        <w:t>Из русской культурной и творческой традиции.</w:t>
      </w:r>
      <w:r>
        <w:rPr>
          <w:rFonts w:ascii="Times New Roman CYR" w:hAnsi="Times New Roman CYR"/>
          <w:bCs/>
          <w:lang w:val="ru-RU"/>
        </w:rPr>
        <w:t xml:space="preserve"> - </w:t>
      </w:r>
      <w:r w:rsidRPr="00125D72">
        <w:rPr>
          <w:lang w:val="ru-RU"/>
        </w:rPr>
        <w:t>Франкфурт-на-Майне,1959,</w:t>
      </w:r>
      <w:r>
        <w:rPr>
          <w:lang w:val="ru-RU"/>
        </w:rPr>
        <w:t xml:space="preserve"> </w:t>
      </w:r>
      <w:r w:rsidRPr="00125D72">
        <w:rPr>
          <w:lang w:val="ru-RU"/>
        </w:rPr>
        <w:t>с</w:t>
      </w:r>
      <w:r>
        <w:rPr>
          <w:lang w:val="ru-RU"/>
        </w:rPr>
        <w:t>. 42</w:t>
      </w:r>
    </w:p>
  </w:footnote>
  <w:footnote w:id="207">
    <w:p w:rsidR="00B02FE2" w:rsidRPr="00D52EE9" w:rsidRDefault="00B02FE2" w:rsidP="00B02FE2">
      <w:pPr>
        <w:pStyle w:val="a8"/>
        <w:ind w:left="720"/>
        <w:rPr>
          <w:lang w:val="ru-RU"/>
        </w:rPr>
      </w:pPr>
      <w:r>
        <w:rPr>
          <w:rStyle w:val="aa"/>
        </w:rPr>
        <w:footnoteRef/>
      </w:r>
      <w:r w:rsidRPr="00D52EE9">
        <w:rPr>
          <w:lang w:val="ru-RU"/>
        </w:rPr>
        <w:t xml:space="preserve"> </w:t>
      </w:r>
      <w:r>
        <w:rPr>
          <w:lang w:val="ru-RU"/>
        </w:rPr>
        <w:t>Степун Ф. Н.С. Арсеньев. Из русской культурной и творческой традиции // Грани, № 43</w:t>
      </w:r>
    </w:p>
  </w:footnote>
  <w:footnote w:id="208">
    <w:p w:rsidR="00B02FE2" w:rsidRPr="00D52EE9" w:rsidRDefault="00B02FE2" w:rsidP="00B02FE2">
      <w:pPr>
        <w:pStyle w:val="a8"/>
        <w:ind w:left="720"/>
        <w:rPr>
          <w:lang w:val="ru-RU"/>
        </w:rPr>
      </w:pPr>
      <w:r>
        <w:rPr>
          <w:rStyle w:val="aa"/>
        </w:rPr>
        <w:footnoteRef/>
      </w:r>
      <w:r w:rsidRPr="00D52EE9">
        <w:rPr>
          <w:lang w:val="ru-RU"/>
        </w:rPr>
        <w:t xml:space="preserve"> </w:t>
      </w:r>
      <w:r>
        <w:rPr>
          <w:lang w:val="ru-RU"/>
        </w:rPr>
        <w:t>Плетнев Р. Н.С. Арсеньев// Записки русской академической группы в США, № 12, 1979, с. 9</w:t>
      </w:r>
    </w:p>
  </w:footnote>
  <w:footnote w:id="209">
    <w:p w:rsidR="00B02FE2" w:rsidRPr="003A5315" w:rsidRDefault="00B02FE2" w:rsidP="00B02FE2">
      <w:pPr>
        <w:pStyle w:val="a8"/>
        <w:ind w:firstLine="720"/>
        <w:rPr>
          <w:lang w:val="ru-RU"/>
        </w:rPr>
      </w:pPr>
      <w:r>
        <w:rPr>
          <w:rStyle w:val="aa"/>
        </w:rPr>
        <w:footnoteRef/>
      </w:r>
      <w:r w:rsidRPr="003A5315">
        <w:rPr>
          <w:lang w:val="ru-RU"/>
        </w:rPr>
        <w:t xml:space="preserve"> </w:t>
      </w:r>
      <w:r>
        <w:rPr>
          <w:lang w:val="ru-RU"/>
        </w:rPr>
        <w:t>там же, с. 5</w:t>
      </w:r>
    </w:p>
  </w:footnote>
  <w:footnote w:id="210">
    <w:p w:rsidR="00B02FE2" w:rsidRPr="00BE1038" w:rsidRDefault="00B02FE2" w:rsidP="00B02FE2">
      <w:pPr>
        <w:pStyle w:val="a8"/>
        <w:ind w:firstLine="720"/>
        <w:rPr>
          <w:lang w:val="ru-RU"/>
        </w:rPr>
      </w:pPr>
      <w:r>
        <w:rPr>
          <w:rStyle w:val="aa"/>
        </w:rPr>
        <w:footnoteRef/>
      </w:r>
      <w:r w:rsidRPr="00BE1038">
        <w:rPr>
          <w:lang w:val="ru-RU"/>
        </w:rPr>
        <w:t xml:space="preserve"> Из "Библиологического словаря"</w:t>
      </w:r>
      <w:r>
        <w:rPr>
          <w:lang w:val="ru-RU"/>
        </w:rPr>
        <w:t xml:space="preserve"> </w:t>
      </w:r>
      <w:r w:rsidRPr="00BE1038">
        <w:rPr>
          <w:lang w:val="ru-RU"/>
        </w:rPr>
        <w:t>священника Александра Меня</w:t>
      </w:r>
      <w:r>
        <w:rPr>
          <w:lang w:val="ru-RU"/>
        </w:rPr>
        <w:t>. -</w:t>
      </w:r>
      <w:r w:rsidRPr="00BE1038">
        <w:rPr>
          <w:lang w:val="ru-RU"/>
        </w:rPr>
        <w:t xml:space="preserve"> </w:t>
      </w:r>
      <w:r>
        <w:rPr>
          <w:lang w:val="ru-RU"/>
        </w:rPr>
        <w:t>СПб., 2002, с.12</w:t>
      </w:r>
    </w:p>
  </w:footnote>
  <w:footnote w:id="211">
    <w:p w:rsidR="00B02FE2" w:rsidRPr="00563B51" w:rsidRDefault="00B02FE2" w:rsidP="00B02FE2">
      <w:pPr>
        <w:pStyle w:val="a8"/>
        <w:ind w:left="720"/>
        <w:rPr>
          <w:lang w:val="ru-RU"/>
        </w:rPr>
      </w:pPr>
      <w:r>
        <w:rPr>
          <w:rStyle w:val="aa"/>
        </w:rPr>
        <w:footnoteRef/>
      </w:r>
      <w:r w:rsidRPr="00563B51">
        <w:rPr>
          <w:lang w:val="ru-RU"/>
        </w:rPr>
        <w:t xml:space="preserve"> </w:t>
      </w:r>
      <w:r>
        <w:rPr>
          <w:lang w:val="ru-RU"/>
        </w:rPr>
        <w:t>Мейендорф И. Николай Арсеньев. Преображение мира и жизни.// Вестник русского студенческого христианского движения, Париж-Нью-Йорк, ё959, № 53, с. 50-51</w:t>
      </w:r>
    </w:p>
  </w:footnote>
  <w:footnote w:id="212">
    <w:p w:rsidR="00B02FE2" w:rsidRPr="002F7F1C" w:rsidRDefault="00B02FE2" w:rsidP="00B02FE2">
      <w:pPr>
        <w:pStyle w:val="a8"/>
        <w:ind w:left="720"/>
        <w:rPr>
          <w:lang w:val="ru-RU"/>
        </w:rPr>
      </w:pPr>
      <w:r>
        <w:rPr>
          <w:rStyle w:val="aa"/>
        </w:rPr>
        <w:footnoteRef/>
      </w:r>
      <w:r w:rsidRPr="002F7F1C">
        <w:rPr>
          <w:lang w:val="ru-RU"/>
        </w:rPr>
        <w:t xml:space="preserve"> </w:t>
      </w:r>
      <w:r>
        <w:rPr>
          <w:lang w:val="ru-RU"/>
        </w:rPr>
        <w:t>Плетнев Р. Н.С. Арсеньев// Записки русской академической группы в США, № 12, 1979, с. 8</w:t>
      </w:r>
    </w:p>
  </w:footnote>
  <w:footnote w:id="213">
    <w:p w:rsidR="00B02FE2" w:rsidRPr="00646AC9" w:rsidRDefault="00B02FE2" w:rsidP="00B02FE2">
      <w:pPr>
        <w:pStyle w:val="a8"/>
        <w:ind w:firstLine="720"/>
        <w:rPr>
          <w:lang w:val="ru-RU"/>
        </w:rPr>
      </w:pPr>
      <w:r>
        <w:rPr>
          <w:rStyle w:val="aa"/>
        </w:rPr>
        <w:footnoteRef/>
      </w:r>
      <w:r w:rsidRPr="00646AC9">
        <w:rPr>
          <w:lang w:val="ru-RU"/>
        </w:rPr>
        <w:t xml:space="preserve"> </w:t>
      </w:r>
      <w:r>
        <w:rPr>
          <w:lang w:val="ru-RU"/>
        </w:rPr>
        <w:t>Пушкарев С. Историография Православной церкви // Записки РАГ, № 8, 1974, с. 247</w:t>
      </w:r>
    </w:p>
  </w:footnote>
  <w:footnote w:id="214">
    <w:p w:rsidR="00B02FE2" w:rsidRPr="002F7F1C" w:rsidRDefault="00B02FE2" w:rsidP="00B02FE2">
      <w:pPr>
        <w:pStyle w:val="a8"/>
        <w:ind w:left="720"/>
        <w:rPr>
          <w:lang w:val="ru-RU"/>
        </w:rPr>
      </w:pPr>
      <w:r>
        <w:rPr>
          <w:rStyle w:val="aa"/>
        </w:rPr>
        <w:footnoteRef/>
      </w:r>
      <w:r w:rsidRPr="00DE16E6">
        <w:rPr>
          <w:lang w:val="ru-RU"/>
        </w:rPr>
        <w:t xml:space="preserve"> </w:t>
      </w:r>
      <w:r>
        <w:rPr>
          <w:lang w:val="ru-RU"/>
        </w:rPr>
        <w:t>Плетнев Р. Н.С. Арсеньев// Записки русской академической группы в США, № 12, 1979, с. 7</w:t>
      </w:r>
    </w:p>
    <w:p w:rsidR="00B02FE2" w:rsidRPr="00DE16E6" w:rsidRDefault="00B02FE2" w:rsidP="00B02FE2">
      <w:pPr>
        <w:pStyle w:val="a8"/>
        <w:ind w:left="720"/>
        <w:rPr>
          <w:lang w:val="ru-RU"/>
        </w:rPr>
      </w:pPr>
    </w:p>
  </w:footnote>
  <w:footnote w:id="215">
    <w:p w:rsidR="00B02FE2" w:rsidRPr="00B90C31" w:rsidRDefault="00B02FE2" w:rsidP="00B02FE2">
      <w:pPr>
        <w:pStyle w:val="a8"/>
        <w:ind w:left="720"/>
        <w:rPr>
          <w:lang w:val="ru-RU"/>
        </w:rPr>
      </w:pPr>
      <w:r>
        <w:rPr>
          <w:rStyle w:val="aa"/>
        </w:rPr>
        <w:footnoteRef/>
      </w:r>
      <w:r w:rsidRPr="00B90C31">
        <w:rPr>
          <w:lang w:val="ru-RU"/>
        </w:rPr>
        <w:t xml:space="preserve"> </w:t>
      </w:r>
      <w:r w:rsidRPr="00B90C31">
        <w:rPr>
          <w:bCs/>
          <w:lang w:val="ru-RU"/>
        </w:rPr>
        <w:t>Арсеньев Н.С. О жизни Преизбыт</w:t>
      </w:r>
      <w:r>
        <w:rPr>
          <w:bCs/>
          <w:lang w:val="ru-RU"/>
        </w:rPr>
        <w:t>очествующей. – Брю</w:t>
      </w:r>
      <w:r w:rsidRPr="00B90C31">
        <w:rPr>
          <w:bCs/>
          <w:lang w:val="ru-RU"/>
        </w:rPr>
        <w:t>ссель, 1966. с. 59</w:t>
      </w:r>
    </w:p>
  </w:footnote>
  <w:footnote w:id="216">
    <w:p w:rsidR="00B02FE2" w:rsidRPr="00B90C31" w:rsidRDefault="00B02FE2" w:rsidP="00B02FE2">
      <w:pPr>
        <w:pStyle w:val="a8"/>
        <w:ind w:left="720"/>
        <w:rPr>
          <w:lang w:val="ru-RU"/>
        </w:rPr>
      </w:pPr>
      <w:r>
        <w:rPr>
          <w:rStyle w:val="aa"/>
        </w:rPr>
        <w:footnoteRef/>
      </w:r>
      <w:r w:rsidRPr="00B90C31">
        <w:rPr>
          <w:lang w:val="ru-RU"/>
        </w:rPr>
        <w:t xml:space="preserve"> </w:t>
      </w:r>
      <w:r>
        <w:rPr>
          <w:lang w:val="ru-RU"/>
        </w:rPr>
        <w:t>там же, с. 266-267</w:t>
      </w:r>
    </w:p>
  </w:footnote>
  <w:footnote w:id="217">
    <w:p w:rsidR="00B02FE2" w:rsidRPr="00B90C31" w:rsidRDefault="00B02FE2" w:rsidP="00B02FE2">
      <w:pPr>
        <w:pStyle w:val="a8"/>
        <w:ind w:left="720"/>
        <w:rPr>
          <w:lang w:val="ru-RU"/>
        </w:rPr>
      </w:pPr>
      <w:r>
        <w:rPr>
          <w:rStyle w:val="aa"/>
        </w:rPr>
        <w:footnoteRef/>
      </w:r>
      <w:r w:rsidRPr="00B90C31">
        <w:rPr>
          <w:lang w:val="ru-RU"/>
        </w:rPr>
        <w:t xml:space="preserve"> </w:t>
      </w:r>
      <w:r>
        <w:rPr>
          <w:lang w:val="ru-RU"/>
        </w:rPr>
        <w:t>там же, с.266</w:t>
      </w:r>
    </w:p>
  </w:footnote>
  <w:footnote w:id="218">
    <w:p w:rsidR="00B02FE2" w:rsidRPr="00B90C31" w:rsidRDefault="00B02FE2" w:rsidP="00B02FE2">
      <w:pPr>
        <w:pStyle w:val="a8"/>
        <w:ind w:left="720"/>
        <w:rPr>
          <w:lang w:val="ru-RU"/>
        </w:rPr>
      </w:pPr>
      <w:r>
        <w:rPr>
          <w:rStyle w:val="aa"/>
        </w:rPr>
        <w:footnoteRef/>
      </w:r>
      <w:r w:rsidRPr="00B90C31">
        <w:rPr>
          <w:lang w:val="ru-RU"/>
        </w:rPr>
        <w:t xml:space="preserve"> </w:t>
      </w:r>
      <w:r>
        <w:rPr>
          <w:lang w:val="ru-RU"/>
        </w:rPr>
        <w:t>там же, с. 268</w:t>
      </w:r>
    </w:p>
  </w:footnote>
  <w:footnote w:id="219">
    <w:p w:rsidR="00B02FE2" w:rsidRPr="004F79A2" w:rsidRDefault="00B02FE2" w:rsidP="00B02FE2">
      <w:pPr>
        <w:pStyle w:val="a8"/>
        <w:ind w:left="720"/>
        <w:rPr>
          <w:lang w:val="ru-RU"/>
        </w:rPr>
      </w:pPr>
      <w:r>
        <w:rPr>
          <w:rStyle w:val="aa"/>
        </w:rPr>
        <w:footnoteRef/>
      </w:r>
      <w:r w:rsidRPr="004F79A2">
        <w:rPr>
          <w:lang w:val="ru-RU"/>
        </w:rPr>
        <w:t xml:space="preserve"> </w:t>
      </w:r>
      <w:r>
        <w:rPr>
          <w:lang w:val="ru-RU"/>
        </w:rPr>
        <w:t>Биншток А. Н.С. Арсеньев. О жизни Преизбыточествующей// Вестник РСХД, № 126, 1978, Париж-Нью-Йорк, с. 305-306</w:t>
      </w:r>
    </w:p>
  </w:footnote>
  <w:footnote w:id="220">
    <w:p w:rsidR="00B02FE2" w:rsidRPr="00E45416" w:rsidRDefault="00B02FE2" w:rsidP="00B02FE2">
      <w:pPr>
        <w:pStyle w:val="a8"/>
        <w:ind w:left="720"/>
        <w:rPr>
          <w:lang w:val="ru-RU"/>
        </w:rPr>
      </w:pPr>
      <w:r>
        <w:rPr>
          <w:rStyle w:val="aa"/>
        </w:rPr>
        <w:footnoteRef/>
      </w:r>
      <w:r w:rsidRPr="00E45416">
        <w:rPr>
          <w:lang w:val="ru-RU"/>
        </w:rPr>
        <w:t xml:space="preserve"> </w:t>
      </w:r>
      <w:r>
        <w:rPr>
          <w:lang w:val="ru-RU"/>
        </w:rPr>
        <w:t>Арсеньев. Дары и встречи жизненного пути. – Франкфурт-на-Майне, 1974, с.44</w:t>
      </w:r>
    </w:p>
  </w:footnote>
  <w:footnote w:id="221">
    <w:p w:rsidR="00B02FE2" w:rsidRPr="00601BEE" w:rsidRDefault="00B02FE2" w:rsidP="00B02FE2">
      <w:pPr>
        <w:pStyle w:val="a8"/>
        <w:ind w:firstLine="540"/>
        <w:rPr>
          <w:lang w:val="ru-RU"/>
        </w:rPr>
      </w:pPr>
      <w:r>
        <w:rPr>
          <w:rStyle w:val="aa"/>
        </w:rPr>
        <w:footnoteRef/>
      </w:r>
      <w:r w:rsidRPr="00601BEE">
        <w:rPr>
          <w:lang w:val="ru-RU"/>
        </w:rPr>
        <w:t xml:space="preserve"> </w:t>
      </w:r>
      <w:r>
        <w:rPr>
          <w:lang w:val="ru-RU"/>
        </w:rPr>
        <w:t>Плетнев Р. О книге Н.С. Арсеньева «Дары и встречи жизненного пути» // Новый журнал, кн. 117, 1974, с.228</w:t>
      </w:r>
    </w:p>
  </w:footnote>
  <w:footnote w:id="222">
    <w:p w:rsidR="00B02FE2" w:rsidRPr="002F43CE" w:rsidRDefault="00B02FE2" w:rsidP="00B02FE2">
      <w:pPr>
        <w:pStyle w:val="a8"/>
        <w:ind w:firstLine="540"/>
        <w:rPr>
          <w:lang w:val="ru-RU"/>
        </w:rPr>
      </w:pPr>
      <w:r>
        <w:rPr>
          <w:rStyle w:val="aa"/>
        </w:rPr>
        <w:footnoteRef/>
      </w:r>
      <w:r w:rsidRPr="002F43CE">
        <w:rPr>
          <w:lang w:val="ru-RU"/>
        </w:rPr>
        <w:t xml:space="preserve"> </w:t>
      </w:r>
      <w:r>
        <w:rPr>
          <w:lang w:val="ru-RU"/>
        </w:rPr>
        <w:t>Плетнев Р. Н.С. Арсеньев// Записки русской академической группы, 1979, № 12, с. 15</w:t>
      </w:r>
    </w:p>
  </w:footnote>
  <w:footnote w:id="223">
    <w:p w:rsidR="00B02FE2" w:rsidRPr="00EC0EAE" w:rsidRDefault="00B02FE2" w:rsidP="00B02FE2">
      <w:pPr>
        <w:pStyle w:val="a8"/>
        <w:ind w:left="540"/>
        <w:rPr>
          <w:lang w:val="ru-RU"/>
        </w:rPr>
      </w:pPr>
      <w:r>
        <w:rPr>
          <w:rStyle w:val="aa"/>
        </w:rPr>
        <w:footnoteRef/>
      </w:r>
      <w:r w:rsidRPr="00EC0EAE">
        <w:rPr>
          <w:lang w:val="ru-RU"/>
        </w:rPr>
        <w:t xml:space="preserve"> </w:t>
      </w:r>
      <w:r>
        <w:rPr>
          <w:lang w:val="ru-RU"/>
        </w:rPr>
        <w:t>Книга подписано молодым Яворским. Арсеньев очень любил молодежь, считая, что у них многому можно научиться. Яворский В.Ю (1906-1979), сын Юлиана Андреевича Яворского, литературоведа, историка и поэта (1873-1937)</w:t>
      </w:r>
    </w:p>
  </w:footnote>
  <w:footnote w:id="224">
    <w:p w:rsidR="00B02FE2" w:rsidRPr="001B6CC0" w:rsidRDefault="00B02FE2" w:rsidP="00B02FE2">
      <w:pPr>
        <w:pStyle w:val="a8"/>
        <w:ind w:firstLine="540"/>
        <w:rPr>
          <w:lang w:val="ru-RU"/>
        </w:rPr>
      </w:pPr>
      <w:r>
        <w:rPr>
          <w:rStyle w:val="aa"/>
        </w:rPr>
        <w:footnoteRef/>
      </w:r>
      <w:r w:rsidRPr="001B6CC0">
        <w:rPr>
          <w:lang w:val="ru-RU"/>
        </w:rPr>
        <w:t xml:space="preserve"> </w:t>
      </w:r>
      <w:r>
        <w:rPr>
          <w:lang w:val="ru-RU"/>
        </w:rPr>
        <w:t>Плетнев Р. Н.С. Арсеньев// записки русской академической группы, 1979, № 12, с. 16</w:t>
      </w:r>
    </w:p>
  </w:footnote>
  <w:footnote w:id="225">
    <w:p w:rsidR="00B02FE2" w:rsidRPr="00D17D8A" w:rsidRDefault="00B02FE2" w:rsidP="00B02FE2">
      <w:pPr>
        <w:pStyle w:val="Normal"/>
        <w:spacing w:before="0" w:after="0" w:line="360" w:lineRule="auto"/>
        <w:ind w:firstLine="540"/>
        <w:jc w:val="both"/>
        <w:rPr>
          <w:sz w:val="20"/>
        </w:rPr>
      </w:pPr>
      <w:r>
        <w:rPr>
          <w:rStyle w:val="aa"/>
        </w:rPr>
        <w:footnoteRef/>
      </w:r>
      <w:r w:rsidRPr="00D17D8A">
        <w:t xml:space="preserve"> </w:t>
      </w:r>
      <w:r w:rsidRPr="00D17D8A">
        <w:rPr>
          <w:sz w:val="20"/>
        </w:rPr>
        <w:t>Горбов Я.Н. Арсеньев. «Безбрежное сияние»// Возрождение, 1962, № 121, с. 148</w:t>
      </w:r>
    </w:p>
    <w:p w:rsidR="00B02FE2" w:rsidRPr="00D17D8A" w:rsidRDefault="00B02FE2" w:rsidP="00B02FE2">
      <w:pPr>
        <w:pStyle w:val="a8"/>
        <w:rPr>
          <w:lang w:val="ru-RU"/>
        </w:rPr>
      </w:pPr>
    </w:p>
  </w:footnote>
  <w:footnote w:id="226">
    <w:p w:rsidR="00B02FE2" w:rsidRPr="00952AD2" w:rsidRDefault="00B02FE2" w:rsidP="00B02FE2">
      <w:pPr>
        <w:ind w:left="540"/>
        <w:rPr>
          <w:lang w:val="ru-RU"/>
        </w:rPr>
      </w:pPr>
      <w:r>
        <w:rPr>
          <w:rStyle w:val="aa"/>
        </w:rPr>
        <w:footnoteRef/>
      </w:r>
      <w:r w:rsidRPr="00952AD2">
        <w:rPr>
          <w:lang w:val="ru-RU"/>
        </w:rPr>
        <w:t xml:space="preserve"> С некоторыми поэтами, сильно действующими на нас, мы живем, так сказать «вместе», живем как бы рядом, находимся в контакте в течение многих лет жизни, иногда почти всю жизнь» (О красоте в мире. -  Мадрид, 1974, с.49)</w:t>
      </w:r>
    </w:p>
    <w:p w:rsidR="00B02FE2" w:rsidRPr="00952AD2" w:rsidRDefault="00B02FE2" w:rsidP="00B02FE2">
      <w:pPr>
        <w:pBdr>
          <w:top w:val="single" w:sz="6" w:space="1" w:color="auto"/>
        </w:pBdr>
        <w:ind w:left="540"/>
        <w:rPr>
          <w:rFonts w:ascii="Arial" w:hAnsi="Arial" w:cs="Arial"/>
          <w:vanish/>
          <w:lang w:val="ru-RU"/>
        </w:rPr>
      </w:pPr>
      <w:r w:rsidRPr="00952AD2">
        <w:rPr>
          <w:rFonts w:ascii="Arial" w:hAnsi="Arial" w:cs="Arial"/>
          <w:vanish/>
          <w:lang w:val="ru-RU"/>
        </w:rPr>
        <w:t>Конец формы</w:t>
      </w:r>
    </w:p>
    <w:p w:rsidR="00B02FE2" w:rsidRPr="00952AD2" w:rsidRDefault="00B02FE2" w:rsidP="00B02FE2">
      <w:pPr>
        <w:ind w:left="540" w:firstLine="567"/>
        <w:rPr>
          <w:lang w:val="ru-RU"/>
        </w:rPr>
      </w:pPr>
    </w:p>
    <w:p w:rsidR="00B02FE2" w:rsidRPr="00952AD2" w:rsidRDefault="00B02FE2" w:rsidP="00B02FE2">
      <w:pPr>
        <w:pStyle w:val="a8"/>
        <w:rPr>
          <w:lang w:val="ru-RU"/>
        </w:rPr>
      </w:pPr>
    </w:p>
  </w:footnote>
  <w:footnote w:id="227">
    <w:p w:rsidR="00B02FE2" w:rsidRPr="00952AD2" w:rsidRDefault="00B02FE2" w:rsidP="00B02FE2">
      <w:pPr>
        <w:pStyle w:val="Normal"/>
        <w:snapToGrid/>
        <w:spacing w:before="0" w:after="0" w:line="360" w:lineRule="auto"/>
        <w:ind w:left="540"/>
        <w:jc w:val="both"/>
        <w:rPr>
          <w:sz w:val="20"/>
        </w:rPr>
      </w:pPr>
      <w:r>
        <w:rPr>
          <w:rStyle w:val="aa"/>
        </w:rPr>
        <w:footnoteRef/>
      </w:r>
      <w:r>
        <w:t xml:space="preserve"> </w:t>
      </w:r>
      <w:r w:rsidRPr="00952AD2">
        <w:rPr>
          <w:sz w:val="20"/>
        </w:rPr>
        <w:t xml:space="preserve">Оболенский А. </w:t>
      </w:r>
      <w:r w:rsidRPr="00952AD2">
        <w:rPr>
          <w:sz w:val="20"/>
          <w:lang w:val="de-DE"/>
        </w:rPr>
        <w:t>In Memoriam</w:t>
      </w:r>
      <w:r w:rsidRPr="00952AD2">
        <w:rPr>
          <w:sz w:val="20"/>
        </w:rPr>
        <w:t>. // Записки русской академической группы, т. 12, с. 2</w:t>
      </w:r>
      <w:r>
        <w:rPr>
          <w:sz w:val="20"/>
        </w:rPr>
        <w:t>9</w:t>
      </w:r>
    </w:p>
    <w:p w:rsidR="00B02FE2" w:rsidRPr="00952AD2" w:rsidRDefault="00B02FE2" w:rsidP="00B02FE2">
      <w:pPr>
        <w:pStyle w:val="a8"/>
        <w:ind w:left="540"/>
        <w:rPr>
          <w:lang w:val="ru-RU"/>
        </w:rPr>
      </w:pPr>
    </w:p>
  </w:footnote>
  <w:footnote w:id="228">
    <w:p w:rsidR="00B02FE2" w:rsidRPr="00D67DAC" w:rsidRDefault="00B02FE2" w:rsidP="00B02FE2">
      <w:pPr>
        <w:ind w:left="540" w:right="-97" w:firstLine="27"/>
        <w:jc w:val="both"/>
        <w:rPr>
          <w:sz w:val="24"/>
          <w:szCs w:val="24"/>
          <w:lang w:val="ru-RU"/>
        </w:rPr>
      </w:pPr>
      <w:r>
        <w:rPr>
          <w:rStyle w:val="aa"/>
        </w:rPr>
        <w:footnoteRef/>
      </w:r>
      <w:r w:rsidRPr="00997B00">
        <w:rPr>
          <w:lang w:val="ru-RU"/>
        </w:rPr>
        <w:t xml:space="preserve"> </w:t>
      </w:r>
      <w:r w:rsidRPr="001603FC">
        <w:rPr>
          <w:lang w:val="ru-RU"/>
        </w:rPr>
        <w:t xml:space="preserve">Арсеньев Н.С. </w:t>
      </w:r>
      <w:r w:rsidRPr="001603FC">
        <w:rPr>
          <w:bCs/>
          <w:lang w:val="ru-RU"/>
        </w:rPr>
        <w:t xml:space="preserve">Дары </w:t>
      </w:r>
      <w:r w:rsidRPr="001603FC">
        <w:rPr>
          <w:lang w:val="ru-RU"/>
        </w:rPr>
        <w:t>и встречи жизненного пути. – Посев, 1974</w:t>
      </w:r>
      <w:r>
        <w:rPr>
          <w:lang w:val="ru-RU"/>
        </w:rPr>
        <w:t>, с. 7</w:t>
      </w:r>
    </w:p>
    <w:p w:rsidR="00B02FE2" w:rsidRPr="00997B00" w:rsidRDefault="00B02FE2" w:rsidP="00B02FE2">
      <w:pPr>
        <w:pStyle w:val="a8"/>
        <w:ind w:left="540"/>
        <w:rPr>
          <w:lang w:val="ru-RU"/>
        </w:rPr>
      </w:pPr>
    </w:p>
  </w:footnote>
  <w:footnote w:id="229">
    <w:p w:rsidR="00B02FE2" w:rsidRPr="00952AD2" w:rsidRDefault="00B02FE2" w:rsidP="00B02FE2">
      <w:pPr>
        <w:pStyle w:val="Normal"/>
        <w:snapToGrid/>
        <w:spacing w:before="0" w:after="0" w:line="360" w:lineRule="auto"/>
        <w:ind w:left="540"/>
        <w:jc w:val="both"/>
        <w:rPr>
          <w:sz w:val="20"/>
        </w:rPr>
      </w:pPr>
      <w:r>
        <w:rPr>
          <w:rStyle w:val="aa"/>
        </w:rPr>
        <w:footnoteRef/>
      </w:r>
      <w:r>
        <w:t xml:space="preserve"> </w:t>
      </w:r>
      <w:r w:rsidRPr="00952AD2">
        <w:rPr>
          <w:sz w:val="20"/>
        </w:rPr>
        <w:t>Плетнев Р. Н.С. Арсеньев // Записки русской академической группы, т. 12</w:t>
      </w:r>
      <w:r>
        <w:rPr>
          <w:sz w:val="20"/>
        </w:rPr>
        <w:t>, 1979</w:t>
      </w:r>
    </w:p>
    <w:p w:rsidR="00B02FE2" w:rsidRPr="00AA757D" w:rsidRDefault="00B02FE2" w:rsidP="00B02FE2">
      <w:pPr>
        <w:pStyle w:val="a8"/>
        <w:ind w:left="540"/>
        <w:rPr>
          <w:lang w:val="ru-RU"/>
        </w:rPr>
      </w:pPr>
    </w:p>
  </w:footnote>
  <w:footnote w:id="230">
    <w:p w:rsidR="00B02FE2" w:rsidRPr="00C50F82" w:rsidRDefault="00B02FE2" w:rsidP="00B02FE2">
      <w:pPr>
        <w:pStyle w:val="Normal"/>
        <w:snapToGrid/>
        <w:spacing w:before="0" w:after="0" w:line="360" w:lineRule="auto"/>
        <w:ind w:left="540"/>
        <w:jc w:val="both"/>
        <w:rPr>
          <w:sz w:val="20"/>
        </w:rPr>
      </w:pPr>
      <w:r>
        <w:rPr>
          <w:rStyle w:val="aa"/>
        </w:rPr>
        <w:footnoteRef/>
      </w:r>
      <w:r w:rsidRPr="00C50F82">
        <w:t xml:space="preserve"> </w:t>
      </w:r>
      <w:r w:rsidRPr="00C50F82">
        <w:rPr>
          <w:sz w:val="20"/>
        </w:rPr>
        <w:t>Балуев И. Профессор Н.С. Арсеньев Записки русской академической группы, т. 12, 1979, с.270</w:t>
      </w:r>
    </w:p>
    <w:p w:rsidR="00B02FE2" w:rsidRPr="00C50F82" w:rsidRDefault="00B02FE2" w:rsidP="00B02FE2">
      <w:pPr>
        <w:pStyle w:val="a8"/>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56116"/>
    <w:multiLevelType w:val="hybridMultilevel"/>
    <w:tmpl w:val="F790E74A"/>
    <w:lvl w:ilvl="0" w:tplc="23049A82">
      <w:start w:val="1"/>
      <w:numFmt w:val="upperLetter"/>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1">
    <w:nsid w:val="037F5C11"/>
    <w:multiLevelType w:val="hybridMultilevel"/>
    <w:tmpl w:val="F5B23742"/>
    <w:lvl w:ilvl="0" w:tplc="01F8E61A">
      <w:start w:val="1"/>
      <w:numFmt w:val="decimal"/>
      <w:lvlText w:val="%1."/>
      <w:lvlJc w:val="left"/>
      <w:pPr>
        <w:tabs>
          <w:tab w:val="num" w:pos="1392"/>
        </w:tabs>
        <w:ind w:left="1392" w:hanging="82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15226555"/>
    <w:multiLevelType w:val="hybridMultilevel"/>
    <w:tmpl w:val="4D262D48"/>
    <w:lvl w:ilvl="0" w:tplc="2D9C32F0">
      <w:start w:val="73"/>
      <w:numFmt w:val="decimal"/>
      <w:lvlText w:val="%1."/>
      <w:lvlJc w:val="left"/>
      <w:pPr>
        <w:tabs>
          <w:tab w:val="num" w:pos="840"/>
        </w:tabs>
        <w:ind w:left="840" w:hanging="48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6821E47"/>
    <w:multiLevelType w:val="hybridMultilevel"/>
    <w:tmpl w:val="855A532C"/>
    <w:lvl w:ilvl="0" w:tplc="23E8D636">
      <w:start w:val="12"/>
      <w:numFmt w:val="decimal"/>
      <w:lvlText w:val="%1."/>
      <w:lvlJc w:val="left"/>
      <w:pPr>
        <w:tabs>
          <w:tab w:val="num" w:pos="780"/>
        </w:tabs>
        <w:ind w:left="780" w:hanging="420"/>
      </w:pPr>
      <w:rPr>
        <w:rFonts w:eastAsia="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C960BB"/>
    <w:multiLevelType w:val="hybridMultilevel"/>
    <w:tmpl w:val="209AF554"/>
    <w:lvl w:ilvl="0" w:tplc="F65CD66A">
      <w:start w:val="52"/>
      <w:numFmt w:val="decimal"/>
      <w:lvlText w:val="%1."/>
      <w:lvlJc w:val="left"/>
      <w:pPr>
        <w:tabs>
          <w:tab w:val="num" w:pos="780"/>
        </w:tabs>
        <w:ind w:left="780" w:hanging="42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E486D70"/>
    <w:multiLevelType w:val="hybridMultilevel"/>
    <w:tmpl w:val="ADC00EEC"/>
    <w:lvl w:ilvl="0" w:tplc="0419000F">
      <w:start w:val="7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241D7F"/>
    <w:multiLevelType w:val="hybridMultilevel"/>
    <w:tmpl w:val="6D5E3E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4D640C"/>
    <w:multiLevelType w:val="hybridMultilevel"/>
    <w:tmpl w:val="6CE2B1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E1E73C2"/>
    <w:multiLevelType w:val="hybridMultilevel"/>
    <w:tmpl w:val="375C2A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2AA6278"/>
    <w:multiLevelType w:val="hybridMultilevel"/>
    <w:tmpl w:val="F7CE2492"/>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883"/>
        </w:tabs>
        <w:ind w:left="883" w:hanging="360"/>
      </w:pPr>
    </w:lvl>
    <w:lvl w:ilvl="2" w:tplc="0419001B" w:tentative="1">
      <w:start w:val="1"/>
      <w:numFmt w:val="lowerRoman"/>
      <w:lvlText w:val="%3."/>
      <w:lvlJc w:val="right"/>
      <w:pPr>
        <w:tabs>
          <w:tab w:val="num" w:pos="1603"/>
        </w:tabs>
        <w:ind w:left="1603" w:hanging="180"/>
      </w:pPr>
    </w:lvl>
    <w:lvl w:ilvl="3" w:tplc="0419000F" w:tentative="1">
      <w:start w:val="1"/>
      <w:numFmt w:val="decimal"/>
      <w:lvlText w:val="%4."/>
      <w:lvlJc w:val="left"/>
      <w:pPr>
        <w:tabs>
          <w:tab w:val="num" w:pos="2323"/>
        </w:tabs>
        <w:ind w:left="2323" w:hanging="360"/>
      </w:pPr>
    </w:lvl>
    <w:lvl w:ilvl="4" w:tplc="04190019" w:tentative="1">
      <w:start w:val="1"/>
      <w:numFmt w:val="lowerLetter"/>
      <w:lvlText w:val="%5."/>
      <w:lvlJc w:val="left"/>
      <w:pPr>
        <w:tabs>
          <w:tab w:val="num" w:pos="3043"/>
        </w:tabs>
        <w:ind w:left="3043" w:hanging="360"/>
      </w:pPr>
    </w:lvl>
    <w:lvl w:ilvl="5" w:tplc="0419001B" w:tentative="1">
      <w:start w:val="1"/>
      <w:numFmt w:val="lowerRoman"/>
      <w:lvlText w:val="%6."/>
      <w:lvlJc w:val="right"/>
      <w:pPr>
        <w:tabs>
          <w:tab w:val="num" w:pos="3763"/>
        </w:tabs>
        <w:ind w:left="3763" w:hanging="180"/>
      </w:pPr>
    </w:lvl>
    <w:lvl w:ilvl="6" w:tplc="0419000F" w:tentative="1">
      <w:start w:val="1"/>
      <w:numFmt w:val="decimal"/>
      <w:lvlText w:val="%7."/>
      <w:lvlJc w:val="left"/>
      <w:pPr>
        <w:tabs>
          <w:tab w:val="num" w:pos="4483"/>
        </w:tabs>
        <w:ind w:left="4483" w:hanging="360"/>
      </w:pPr>
    </w:lvl>
    <w:lvl w:ilvl="7" w:tplc="04190019" w:tentative="1">
      <w:start w:val="1"/>
      <w:numFmt w:val="lowerLetter"/>
      <w:lvlText w:val="%8."/>
      <w:lvlJc w:val="left"/>
      <w:pPr>
        <w:tabs>
          <w:tab w:val="num" w:pos="5203"/>
        </w:tabs>
        <w:ind w:left="5203" w:hanging="360"/>
      </w:pPr>
    </w:lvl>
    <w:lvl w:ilvl="8" w:tplc="0419001B" w:tentative="1">
      <w:start w:val="1"/>
      <w:numFmt w:val="lowerRoman"/>
      <w:lvlText w:val="%9."/>
      <w:lvlJc w:val="right"/>
      <w:pPr>
        <w:tabs>
          <w:tab w:val="num" w:pos="5923"/>
        </w:tabs>
        <w:ind w:left="5923" w:hanging="180"/>
      </w:pPr>
    </w:lvl>
  </w:abstractNum>
  <w:abstractNum w:abstractNumId="10">
    <w:nsid w:val="36953BC5"/>
    <w:multiLevelType w:val="hybridMultilevel"/>
    <w:tmpl w:val="D7CAF21A"/>
    <w:lvl w:ilvl="0" w:tplc="10B4374C">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6AD4F80"/>
    <w:multiLevelType w:val="hybridMultilevel"/>
    <w:tmpl w:val="C26AD8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C571E41"/>
    <w:multiLevelType w:val="hybridMultilevel"/>
    <w:tmpl w:val="9C586004"/>
    <w:lvl w:ilvl="0" w:tplc="518E4A10">
      <w:start w:val="1"/>
      <w:numFmt w:val="decimal"/>
      <w:lvlText w:val="%1."/>
      <w:lvlJc w:val="left"/>
      <w:pPr>
        <w:tabs>
          <w:tab w:val="num" w:pos="720"/>
        </w:tabs>
        <w:ind w:left="720" w:hanging="360"/>
      </w:pPr>
      <w:rPr>
        <w:rFonts w:hint="default"/>
        <w:color w:val="000000"/>
      </w:rPr>
    </w:lvl>
    <w:lvl w:ilvl="1" w:tplc="0EA2C07E">
      <w:start w:val="12"/>
      <w:numFmt w:val="bullet"/>
      <w:lvlText w:val="-"/>
      <w:lvlJc w:val="left"/>
      <w:pPr>
        <w:tabs>
          <w:tab w:val="num" w:pos="1440"/>
        </w:tabs>
        <w:ind w:left="1440" w:hanging="360"/>
      </w:pPr>
      <w:rPr>
        <w:rFonts w:ascii="Times New Roman" w:eastAsia="Calibri" w:hAnsi="Times New Roman" w:cs="Times New Roman" w:hint="default"/>
        <w:color w:val="00000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190885"/>
    <w:multiLevelType w:val="hybridMultilevel"/>
    <w:tmpl w:val="80A83840"/>
    <w:lvl w:ilvl="0" w:tplc="0419000F">
      <w:start w:val="1"/>
      <w:numFmt w:val="decimal"/>
      <w:lvlText w:val="%1."/>
      <w:lvlJc w:val="left"/>
      <w:pPr>
        <w:tabs>
          <w:tab w:val="num" w:pos="720"/>
        </w:tabs>
        <w:ind w:left="720" w:hanging="360"/>
      </w:pPr>
    </w:lvl>
    <w:lvl w:ilvl="1" w:tplc="45FAD3C6">
      <w:start w:val="1"/>
      <w:numFmt w:val="upp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C97119E"/>
    <w:multiLevelType w:val="hybridMultilevel"/>
    <w:tmpl w:val="1CC616C8"/>
    <w:lvl w:ilvl="0" w:tplc="CC766F08">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E3B73D7"/>
    <w:multiLevelType w:val="hybridMultilevel"/>
    <w:tmpl w:val="B6A8D786"/>
    <w:lvl w:ilvl="0" w:tplc="13F4C48C">
      <w:start w:val="112"/>
      <w:numFmt w:val="decimal"/>
      <w:lvlText w:val="%1."/>
      <w:lvlJc w:val="left"/>
      <w:pPr>
        <w:tabs>
          <w:tab w:val="num" w:pos="780"/>
        </w:tabs>
        <w:ind w:left="780" w:hanging="420"/>
      </w:pPr>
      <w:rPr>
        <w:rFonts w:eastAsia="Times New Roman"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2275E66"/>
    <w:multiLevelType w:val="hybridMultilevel"/>
    <w:tmpl w:val="40A4445A"/>
    <w:lvl w:ilvl="0" w:tplc="12384D2E">
      <w:start w:val="1926"/>
      <w:numFmt w:val="decimal"/>
      <w:lvlText w:val="%1."/>
      <w:lvlJc w:val="left"/>
      <w:pPr>
        <w:tabs>
          <w:tab w:val="num" w:pos="1080"/>
        </w:tabs>
        <w:ind w:left="1080" w:hanging="72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2A84014"/>
    <w:multiLevelType w:val="hybridMultilevel"/>
    <w:tmpl w:val="DA0EE20A"/>
    <w:lvl w:ilvl="0" w:tplc="51602982">
      <w:start w:val="28"/>
      <w:numFmt w:val="decimal"/>
      <w:lvlText w:val="%1."/>
      <w:lvlJc w:val="left"/>
      <w:pPr>
        <w:tabs>
          <w:tab w:val="num" w:pos="780"/>
        </w:tabs>
        <w:ind w:left="780" w:hanging="42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CF038AB"/>
    <w:multiLevelType w:val="hybridMultilevel"/>
    <w:tmpl w:val="51D26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18573EF"/>
    <w:multiLevelType w:val="hybridMultilevel"/>
    <w:tmpl w:val="37B68D62"/>
    <w:lvl w:ilvl="0" w:tplc="BCEADA4C">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002CEF"/>
    <w:multiLevelType w:val="hybridMultilevel"/>
    <w:tmpl w:val="DD8865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FF301C7"/>
    <w:multiLevelType w:val="hybridMultilevel"/>
    <w:tmpl w:val="69848500"/>
    <w:lvl w:ilvl="0" w:tplc="40E4CF6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7CD42A11"/>
    <w:multiLevelType w:val="hybridMultilevel"/>
    <w:tmpl w:val="EA16E70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6"/>
  </w:num>
  <w:num w:numId="5">
    <w:abstractNumId w:val="20"/>
  </w:num>
  <w:num w:numId="6">
    <w:abstractNumId w:val="19"/>
  </w:num>
  <w:num w:numId="7">
    <w:abstractNumId w:val="22"/>
  </w:num>
  <w:num w:numId="8">
    <w:abstractNumId w:val="17"/>
  </w:num>
  <w:num w:numId="9">
    <w:abstractNumId w:val="4"/>
  </w:num>
  <w:num w:numId="10">
    <w:abstractNumId w:val="2"/>
  </w:num>
  <w:num w:numId="11">
    <w:abstractNumId w:val="16"/>
  </w:num>
  <w:num w:numId="12">
    <w:abstractNumId w:val="14"/>
  </w:num>
  <w:num w:numId="13">
    <w:abstractNumId w:val="7"/>
  </w:num>
  <w:num w:numId="14">
    <w:abstractNumId w:val="12"/>
  </w:num>
  <w:num w:numId="15">
    <w:abstractNumId w:val="8"/>
  </w:num>
  <w:num w:numId="16">
    <w:abstractNumId w:val="3"/>
  </w:num>
  <w:num w:numId="17">
    <w:abstractNumId w:val="5"/>
  </w:num>
  <w:num w:numId="18">
    <w:abstractNumId w:val="15"/>
  </w:num>
  <w:num w:numId="19">
    <w:abstractNumId w:val="13"/>
  </w:num>
  <w:num w:numId="20">
    <w:abstractNumId w:val="0"/>
  </w:num>
  <w:num w:numId="21">
    <w:abstractNumId w:val="10"/>
  </w:num>
  <w:num w:numId="22">
    <w:abstractNumId w:val="9"/>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defaultTabStop w:val="708"/>
  <w:characterSpacingControl w:val="doNotCompress"/>
  <w:footnotePr>
    <w:footnote w:id="-1"/>
    <w:footnote w:id="0"/>
  </w:footnotePr>
  <w:endnotePr>
    <w:endnote w:id="-1"/>
    <w:endnote w:id="0"/>
  </w:endnotePr>
  <w:compat/>
  <w:rsids>
    <w:rsidRoot w:val="00EB6A9C"/>
    <w:rsid w:val="001C3C4E"/>
    <w:rsid w:val="005E2214"/>
    <w:rsid w:val="00A06F9F"/>
    <w:rsid w:val="00B02FE2"/>
    <w:rsid w:val="00C8545E"/>
    <w:rsid w:val="00DB14E3"/>
    <w:rsid w:val="00EB6A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Typewriter"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FE2"/>
    <w:pPr>
      <w:spacing w:after="0" w:line="240" w:lineRule="auto"/>
    </w:pPr>
    <w:rPr>
      <w:rFonts w:ascii="Times New Roman" w:eastAsia="Times New Roman" w:hAnsi="Times New Roman" w:cs="Times New Roman"/>
      <w:sz w:val="20"/>
      <w:szCs w:val="20"/>
      <w:lang w:val="en-US" w:eastAsia="ru-RU"/>
    </w:rPr>
  </w:style>
  <w:style w:type="paragraph" w:styleId="2">
    <w:name w:val="heading 2"/>
    <w:basedOn w:val="a"/>
    <w:next w:val="a"/>
    <w:link w:val="20"/>
    <w:qFormat/>
    <w:rsid w:val="00B02FE2"/>
    <w:pPr>
      <w:keepNext/>
      <w:spacing w:before="240" w:after="60"/>
      <w:outlineLvl w:val="1"/>
    </w:pPr>
    <w:rPr>
      <w:rFonts w:ascii="Arial" w:hAnsi="Arial" w:cs="Arial"/>
      <w:b/>
      <w:bCs/>
      <w:i/>
      <w:iCs/>
      <w:sz w:val="28"/>
      <w:szCs w:val="28"/>
    </w:rPr>
  </w:style>
  <w:style w:type="paragraph" w:styleId="9">
    <w:name w:val="heading 9"/>
    <w:basedOn w:val="a"/>
    <w:next w:val="a"/>
    <w:link w:val="90"/>
    <w:qFormat/>
    <w:rsid w:val="00B02FE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nhideWhenUsed/>
    <w:rsid w:val="001C3C4E"/>
    <w:rPr>
      <w:color w:val="0000FF" w:themeColor="hyperlink"/>
      <w:u w:val="single"/>
    </w:rPr>
  </w:style>
  <w:style w:type="character" w:customStyle="1" w:styleId="20">
    <w:name w:val="Заголовок 2 Знак"/>
    <w:basedOn w:val="a0"/>
    <w:link w:val="2"/>
    <w:rsid w:val="00B02FE2"/>
    <w:rPr>
      <w:rFonts w:ascii="Arial" w:eastAsia="Times New Roman" w:hAnsi="Arial" w:cs="Arial"/>
      <w:b/>
      <w:bCs/>
      <w:i/>
      <w:iCs/>
      <w:sz w:val="28"/>
      <w:szCs w:val="28"/>
      <w:lang w:val="en-US" w:eastAsia="ru-RU"/>
    </w:rPr>
  </w:style>
  <w:style w:type="character" w:customStyle="1" w:styleId="90">
    <w:name w:val="Заголовок 9 Знак"/>
    <w:basedOn w:val="a0"/>
    <w:link w:val="9"/>
    <w:rsid w:val="00B02FE2"/>
    <w:rPr>
      <w:rFonts w:ascii="Arial" w:eastAsia="Times New Roman" w:hAnsi="Arial" w:cs="Arial"/>
      <w:lang w:val="en-US" w:eastAsia="ru-RU"/>
    </w:rPr>
  </w:style>
  <w:style w:type="paragraph" w:styleId="a4">
    <w:name w:val="Body Text Indent"/>
    <w:basedOn w:val="a"/>
    <w:link w:val="a5"/>
    <w:rsid w:val="00B02FE2"/>
    <w:pPr>
      <w:snapToGrid w:val="0"/>
      <w:ind w:firstLine="426"/>
      <w:jc w:val="both"/>
    </w:pPr>
    <w:rPr>
      <w:sz w:val="28"/>
      <w:lang w:val="ru-RU"/>
    </w:rPr>
  </w:style>
  <w:style w:type="character" w:customStyle="1" w:styleId="a5">
    <w:name w:val="Основной текст с отступом Знак"/>
    <w:basedOn w:val="a0"/>
    <w:link w:val="a4"/>
    <w:rsid w:val="00B02FE2"/>
    <w:rPr>
      <w:rFonts w:ascii="Times New Roman" w:eastAsia="Times New Roman" w:hAnsi="Times New Roman" w:cs="Times New Roman"/>
      <w:sz w:val="28"/>
      <w:szCs w:val="20"/>
      <w:lang w:eastAsia="ru-RU"/>
    </w:rPr>
  </w:style>
  <w:style w:type="paragraph" w:styleId="21">
    <w:name w:val="Body Text Indent 2"/>
    <w:basedOn w:val="a"/>
    <w:link w:val="22"/>
    <w:rsid w:val="00B02FE2"/>
    <w:pPr>
      <w:ind w:firstLine="425"/>
      <w:jc w:val="both"/>
    </w:pPr>
    <w:rPr>
      <w:sz w:val="28"/>
    </w:rPr>
  </w:style>
  <w:style w:type="character" w:customStyle="1" w:styleId="22">
    <w:name w:val="Основной текст с отступом 2 Знак"/>
    <w:basedOn w:val="a0"/>
    <w:link w:val="21"/>
    <w:rsid w:val="00B02FE2"/>
    <w:rPr>
      <w:rFonts w:ascii="Times New Roman" w:eastAsia="Times New Roman" w:hAnsi="Times New Roman" w:cs="Times New Roman"/>
      <w:sz w:val="28"/>
      <w:szCs w:val="20"/>
      <w:lang w:val="en-US" w:eastAsia="ru-RU"/>
    </w:rPr>
  </w:style>
  <w:style w:type="paragraph" w:customStyle="1" w:styleId="Normal">
    <w:name w:val="Normal"/>
    <w:rsid w:val="00B02FE2"/>
    <w:pPr>
      <w:snapToGrid w:val="0"/>
      <w:spacing w:before="100" w:after="100" w:line="240" w:lineRule="auto"/>
    </w:pPr>
    <w:rPr>
      <w:rFonts w:ascii="Times New Roman" w:eastAsia="Times New Roman" w:hAnsi="Times New Roman" w:cs="Times New Roman"/>
      <w:sz w:val="24"/>
      <w:szCs w:val="20"/>
      <w:lang w:eastAsia="ru-RU"/>
    </w:rPr>
  </w:style>
  <w:style w:type="paragraph" w:styleId="a6">
    <w:name w:val="Normal (Web)"/>
    <w:basedOn w:val="a"/>
    <w:rsid w:val="00B02FE2"/>
    <w:pPr>
      <w:spacing w:before="100" w:beforeAutospacing="1" w:after="100" w:afterAutospacing="1"/>
    </w:pPr>
    <w:rPr>
      <w:sz w:val="24"/>
      <w:szCs w:val="24"/>
      <w:lang w:val="ru-RU"/>
    </w:rPr>
  </w:style>
  <w:style w:type="character" w:styleId="a7">
    <w:name w:val="Strong"/>
    <w:basedOn w:val="a0"/>
    <w:qFormat/>
    <w:rsid w:val="00B02FE2"/>
    <w:rPr>
      <w:b/>
      <w:bCs/>
    </w:rPr>
  </w:style>
  <w:style w:type="paragraph" w:styleId="a8">
    <w:name w:val="footnote text"/>
    <w:basedOn w:val="a"/>
    <w:link w:val="a9"/>
    <w:semiHidden/>
    <w:rsid w:val="00B02FE2"/>
  </w:style>
  <w:style w:type="character" w:customStyle="1" w:styleId="a9">
    <w:name w:val="Текст сноски Знак"/>
    <w:basedOn w:val="a0"/>
    <w:link w:val="a8"/>
    <w:semiHidden/>
    <w:rsid w:val="00B02FE2"/>
    <w:rPr>
      <w:rFonts w:ascii="Times New Roman" w:eastAsia="Times New Roman" w:hAnsi="Times New Roman" w:cs="Times New Roman"/>
      <w:sz w:val="20"/>
      <w:szCs w:val="20"/>
      <w:lang w:val="en-US" w:eastAsia="ru-RU"/>
    </w:rPr>
  </w:style>
  <w:style w:type="character" w:styleId="aa">
    <w:name w:val="footnote reference"/>
    <w:basedOn w:val="a0"/>
    <w:semiHidden/>
    <w:rsid w:val="00B02FE2"/>
    <w:rPr>
      <w:vertAlign w:val="superscript"/>
    </w:rPr>
  </w:style>
  <w:style w:type="paragraph" w:styleId="ab">
    <w:name w:val="footer"/>
    <w:basedOn w:val="a"/>
    <w:link w:val="ac"/>
    <w:rsid w:val="00B02FE2"/>
    <w:pPr>
      <w:tabs>
        <w:tab w:val="center" w:pos="4677"/>
        <w:tab w:val="right" w:pos="9355"/>
      </w:tabs>
    </w:pPr>
  </w:style>
  <w:style w:type="character" w:customStyle="1" w:styleId="ac">
    <w:name w:val="Нижний колонтитул Знак"/>
    <w:basedOn w:val="a0"/>
    <w:link w:val="ab"/>
    <w:rsid w:val="00B02FE2"/>
    <w:rPr>
      <w:rFonts w:ascii="Times New Roman" w:eastAsia="Times New Roman" w:hAnsi="Times New Roman" w:cs="Times New Roman"/>
      <w:sz w:val="20"/>
      <w:szCs w:val="20"/>
      <w:lang w:val="en-US" w:eastAsia="ru-RU"/>
    </w:rPr>
  </w:style>
  <w:style w:type="character" w:styleId="ad">
    <w:name w:val="page number"/>
    <w:basedOn w:val="a0"/>
    <w:rsid w:val="00B02FE2"/>
  </w:style>
  <w:style w:type="paragraph" w:styleId="ae">
    <w:name w:val="Body Text"/>
    <w:basedOn w:val="a"/>
    <w:link w:val="af"/>
    <w:rsid w:val="00B02FE2"/>
    <w:pPr>
      <w:spacing w:after="120"/>
    </w:pPr>
  </w:style>
  <w:style w:type="character" w:customStyle="1" w:styleId="af">
    <w:name w:val="Основной текст Знак"/>
    <w:basedOn w:val="a0"/>
    <w:link w:val="ae"/>
    <w:rsid w:val="00B02FE2"/>
    <w:rPr>
      <w:rFonts w:ascii="Times New Roman" w:eastAsia="Times New Roman" w:hAnsi="Times New Roman" w:cs="Times New Roman"/>
      <w:sz w:val="20"/>
      <w:szCs w:val="20"/>
      <w:lang w:val="en-US" w:eastAsia="ru-RU"/>
    </w:rPr>
  </w:style>
  <w:style w:type="paragraph" w:styleId="3">
    <w:name w:val="Body Text Indent 3"/>
    <w:basedOn w:val="a"/>
    <w:link w:val="30"/>
    <w:rsid w:val="00B02FE2"/>
    <w:pPr>
      <w:spacing w:after="120"/>
      <w:ind w:left="283"/>
    </w:pPr>
    <w:rPr>
      <w:sz w:val="16"/>
      <w:szCs w:val="16"/>
    </w:rPr>
  </w:style>
  <w:style w:type="character" w:customStyle="1" w:styleId="30">
    <w:name w:val="Основной текст с отступом 3 Знак"/>
    <w:basedOn w:val="a0"/>
    <w:link w:val="3"/>
    <w:rsid w:val="00B02FE2"/>
    <w:rPr>
      <w:rFonts w:ascii="Times New Roman" w:eastAsia="Times New Roman" w:hAnsi="Times New Roman" w:cs="Times New Roman"/>
      <w:sz w:val="16"/>
      <w:szCs w:val="16"/>
      <w:lang w:val="en-US" w:eastAsia="ru-RU"/>
    </w:rPr>
  </w:style>
  <w:style w:type="character" w:styleId="HTML">
    <w:name w:val="HTML Typewriter"/>
    <w:basedOn w:val="a0"/>
    <w:rsid w:val="00B02FE2"/>
    <w:rPr>
      <w:rFonts w:ascii="Courier New" w:eastAsia="Times New Roman" w:hAnsi="Courier New" w:cs="Courier New"/>
      <w:sz w:val="20"/>
      <w:szCs w:val="20"/>
    </w:rPr>
  </w:style>
  <w:style w:type="paragraph" w:customStyle="1" w:styleId="af0">
    <w:name w:val="Сноска"/>
    <w:basedOn w:val="a"/>
    <w:rsid w:val="00B02FE2"/>
    <w:pPr>
      <w:spacing w:line="360" w:lineRule="auto"/>
    </w:pPr>
  </w:style>
  <w:style w:type="paragraph" w:customStyle="1" w:styleId="1">
    <w:name w:val="Стиль1"/>
    <w:basedOn w:val="2"/>
    <w:rsid w:val="00B02FE2"/>
    <w:pPr>
      <w:spacing w:before="0" w:after="0"/>
      <w:ind w:firstLine="720"/>
      <w:jc w:val="center"/>
    </w:pPr>
    <w:rPr>
      <w:b w:val="0"/>
      <w:bCs w:val="0"/>
      <w:i w:val="0"/>
      <w:iCs w:val="0"/>
      <w:sz w:val="24"/>
      <w:szCs w:val="24"/>
      <w:lang w:val="ru-RU"/>
    </w:rPr>
  </w:style>
  <w:style w:type="paragraph" w:customStyle="1" w:styleId="FR1">
    <w:name w:val="FR1"/>
    <w:rsid w:val="00B02FE2"/>
    <w:pPr>
      <w:widowControl w:val="0"/>
      <w:snapToGrid w:val="0"/>
      <w:spacing w:before="700" w:after="0" w:line="240" w:lineRule="auto"/>
      <w:ind w:left="80" w:firstLine="220"/>
    </w:pPr>
    <w:rPr>
      <w:rFonts w:ascii="Arial" w:eastAsia="Times New Roman" w:hAnsi="Arial" w:cs="Times New Roman"/>
      <w:sz w:val="16"/>
      <w:szCs w:val="20"/>
      <w:lang w:eastAsia="ru-RU"/>
    </w:rPr>
  </w:style>
  <w:style w:type="paragraph" w:styleId="af1">
    <w:name w:val="Balloon Text"/>
    <w:basedOn w:val="a"/>
    <w:link w:val="af2"/>
    <w:semiHidden/>
    <w:rsid w:val="00B02FE2"/>
    <w:rPr>
      <w:rFonts w:ascii="Tahoma" w:hAnsi="Tahoma" w:cs="Tahoma"/>
      <w:sz w:val="16"/>
      <w:szCs w:val="16"/>
    </w:rPr>
  </w:style>
  <w:style w:type="character" w:customStyle="1" w:styleId="af2">
    <w:name w:val="Текст выноски Знак"/>
    <w:basedOn w:val="a0"/>
    <w:link w:val="af1"/>
    <w:semiHidden/>
    <w:rsid w:val="00B02FE2"/>
    <w:rPr>
      <w:rFonts w:ascii="Tahoma" w:eastAsia="Times New Roman" w:hAnsi="Tahoma" w:cs="Tahoma"/>
      <w:sz w:val="16"/>
      <w:szCs w:val="16"/>
      <w:lang w:val="en-US" w:eastAsia="ru-RU"/>
    </w:rPr>
  </w:style>
  <w:style w:type="paragraph" w:styleId="HTML0">
    <w:name w:val="HTML Preformatted"/>
    <w:basedOn w:val="a"/>
    <w:link w:val="HTML1"/>
    <w:rsid w:val="00B0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1">
    <w:name w:val="Стандартный HTML Знак"/>
    <w:basedOn w:val="a0"/>
    <w:link w:val="HTML0"/>
    <w:rsid w:val="00B02FE2"/>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8809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rustrana.ru./" TargetMode="External"/><Relationship Id="rId2" Type="http://schemas.openxmlformats.org/officeDocument/2006/relationships/hyperlink" Target="http://www.ecumenism.ru/people/arsenjev.php" TargetMode="External"/><Relationship Id="rId1" Type="http://schemas.openxmlformats.org/officeDocument/2006/relationships/hyperlink" Target="http://zarubezhj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D5310-3230-476C-84DA-A167EAAD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108</Pages>
  <Words>45840</Words>
  <Characters>261292</Characters>
  <Application>Microsoft Office Word</Application>
  <DocSecurity>0</DocSecurity>
  <Lines>2177</Lines>
  <Paragraphs>613</Paragraphs>
  <ScaleCrop>false</ScaleCrop>
  <Company>Холмрок</Company>
  <LinksUpToDate>false</LinksUpToDate>
  <CharactersWithSpaces>306519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MCE</dc:creator>
  <cp:lastModifiedBy>MCE</cp:lastModifiedBy>
  <cp:revision>2</cp:revision>
  <dcterms:created xsi:type="dcterms:W3CDTF">2022-07-19T12:46:00Z</dcterms:created>
  <dcterms:modified xsi:type="dcterms:W3CDTF">2022-07-19T12:46:00Z</dcterms:modified>
</cp:coreProperties>
</file>